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119FE6" w14:textId="77777777" w:rsidR="00DC3B16" w:rsidRPr="00DB424F" w:rsidRDefault="00DC3B16" w:rsidP="00DC3B16">
      <w:pPr>
        <w:widowControl w:val="0"/>
        <w:spacing w:after="160" w:line="360" w:lineRule="auto"/>
        <w:ind w:firstLine="567"/>
        <w:contextualSpacing/>
        <w:jc w:val="right"/>
        <w:rPr>
          <w:rFonts w:asciiTheme="majorHAnsi" w:hAnsiTheme="majorHAnsi" w:cs="Sylfaen"/>
          <w:i/>
        </w:rPr>
      </w:pPr>
      <w:r w:rsidRPr="00DB424F">
        <w:rPr>
          <w:rFonts w:asciiTheme="majorHAnsi" w:hAnsiTheme="majorHAnsi"/>
          <w:i/>
        </w:rPr>
        <w:t>Приложение №7</w:t>
      </w:r>
    </w:p>
    <w:p w14:paraId="08301572" w14:textId="77777777" w:rsidR="00DC3B16" w:rsidRPr="00DB424F" w:rsidRDefault="00DC3B16" w:rsidP="00DC3B16">
      <w:pPr>
        <w:widowControl w:val="0"/>
        <w:spacing w:after="160" w:line="360" w:lineRule="auto"/>
        <w:ind w:firstLine="567"/>
        <w:contextualSpacing/>
        <w:jc w:val="right"/>
        <w:rPr>
          <w:rFonts w:asciiTheme="majorHAnsi" w:hAnsiTheme="majorHAnsi" w:cs="Sylfaen"/>
          <w:i/>
        </w:rPr>
      </w:pPr>
      <w:r w:rsidRPr="00DB424F">
        <w:rPr>
          <w:rFonts w:asciiTheme="majorHAnsi" w:hAnsiTheme="majorHAnsi"/>
          <w:i/>
        </w:rPr>
        <w:t xml:space="preserve">к приказу Министра финансов РА </w:t>
      </w:r>
      <w:r w:rsidRPr="00DB424F">
        <w:rPr>
          <w:rFonts w:asciiTheme="majorHAnsi" w:hAnsiTheme="majorHAnsi" w:cs="Sylfaen"/>
          <w:i/>
        </w:rPr>
        <w:br/>
      </w:r>
      <w:r w:rsidRPr="00DB424F">
        <w:rPr>
          <w:rFonts w:asciiTheme="majorHAnsi" w:hAnsiTheme="majorHAnsi"/>
          <w:i/>
        </w:rPr>
        <w:t>от 24 марта 2025 года № 110</w:t>
      </w:r>
      <w:r w:rsidRPr="00DB424F">
        <w:rPr>
          <w:rFonts w:asciiTheme="majorHAnsi" w:hAnsiTheme="majorHAnsi"/>
          <w:i/>
          <w:lang w:val="hy-AM"/>
        </w:rPr>
        <w:t>-</w:t>
      </w:r>
      <w:r w:rsidRPr="00DB424F">
        <w:rPr>
          <w:rFonts w:asciiTheme="majorHAnsi" w:hAnsiTheme="majorHAnsi"/>
          <w:i/>
        </w:rPr>
        <w:t>A</w:t>
      </w:r>
    </w:p>
    <w:p w14:paraId="4A3FD81A" w14:textId="77777777" w:rsidR="00BC5956" w:rsidRPr="00DB424F" w:rsidRDefault="00BC5956" w:rsidP="00B46D58">
      <w:pPr>
        <w:pStyle w:val="a3"/>
        <w:widowControl w:val="0"/>
        <w:spacing w:after="160" w:line="240" w:lineRule="auto"/>
        <w:ind w:firstLine="0"/>
        <w:contextualSpacing/>
        <w:jc w:val="center"/>
        <w:rPr>
          <w:rFonts w:asciiTheme="majorHAnsi" w:hAnsiTheme="majorHAnsi"/>
          <w:b/>
          <w:bCs/>
          <w:i w:val="0"/>
          <w:sz w:val="24"/>
          <w:szCs w:val="24"/>
        </w:rPr>
      </w:pPr>
    </w:p>
    <w:p w14:paraId="34B1C005" w14:textId="3980C8EA" w:rsidR="00642EFE" w:rsidRPr="00DB424F" w:rsidRDefault="00642EFE" w:rsidP="00B46D58">
      <w:pPr>
        <w:pStyle w:val="a3"/>
        <w:widowControl w:val="0"/>
        <w:spacing w:after="160" w:line="240" w:lineRule="auto"/>
        <w:ind w:firstLine="0"/>
        <w:contextualSpacing/>
        <w:jc w:val="center"/>
        <w:rPr>
          <w:rFonts w:asciiTheme="majorHAnsi" w:hAnsiTheme="majorHAnsi"/>
          <w:b/>
          <w:bCs/>
          <w:i w:val="0"/>
          <w:sz w:val="24"/>
          <w:szCs w:val="24"/>
        </w:rPr>
      </w:pPr>
      <w:r w:rsidRPr="00DB424F">
        <w:rPr>
          <w:rFonts w:asciiTheme="majorHAnsi" w:hAnsiTheme="majorHAnsi"/>
          <w:b/>
          <w:bCs/>
          <w:i w:val="0"/>
          <w:sz w:val="24"/>
          <w:szCs w:val="24"/>
        </w:rPr>
        <w:t>ОБЪЯВЛЕНИЕ</w:t>
      </w:r>
    </w:p>
    <w:p w14:paraId="22205B02" w14:textId="3F1DAB7E" w:rsidR="00642EFE" w:rsidRPr="00DB424F" w:rsidRDefault="000D46BB" w:rsidP="00B46D58">
      <w:pPr>
        <w:pStyle w:val="a3"/>
        <w:widowControl w:val="0"/>
        <w:spacing w:after="160" w:line="240" w:lineRule="auto"/>
        <w:ind w:firstLine="0"/>
        <w:contextualSpacing/>
        <w:jc w:val="center"/>
        <w:rPr>
          <w:rFonts w:asciiTheme="majorHAnsi" w:hAnsiTheme="majorHAnsi"/>
          <w:b/>
          <w:bCs/>
          <w:i w:val="0"/>
          <w:sz w:val="24"/>
          <w:szCs w:val="24"/>
        </w:rPr>
      </w:pPr>
      <w:r w:rsidRPr="00DB424F">
        <w:rPr>
          <w:rFonts w:asciiTheme="majorHAnsi" w:hAnsiTheme="majorHAnsi"/>
          <w:b/>
          <w:bCs/>
          <w:i w:val="0"/>
          <w:sz w:val="24"/>
          <w:szCs w:val="24"/>
        </w:rPr>
        <w:t>О ПРОЦЕДУРЕ ЗАПРОСА</w:t>
      </w:r>
      <w:r w:rsidRPr="00DB424F">
        <w:rPr>
          <w:rFonts w:asciiTheme="majorHAnsi" w:hAnsiTheme="majorHAnsi"/>
          <w:b/>
          <w:bCs/>
          <w:i w:val="0"/>
          <w:sz w:val="24"/>
          <w:szCs w:val="24"/>
          <w:lang w:val="hy-AM"/>
        </w:rPr>
        <w:t xml:space="preserve"> </w:t>
      </w:r>
      <w:r w:rsidR="00642EFE" w:rsidRPr="00DB424F">
        <w:rPr>
          <w:rFonts w:asciiTheme="majorHAnsi" w:hAnsiTheme="majorHAnsi"/>
          <w:b/>
          <w:bCs/>
          <w:i w:val="0"/>
          <w:sz w:val="24"/>
          <w:szCs w:val="24"/>
        </w:rPr>
        <w:t>КО</w:t>
      </w:r>
      <w:r w:rsidRPr="00DB424F">
        <w:rPr>
          <w:rFonts w:asciiTheme="majorHAnsi" w:hAnsiTheme="majorHAnsi"/>
          <w:b/>
          <w:bCs/>
          <w:i w:val="0"/>
          <w:sz w:val="24"/>
          <w:szCs w:val="24"/>
        </w:rPr>
        <w:t>ТИРОВОК</w:t>
      </w:r>
      <w:r w:rsidR="00BA7128" w:rsidRPr="00DB424F">
        <w:rPr>
          <w:rStyle w:val="af6"/>
          <w:rFonts w:asciiTheme="majorHAnsi" w:hAnsiTheme="majorHAnsi"/>
          <w:b/>
          <w:bCs/>
          <w:i w:val="0"/>
          <w:sz w:val="24"/>
          <w:szCs w:val="24"/>
        </w:rPr>
        <w:footnoteReference w:customMarkFollows="1" w:id="1"/>
        <w:t>*</w:t>
      </w:r>
    </w:p>
    <w:p w14:paraId="55F697F9" w14:textId="77777777" w:rsidR="00BC5956" w:rsidRPr="00DB424F" w:rsidRDefault="00642EFE" w:rsidP="00B46D58">
      <w:pPr>
        <w:pStyle w:val="a3"/>
        <w:widowControl w:val="0"/>
        <w:spacing w:after="160" w:line="240" w:lineRule="auto"/>
        <w:ind w:firstLine="0"/>
        <w:contextualSpacing/>
        <w:jc w:val="center"/>
        <w:rPr>
          <w:rFonts w:asciiTheme="majorHAnsi" w:hAnsiTheme="majorHAnsi"/>
          <w:b/>
          <w:bCs/>
          <w:i w:val="0"/>
          <w:sz w:val="24"/>
          <w:szCs w:val="24"/>
          <w:lang w:val="hy-AM"/>
        </w:rPr>
      </w:pPr>
      <w:r w:rsidRPr="00DB424F">
        <w:rPr>
          <w:rFonts w:asciiTheme="majorHAnsi" w:hAnsiTheme="majorHAnsi"/>
          <w:b/>
          <w:bCs/>
          <w:i w:val="0"/>
          <w:sz w:val="24"/>
          <w:szCs w:val="24"/>
        </w:rPr>
        <w:t xml:space="preserve">Настоящий текст объявления утвержден Решением </w:t>
      </w:r>
      <w:r w:rsidR="00417E48" w:rsidRPr="00DB424F">
        <w:rPr>
          <w:rFonts w:asciiTheme="majorHAnsi" w:hAnsiTheme="majorHAnsi"/>
          <w:b/>
          <w:bCs/>
          <w:i w:val="0"/>
          <w:sz w:val="24"/>
          <w:szCs w:val="24"/>
        </w:rPr>
        <w:t xml:space="preserve">Оценочной </w:t>
      </w:r>
      <w:r w:rsidRPr="00DB424F">
        <w:rPr>
          <w:rFonts w:asciiTheme="majorHAnsi" w:hAnsiTheme="majorHAnsi"/>
          <w:b/>
          <w:bCs/>
          <w:i w:val="0"/>
          <w:sz w:val="24"/>
          <w:szCs w:val="24"/>
        </w:rPr>
        <w:t>Комиссии</w:t>
      </w:r>
      <w:r w:rsidR="00C51A82" w:rsidRPr="00DB424F">
        <w:rPr>
          <w:rFonts w:asciiTheme="majorHAnsi" w:hAnsiTheme="majorHAnsi"/>
          <w:b/>
          <w:bCs/>
          <w:i w:val="0"/>
          <w:sz w:val="24"/>
          <w:szCs w:val="24"/>
        </w:rPr>
        <w:t xml:space="preserve">                                                                 </w:t>
      </w:r>
      <w:r w:rsidRPr="00DB424F">
        <w:rPr>
          <w:rFonts w:asciiTheme="majorHAnsi" w:hAnsiTheme="majorHAnsi"/>
          <w:b/>
          <w:bCs/>
          <w:i w:val="0"/>
          <w:sz w:val="24"/>
          <w:szCs w:val="24"/>
        </w:rPr>
        <w:t xml:space="preserve"> </w:t>
      </w:r>
    </w:p>
    <w:p w14:paraId="70B76BCF" w14:textId="2AFE7A61" w:rsidR="0091042F" w:rsidRPr="00DB424F" w:rsidRDefault="00642EFE" w:rsidP="00B46D58">
      <w:pPr>
        <w:pStyle w:val="a3"/>
        <w:widowControl w:val="0"/>
        <w:spacing w:after="160" w:line="240" w:lineRule="auto"/>
        <w:ind w:firstLine="0"/>
        <w:contextualSpacing/>
        <w:jc w:val="center"/>
        <w:rPr>
          <w:rFonts w:asciiTheme="majorHAnsi" w:hAnsiTheme="majorHAnsi"/>
          <w:bCs/>
          <w:i w:val="0"/>
          <w:sz w:val="24"/>
          <w:szCs w:val="24"/>
        </w:rPr>
      </w:pPr>
      <w:proofErr w:type="gramStart"/>
      <w:r w:rsidRPr="00DB424F">
        <w:rPr>
          <w:rFonts w:asciiTheme="majorHAnsi" w:hAnsiTheme="majorHAnsi"/>
          <w:bCs/>
          <w:i w:val="0"/>
          <w:sz w:val="24"/>
          <w:szCs w:val="24"/>
        </w:rPr>
        <w:t>от</w:t>
      </w:r>
      <w:r w:rsidR="000573D6" w:rsidRPr="00DB424F">
        <w:rPr>
          <w:rFonts w:asciiTheme="majorHAnsi" w:hAnsiTheme="majorHAnsi"/>
          <w:bCs/>
          <w:i w:val="0"/>
          <w:sz w:val="24"/>
          <w:szCs w:val="24"/>
        </w:rPr>
        <w:t xml:space="preserve"> </w:t>
      </w:r>
      <w:r w:rsidRPr="00DB424F">
        <w:rPr>
          <w:rFonts w:asciiTheme="majorHAnsi" w:hAnsiTheme="majorHAnsi"/>
          <w:bCs/>
          <w:i w:val="0"/>
          <w:sz w:val="24"/>
          <w:szCs w:val="24"/>
        </w:rPr>
        <w:t xml:space="preserve"> "</w:t>
      </w:r>
      <w:proofErr w:type="gramEnd"/>
      <w:r w:rsidR="00E840AF">
        <w:rPr>
          <w:rFonts w:asciiTheme="majorHAnsi" w:hAnsiTheme="majorHAnsi"/>
          <w:bCs/>
          <w:i w:val="0"/>
          <w:sz w:val="24"/>
          <w:szCs w:val="24"/>
          <w:lang w:val="hy-AM"/>
        </w:rPr>
        <w:t>10</w:t>
      </w:r>
      <w:r w:rsidRPr="00DB424F">
        <w:rPr>
          <w:rFonts w:asciiTheme="majorHAnsi" w:hAnsiTheme="majorHAnsi"/>
          <w:bCs/>
          <w:i w:val="0"/>
          <w:sz w:val="24"/>
          <w:szCs w:val="24"/>
        </w:rPr>
        <w:t>"</w:t>
      </w:r>
      <w:r w:rsidR="000573D6" w:rsidRPr="00DB424F">
        <w:rPr>
          <w:rFonts w:asciiTheme="majorHAnsi" w:hAnsiTheme="majorHAnsi"/>
          <w:bCs/>
          <w:i w:val="0"/>
          <w:sz w:val="24"/>
          <w:szCs w:val="24"/>
        </w:rPr>
        <w:t xml:space="preserve"> </w:t>
      </w:r>
      <w:r w:rsidRPr="00DB424F">
        <w:rPr>
          <w:rFonts w:asciiTheme="majorHAnsi" w:hAnsiTheme="majorHAnsi"/>
          <w:bCs/>
          <w:i w:val="0"/>
          <w:sz w:val="24"/>
          <w:szCs w:val="24"/>
        </w:rPr>
        <w:t xml:space="preserve"> </w:t>
      </w:r>
      <w:r w:rsidR="00E840AF" w:rsidRPr="00DB424F">
        <w:rPr>
          <w:rFonts w:asciiTheme="majorHAnsi" w:hAnsiTheme="majorHAnsi"/>
          <w:bCs/>
          <w:i w:val="0"/>
          <w:sz w:val="24"/>
          <w:szCs w:val="24"/>
        </w:rPr>
        <w:t xml:space="preserve">" </w:t>
      </w:r>
      <w:r w:rsidR="00E840AF" w:rsidRPr="00E840AF">
        <w:rPr>
          <w:rFonts w:asciiTheme="majorHAnsi" w:hAnsiTheme="majorHAnsi"/>
          <w:bCs/>
          <w:i w:val="0"/>
          <w:sz w:val="24"/>
          <w:szCs w:val="24"/>
        </w:rPr>
        <w:t>декабрь</w:t>
      </w:r>
      <w:r w:rsidRPr="00DB424F">
        <w:rPr>
          <w:rFonts w:asciiTheme="majorHAnsi" w:hAnsiTheme="majorHAnsi"/>
          <w:bCs/>
          <w:i w:val="0"/>
          <w:sz w:val="24"/>
          <w:szCs w:val="24"/>
        </w:rPr>
        <w:t>"</w:t>
      </w:r>
      <w:r w:rsidR="000573D6" w:rsidRPr="00DB424F">
        <w:rPr>
          <w:rFonts w:asciiTheme="majorHAnsi" w:hAnsiTheme="majorHAnsi"/>
          <w:bCs/>
          <w:i w:val="0"/>
          <w:sz w:val="24"/>
          <w:szCs w:val="24"/>
        </w:rPr>
        <w:t xml:space="preserve"> </w:t>
      </w:r>
      <w:r w:rsidRPr="00DB424F">
        <w:rPr>
          <w:rFonts w:asciiTheme="majorHAnsi" w:hAnsiTheme="majorHAnsi"/>
          <w:bCs/>
          <w:i w:val="0"/>
          <w:sz w:val="24"/>
          <w:szCs w:val="24"/>
        </w:rPr>
        <w:t xml:space="preserve"> 20</w:t>
      </w:r>
      <w:r w:rsidR="00C51A82" w:rsidRPr="00DB424F">
        <w:rPr>
          <w:rFonts w:asciiTheme="majorHAnsi" w:hAnsiTheme="majorHAnsi"/>
          <w:bCs/>
          <w:i w:val="0"/>
          <w:sz w:val="24"/>
          <w:szCs w:val="24"/>
        </w:rPr>
        <w:t>2</w:t>
      </w:r>
      <w:r w:rsidR="00277C88" w:rsidRPr="00DB424F">
        <w:rPr>
          <w:rFonts w:asciiTheme="majorHAnsi" w:hAnsiTheme="majorHAnsi"/>
          <w:bCs/>
          <w:i w:val="0"/>
          <w:sz w:val="24"/>
          <w:szCs w:val="24"/>
        </w:rPr>
        <w:t>5</w:t>
      </w:r>
      <w:r w:rsidR="00AA7117" w:rsidRPr="00DB424F">
        <w:rPr>
          <w:rFonts w:asciiTheme="majorHAnsi" w:hAnsiTheme="majorHAnsi"/>
          <w:bCs/>
          <w:i w:val="0"/>
          <w:sz w:val="24"/>
          <w:szCs w:val="24"/>
        </w:rPr>
        <w:t xml:space="preserve"> </w:t>
      </w:r>
      <w:r w:rsidRPr="00DB424F">
        <w:rPr>
          <w:rFonts w:asciiTheme="majorHAnsi" w:hAnsiTheme="majorHAnsi"/>
          <w:bCs/>
          <w:i w:val="0"/>
          <w:sz w:val="24"/>
          <w:szCs w:val="24"/>
        </w:rPr>
        <w:t>года</w:t>
      </w:r>
      <w:r w:rsidR="000573D6" w:rsidRPr="00DB424F">
        <w:rPr>
          <w:rFonts w:asciiTheme="majorHAnsi" w:hAnsiTheme="majorHAnsi"/>
          <w:bCs/>
          <w:i w:val="0"/>
          <w:sz w:val="24"/>
          <w:szCs w:val="24"/>
        </w:rPr>
        <w:t xml:space="preserve">  </w:t>
      </w:r>
      <w:r w:rsidRPr="00DB424F">
        <w:rPr>
          <w:rFonts w:asciiTheme="majorHAnsi" w:hAnsiTheme="majorHAnsi"/>
          <w:bCs/>
          <w:i w:val="0"/>
          <w:sz w:val="24"/>
          <w:szCs w:val="24"/>
        </w:rPr>
        <w:t xml:space="preserve"> "</w:t>
      </w:r>
      <w:r w:rsidR="00DB424F">
        <w:rPr>
          <w:rFonts w:asciiTheme="majorHAnsi" w:hAnsiTheme="majorHAnsi"/>
          <w:bCs/>
          <w:i w:val="0"/>
          <w:sz w:val="24"/>
          <w:szCs w:val="24"/>
          <w:lang w:val="en-US"/>
        </w:rPr>
        <w:t>N</w:t>
      </w:r>
      <w:r w:rsidR="00560A9B" w:rsidRPr="00DB424F">
        <w:rPr>
          <w:rFonts w:asciiTheme="majorHAnsi" w:hAnsiTheme="majorHAnsi"/>
          <w:bCs/>
          <w:i w:val="0"/>
          <w:sz w:val="24"/>
          <w:szCs w:val="24"/>
        </w:rPr>
        <w:t>1</w:t>
      </w:r>
      <w:r w:rsidRPr="00DB424F">
        <w:rPr>
          <w:rFonts w:asciiTheme="majorHAnsi" w:hAnsiTheme="majorHAnsi"/>
          <w:bCs/>
          <w:i w:val="0"/>
          <w:sz w:val="24"/>
          <w:szCs w:val="24"/>
        </w:rPr>
        <w:t xml:space="preserve">" </w:t>
      </w:r>
    </w:p>
    <w:p w14:paraId="47AFDF88" w14:textId="2146CD1F" w:rsidR="0091042F" w:rsidRDefault="0006703E" w:rsidP="00B46D58">
      <w:pPr>
        <w:pStyle w:val="a3"/>
        <w:widowControl w:val="0"/>
        <w:spacing w:after="160" w:line="240" w:lineRule="auto"/>
        <w:ind w:firstLine="0"/>
        <w:contextualSpacing/>
        <w:jc w:val="center"/>
        <w:rPr>
          <w:rFonts w:asciiTheme="minorHAnsi" w:hAnsiTheme="minorHAnsi" w:cstheme="minorHAnsi"/>
          <w:b/>
          <w:i w:val="0"/>
          <w:u w:val="single"/>
          <w:lang w:val="hy-AM"/>
        </w:rPr>
      </w:pPr>
      <w:r w:rsidRPr="00DB424F">
        <w:rPr>
          <w:rFonts w:asciiTheme="majorHAnsi" w:hAnsiTheme="majorHAnsi"/>
          <w:bCs/>
          <w:i w:val="0"/>
          <w:sz w:val="24"/>
          <w:szCs w:val="24"/>
        </w:rPr>
        <w:t xml:space="preserve">Код </w:t>
      </w:r>
      <w:r w:rsidR="00417E48" w:rsidRPr="00DB424F">
        <w:rPr>
          <w:rFonts w:asciiTheme="majorHAnsi" w:hAnsiTheme="majorHAnsi"/>
          <w:bCs/>
          <w:i w:val="0"/>
          <w:sz w:val="24"/>
          <w:szCs w:val="24"/>
        </w:rPr>
        <w:t>процедуры</w:t>
      </w:r>
      <w:r w:rsidRPr="00DB424F">
        <w:rPr>
          <w:rFonts w:asciiTheme="majorHAnsi" w:hAnsiTheme="majorHAnsi"/>
          <w:bCs/>
          <w:i w:val="0"/>
          <w:sz w:val="24"/>
          <w:szCs w:val="24"/>
        </w:rPr>
        <w:t xml:space="preserve"> </w:t>
      </w:r>
      <w:r w:rsidR="00C51A82" w:rsidRPr="00DB424F">
        <w:rPr>
          <w:rFonts w:asciiTheme="majorHAnsi" w:hAnsiTheme="majorHAnsi"/>
          <w:bCs/>
          <w:i w:val="0"/>
          <w:sz w:val="24"/>
          <w:szCs w:val="24"/>
        </w:rPr>
        <w:t xml:space="preserve">  </w:t>
      </w:r>
      <w:r w:rsidR="00E840AF" w:rsidRPr="00195E3A">
        <w:rPr>
          <w:rFonts w:asciiTheme="minorHAnsi" w:hAnsiTheme="minorHAnsi" w:cstheme="minorHAnsi"/>
          <w:b/>
          <w:i w:val="0"/>
          <w:u w:val="single"/>
          <w:lang w:val="af-ZA"/>
        </w:rPr>
        <w:t>ԱՄԱՄԴ-ԳՀԱՊՁԲ-</w:t>
      </w:r>
      <w:r w:rsidR="00E840AF" w:rsidRPr="00195E3A">
        <w:rPr>
          <w:rFonts w:asciiTheme="minorHAnsi" w:hAnsiTheme="minorHAnsi" w:cstheme="minorHAnsi"/>
          <w:b/>
          <w:i w:val="0"/>
          <w:u w:val="single"/>
          <w:lang w:val="hy-AM"/>
        </w:rPr>
        <w:t>26/</w:t>
      </w:r>
      <w:r w:rsidR="00E840AF">
        <w:rPr>
          <w:rFonts w:asciiTheme="minorHAnsi" w:hAnsiTheme="minorHAnsi" w:cstheme="minorHAnsi"/>
          <w:b/>
          <w:i w:val="0"/>
          <w:u w:val="single"/>
          <w:lang w:val="hy-AM"/>
        </w:rPr>
        <w:t>01</w:t>
      </w:r>
    </w:p>
    <w:p w14:paraId="3437E79E" w14:textId="74F2777F" w:rsidR="003942B4" w:rsidRPr="003942B4" w:rsidRDefault="003942B4" w:rsidP="00B46D58">
      <w:pPr>
        <w:pStyle w:val="a3"/>
        <w:widowControl w:val="0"/>
        <w:spacing w:after="160" w:line="240" w:lineRule="auto"/>
        <w:ind w:firstLine="0"/>
        <w:contextualSpacing/>
        <w:jc w:val="center"/>
        <w:rPr>
          <w:rFonts w:asciiTheme="majorHAnsi" w:hAnsiTheme="majorHAnsi"/>
          <w:i w:val="0"/>
          <w:color w:val="FF0000"/>
          <w:sz w:val="24"/>
          <w:szCs w:val="24"/>
        </w:rPr>
      </w:pPr>
      <w:r w:rsidRPr="003942B4">
        <w:rPr>
          <w:rFonts w:asciiTheme="majorHAnsi" w:hAnsiTheme="majorHAnsi"/>
          <w:i w:val="0"/>
          <w:color w:val="FF0000"/>
          <w:sz w:val="24"/>
          <w:szCs w:val="24"/>
        </w:rPr>
        <w:t>Процедура закупок организована в соответствии со статьей 15, пунктом 6 Закона Республики Армения «О закупках».</w:t>
      </w:r>
    </w:p>
    <w:p w14:paraId="57BCF14A" w14:textId="77777777" w:rsidR="001C72DC" w:rsidRPr="00DB424F" w:rsidRDefault="00945082" w:rsidP="00560A9B">
      <w:pPr>
        <w:pStyle w:val="a3"/>
        <w:widowControl w:val="0"/>
        <w:spacing w:line="240" w:lineRule="auto"/>
        <w:ind w:firstLine="0"/>
        <w:contextualSpacing/>
        <w:jc w:val="left"/>
        <w:rPr>
          <w:rFonts w:asciiTheme="majorHAnsi" w:hAnsiTheme="majorHAnsi"/>
          <w:i w:val="0"/>
          <w:sz w:val="24"/>
          <w:szCs w:val="24"/>
          <w:lang w:val="hy-AM"/>
        </w:rPr>
      </w:pPr>
      <w:r w:rsidRPr="00DB424F">
        <w:rPr>
          <w:rFonts w:asciiTheme="majorHAnsi" w:hAnsiTheme="majorHAnsi"/>
          <w:i w:val="0"/>
          <w:sz w:val="24"/>
          <w:szCs w:val="24"/>
          <w:lang w:val="hy-AM"/>
        </w:rPr>
        <w:t xml:space="preserve">      </w:t>
      </w:r>
    </w:p>
    <w:p w14:paraId="2BF52936" w14:textId="5C78B44A" w:rsidR="00642EFE" w:rsidRPr="00DB424F" w:rsidRDefault="00642EFE" w:rsidP="001C72DC">
      <w:pPr>
        <w:pStyle w:val="a3"/>
        <w:widowControl w:val="0"/>
        <w:spacing w:line="240" w:lineRule="auto"/>
        <w:ind w:firstLine="0"/>
        <w:contextualSpacing/>
        <w:jc w:val="left"/>
        <w:rPr>
          <w:rFonts w:asciiTheme="majorHAnsi" w:hAnsiTheme="majorHAnsi"/>
          <w:i w:val="0"/>
          <w:sz w:val="24"/>
          <w:szCs w:val="24"/>
        </w:rPr>
      </w:pPr>
      <w:r w:rsidRPr="00DB424F">
        <w:rPr>
          <w:rFonts w:asciiTheme="majorHAnsi" w:hAnsiTheme="majorHAnsi"/>
          <w:i w:val="0"/>
          <w:sz w:val="24"/>
          <w:szCs w:val="24"/>
        </w:rPr>
        <w:t>Заказчик</w:t>
      </w:r>
      <w:r w:rsidR="009F3A0F" w:rsidRPr="009F3A0F">
        <w:rPr>
          <w:rFonts w:asciiTheme="majorHAnsi" w:hAnsiTheme="majorHAnsi"/>
          <w:i w:val="0"/>
          <w:sz w:val="24"/>
          <w:szCs w:val="24"/>
        </w:rPr>
        <w:t xml:space="preserve"> </w:t>
      </w:r>
      <w:r w:rsidR="009F3A0F" w:rsidRPr="00755B77">
        <w:rPr>
          <w:rFonts w:asciiTheme="majorHAnsi" w:hAnsiTheme="majorHAnsi"/>
          <w:b/>
          <w:bCs/>
          <w:i w:val="0"/>
          <w:sz w:val="24"/>
          <w:szCs w:val="24"/>
        </w:rPr>
        <w:t>ГНКО "</w:t>
      </w:r>
      <w:proofErr w:type="spellStart"/>
      <w:r w:rsidR="009F3A0F" w:rsidRPr="00755B77">
        <w:rPr>
          <w:rFonts w:asciiTheme="majorHAnsi" w:hAnsiTheme="majorHAnsi"/>
          <w:b/>
          <w:bCs/>
          <w:i w:val="0"/>
          <w:sz w:val="24"/>
          <w:szCs w:val="24"/>
        </w:rPr>
        <w:t>Араксаванская</w:t>
      </w:r>
      <w:proofErr w:type="spellEnd"/>
      <w:r w:rsidR="009F3A0F" w:rsidRPr="00755B77">
        <w:rPr>
          <w:rFonts w:asciiTheme="majorHAnsi" w:hAnsiTheme="majorHAnsi"/>
          <w:b/>
          <w:bCs/>
          <w:i w:val="0"/>
          <w:sz w:val="24"/>
          <w:szCs w:val="24"/>
        </w:rPr>
        <w:t xml:space="preserve"> средняя школа Араратского района Республики Армения"</w:t>
      </w:r>
      <w:r w:rsidR="00BC5956" w:rsidRPr="00755B77">
        <w:rPr>
          <w:rFonts w:asciiTheme="majorHAnsi" w:hAnsiTheme="majorHAnsi"/>
          <w:b/>
          <w:bCs/>
          <w:i w:val="0"/>
          <w:sz w:val="24"/>
          <w:szCs w:val="24"/>
        </w:rPr>
        <w:t>,</w:t>
      </w:r>
      <w:r w:rsidR="00BC5956" w:rsidRPr="00DB424F">
        <w:rPr>
          <w:rFonts w:asciiTheme="majorHAnsi" w:hAnsiTheme="majorHAnsi"/>
          <w:i w:val="0"/>
          <w:sz w:val="24"/>
          <w:szCs w:val="24"/>
          <w:lang w:val="hy-AM"/>
        </w:rPr>
        <w:t xml:space="preserve"> </w:t>
      </w:r>
      <w:r w:rsidR="00945082" w:rsidRPr="00DB424F">
        <w:rPr>
          <w:rFonts w:asciiTheme="majorHAnsi" w:hAnsiTheme="majorHAnsi"/>
          <w:i w:val="0"/>
          <w:sz w:val="24"/>
          <w:szCs w:val="24"/>
        </w:rPr>
        <w:t xml:space="preserve">находящийся по </w:t>
      </w:r>
      <w:r w:rsidR="00945082" w:rsidRPr="00DB424F">
        <w:rPr>
          <w:rFonts w:asciiTheme="majorHAnsi" w:hAnsiTheme="majorHAnsi"/>
          <w:sz w:val="16"/>
          <w:szCs w:val="16"/>
          <w:lang w:val="hy-AM"/>
        </w:rPr>
        <w:t xml:space="preserve">  </w:t>
      </w:r>
      <w:proofErr w:type="gramStart"/>
      <w:r w:rsidR="00945082" w:rsidRPr="00DB424F">
        <w:rPr>
          <w:rFonts w:asciiTheme="majorHAnsi" w:hAnsiTheme="majorHAnsi"/>
          <w:i w:val="0"/>
          <w:sz w:val="24"/>
          <w:szCs w:val="24"/>
        </w:rPr>
        <w:t>адресу</w:t>
      </w:r>
      <w:r w:rsidR="00D86014" w:rsidRPr="00DB424F">
        <w:rPr>
          <w:rFonts w:asciiTheme="majorHAnsi" w:hAnsiTheme="majorHAnsi"/>
          <w:i w:val="0"/>
          <w:sz w:val="24"/>
          <w:szCs w:val="24"/>
          <w:lang w:val="hy-AM"/>
        </w:rPr>
        <w:t xml:space="preserve">; </w:t>
      </w:r>
      <w:r w:rsidR="00D86014" w:rsidRPr="00DB424F">
        <w:rPr>
          <w:rFonts w:asciiTheme="majorHAnsi" w:hAnsiTheme="majorHAnsi"/>
        </w:rPr>
        <w:t xml:space="preserve"> </w:t>
      </w:r>
      <w:r w:rsidR="00D86014" w:rsidRPr="00DB424F">
        <w:rPr>
          <w:rFonts w:asciiTheme="majorHAnsi" w:hAnsiTheme="majorHAnsi"/>
          <w:i w:val="0"/>
          <w:sz w:val="24"/>
          <w:szCs w:val="24"/>
        </w:rPr>
        <w:t>Араратский</w:t>
      </w:r>
      <w:proofErr w:type="gramEnd"/>
      <w:r w:rsidR="00D86014" w:rsidRPr="00DB424F">
        <w:rPr>
          <w:rFonts w:asciiTheme="majorHAnsi" w:hAnsiTheme="majorHAnsi"/>
          <w:i w:val="0"/>
          <w:sz w:val="24"/>
          <w:szCs w:val="24"/>
        </w:rPr>
        <w:t xml:space="preserve"> </w:t>
      </w:r>
      <w:proofErr w:type="spellStart"/>
      <w:r w:rsidR="00D86014" w:rsidRPr="00DB424F">
        <w:rPr>
          <w:rFonts w:asciiTheme="majorHAnsi" w:hAnsiTheme="majorHAnsi"/>
          <w:i w:val="0"/>
          <w:sz w:val="24"/>
          <w:szCs w:val="24"/>
        </w:rPr>
        <w:t>марз</w:t>
      </w:r>
      <w:proofErr w:type="spellEnd"/>
      <w:r w:rsidR="00D86014" w:rsidRPr="00DB424F">
        <w:rPr>
          <w:rFonts w:asciiTheme="majorHAnsi" w:hAnsiTheme="majorHAnsi"/>
          <w:i w:val="0"/>
          <w:sz w:val="24"/>
          <w:szCs w:val="24"/>
        </w:rPr>
        <w:t>, село Димитров, улица Маяковского № 43/1</w:t>
      </w:r>
      <w:r w:rsidR="00D86014" w:rsidRPr="00DB424F">
        <w:rPr>
          <w:rFonts w:asciiTheme="majorHAnsi" w:hAnsiTheme="majorHAnsi"/>
          <w:i w:val="0"/>
          <w:sz w:val="24"/>
          <w:szCs w:val="24"/>
          <w:lang w:val="hy-AM"/>
        </w:rPr>
        <w:t xml:space="preserve"> </w:t>
      </w:r>
      <w:r w:rsidR="00BC5956" w:rsidRPr="00DB424F">
        <w:rPr>
          <w:rFonts w:asciiTheme="majorHAnsi" w:hAnsiTheme="majorHAnsi"/>
          <w:b/>
          <w:bCs/>
          <w:i w:val="0"/>
          <w:sz w:val="24"/>
          <w:szCs w:val="24"/>
          <w:lang w:val="hy-AM"/>
        </w:rPr>
        <w:t xml:space="preserve">, </w:t>
      </w:r>
      <w:r w:rsidR="00945082" w:rsidRPr="00DB424F">
        <w:rPr>
          <w:rFonts w:asciiTheme="majorHAnsi" w:hAnsiTheme="majorHAnsi"/>
          <w:i w:val="0"/>
          <w:sz w:val="24"/>
          <w:szCs w:val="24"/>
        </w:rPr>
        <w:t xml:space="preserve">объявляет </w:t>
      </w:r>
      <w:r w:rsidR="00945082" w:rsidRPr="00DB424F">
        <w:rPr>
          <w:rFonts w:asciiTheme="majorHAnsi" w:hAnsiTheme="majorHAnsi"/>
          <w:b/>
          <w:bCs/>
          <w:i w:val="0"/>
          <w:sz w:val="24"/>
          <w:szCs w:val="24"/>
        </w:rPr>
        <w:t xml:space="preserve">процедуру запроса </w:t>
      </w:r>
      <w:proofErr w:type="spellStart"/>
      <w:r w:rsidR="00945082" w:rsidRPr="00DB424F">
        <w:rPr>
          <w:rFonts w:asciiTheme="majorHAnsi" w:hAnsiTheme="majorHAnsi"/>
          <w:b/>
          <w:bCs/>
          <w:i w:val="0"/>
          <w:sz w:val="24"/>
          <w:szCs w:val="24"/>
        </w:rPr>
        <w:t>котировок</w:t>
      </w:r>
      <w:r w:rsidR="00945082" w:rsidRPr="00DB424F">
        <w:rPr>
          <w:rFonts w:asciiTheme="majorHAnsi" w:hAnsiTheme="majorHAnsi"/>
          <w:i w:val="0"/>
          <w:sz w:val="24"/>
          <w:szCs w:val="24"/>
        </w:rPr>
        <w:t>,</w:t>
      </w:r>
      <w:r w:rsidRPr="00DB424F">
        <w:rPr>
          <w:rFonts w:asciiTheme="majorHAnsi" w:hAnsiTheme="majorHAnsi"/>
          <w:i w:val="0"/>
          <w:sz w:val="24"/>
          <w:szCs w:val="24"/>
        </w:rPr>
        <w:t>который</w:t>
      </w:r>
      <w:proofErr w:type="spellEnd"/>
      <w:r w:rsidRPr="00DB424F">
        <w:rPr>
          <w:rFonts w:asciiTheme="majorHAnsi" w:hAnsiTheme="majorHAnsi"/>
          <w:i w:val="0"/>
          <w:sz w:val="24"/>
          <w:szCs w:val="24"/>
        </w:rPr>
        <w:t xml:space="preserve"> проводится одним этапом</w:t>
      </w:r>
      <w:r w:rsidR="0050550F" w:rsidRPr="00DB424F">
        <w:rPr>
          <w:rFonts w:asciiTheme="majorHAnsi" w:hAnsiTheme="majorHAnsi"/>
          <w:i w:val="0"/>
          <w:sz w:val="24"/>
          <w:szCs w:val="24"/>
        </w:rPr>
        <w:t>.</w:t>
      </w:r>
    </w:p>
    <w:p w14:paraId="239EC214" w14:textId="6B320B06" w:rsidR="00341A74" w:rsidRPr="00DB424F" w:rsidRDefault="00A20B69" w:rsidP="00945082">
      <w:pPr>
        <w:pStyle w:val="a3"/>
        <w:widowControl w:val="0"/>
        <w:spacing w:line="240" w:lineRule="auto"/>
        <w:ind w:firstLine="567"/>
        <w:contextualSpacing/>
        <w:rPr>
          <w:rFonts w:asciiTheme="majorHAnsi" w:hAnsiTheme="majorHAnsi"/>
          <w:i w:val="0"/>
          <w:spacing w:val="6"/>
          <w:sz w:val="24"/>
          <w:szCs w:val="24"/>
        </w:rPr>
      </w:pPr>
      <w:r w:rsidRPr="00DB424F">
        <w:rPr>
          <w:rFonts w:asciiTheme="majorHAnsi" w:hAnsiTheme="majorHAnsi"/>
          <w:i w:val="0"/>
          <w:sz w:val="24"/>
          <w:szCs w:val="24"/>
        </w:rPr>
        <w:t xml:space="preserve">Участнику, отобранному по итогам </w:t>
      </w:r>
      <w:r w:rsidR="0041023E" w:rsidRPr="00DB424F">
        <w:rPr>
          <w:rFonts w:asciiTheme="majorHAnsi" w:hAnsiTheme="majorHAnsi"/>
          <w:i w:val="0"/>
          <w:sz w:val="24"/>
          <w:szCs w:val="24"/>
        </w:rPr>
        <w:t>настоящей процедуры</w:t>
      </w:r>
      <w:r w:rsidRPr="00DB424F">
        <w:rPr>
          <w:rFonts w:asciiTheme="majorHAnsi" w:hAnsiTheme="majorHAnsi"/>
          <w:i w:val="0"/>
          <w:sz w:val="24"/>
          <w:szCs w:val="24"/>
        </w:rPr>
        <w:t>, в</w:t>
      </w:r>
      <w:r w:rsidR="00782D60" w:rsidRPr="00DB424F">
        <w:rPr>
          <w:rFonts w:asciiTheme="majorHAnsi" w:hAnsiTheme="majorHAnsi"/>
          <w:i w:val="0"/>
          <w:sz w:val="24"/>
          <w:szCs w:val="24"/>
          <w:lang w:val="en-US"/>
        </w:rPr>
        <w:t> </w:t>
      </w:r>
      <w:r w:rsidRPr="00DB424F">
        <w:rPr>
          <w:rFonts w:asciiTheme="majorHAnsi" w:hAnsiTheme="majorHAnsi"/>
          <w:i w:val="0"/>
          <w:spacing w:val="6"/>
          <w:sz w:val="24"/>
          <w:szCs w:val="24"/>
        </w:rPr>
        <w:t>установленном</w:t>
      </w:r>
      <w:r w:rsidR="00782D60" w:rsidRPr="00DB424F">
        <w:rPr>
          <w:rFonts w:asciiTheme="majorHAnsi" w:hAnsiTheme="majorHAnsi"/>
          <w:i w:val="0"/>
          <w:spacing w:val="6"/>
          <w:sz w:val="24"/>
          <w:szCs w:val="24"/>
          <w:lang w:val="en-US"/>
        </w:rPr>
        <w:t> </w:t>
      </w:r>
      <w:r w:rsidRPr="00DB424F">
        <w:rPr>
          <w:rFonts w:asciiTheme="majorHAnsi" w:hAnsiTheme="majorHAnsi"/>
          <w:i w:val="0"/>
          <w:spacing w:val="6"/>
          <w:sz w:val="24"/>
          <w:szCs w:val="24"/>
        </w:rPr>
        <w:t xml:space="preserve">порядке будет предложено заключить договор на поставку </w:t>
      </w:r>
      <w:r w:rsidR="00DB424F" w:rsidRPr="00DB424F">
        <w:rPr>
          <w:rFonts w:asciiTheme="majorHAnsi" w:hAnsiTheme="majorHAnsi"/>
          <w:b/>
          <w:bCs/>
          <w:i w:val="0"/>
          <w:spacing w:val="6"/>
          <w:sz w:val="24"/>
          <w:szCs w:val="24"/>
        </w:rPr>
        <w:t xml:space="preserve">ПИЩЕВЫЕ ПРОДУКТЫ </w:t>
      </w:r>
      <w:r w:rsidR="00782D60" w:rsidRPr="00DB424F">
        <w:rPr>
          <w:rFonts w:asciiTheme="majorHAnsi" w:hAnsiTheme="majorHAnsi"/>
          <w:i w:val="0"/>
          <w:sz w:val="24"/>
          <w:szCs w:val="24"/>
        </w:rPr>
        <w:t>(далее — договор).</w:t>
      </w:r>
    </w:p>
    <w:p w14:paraId="33BE11EE" w14:textId="77777777" w:rsidR="00357D48" w:rsidRPr="00DB424F" w:rsidRDefault="00A20B69" w:rsidP="00B46D58">
      <w:pPr>
        <w:pStyle w:val="a3"/>
        <w:widowControl w:val="0"/>
        <w:spacing w:after="160" w:line="240" w:lineRule="auto"/>
        <w:ind w:firstLine="567"/>
        <w:contextualSpacing/>
        <w:rPr>
          <w:rFonts w:asciiTheme="majorHAnsi" w:hAnsiTheme="majorHAnsi"/>
          <w:i w:val="0"/>
          <w:sz w:val="24"/>
          <w:szCs w:val="24"/>
        </w:rPr>
      </w:pPr>
      <w:r w:rsidRPr="00DB424F">
        <w:rPr>
          <w:rFonts w:asciiTheme="majorHAnsi" w:hAnsiTheme="majorHAns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DB424F">
        <w:rPr>
          <w:rFonts w:asciiTheme="majorHAnsi" w:hAnsiTheme="majorHAnsi"/>
          <w:i w:val="0"/>
          <w:sz w:val="24"/>
          <w:szCs w:val="24"/>
          <w:lang w:val="en-US"/>
        </w:rPr>
        <w:t> </w:t>
      </w:r>
      <w:r w:rsidR="00F95E94" w:rsidRPr="00DB424F">
        <w:rPr>
          <w:rFonts w:asciiTheme="majorHAnsi" w:hAnsiTheme="majorHAnsi"/>
          <w:i w:val="0"/>
          <w:sz w:val="24"/>
          <w:szCs w:val="24"/>
        </w:rPr>
        <w:t>настоящей процедуре</w:t>
      </w:r>
      <w:r w:rsidRPr="00DB424F">
        <w:rPr>
          <w:rFonts w:asciiTheme="majorHAnsi" w:hAnsiTheme="majorHAnsi"/>
          <w:i w:val="0"/>
          <w:sz w:val="24"/>
          <w:szCs w:val="24"/>
        </w:rPr>
        <w:t>.</w:t>
      </w:r>
    </w:p>
    <w:p w14:paraId="1DC2B772" w14:textId="77777777" w:rsidR="001E6506" w:rsidRPr="00DB424F" w:rsidRDefault="00052084" w:rsidP="00B46D58">
      <w:pPr>
        <w:pStyle w:val="a3"/>
        <w:widowControl w:val="0"/>
        <w:spacing w:after="160" w:line="240" w:lineRule="auto"/>
        <w:ind w:firstLine="567"/>
        <w:contextualSpacing/>
        <w:rPr>
          <w:rFonts w:asciiTheme="majorHAnsi" w:hAnsiTheme="majorHAnsi"/>
          <w:i w:val="0"/>
          <w:sz w:val="24"/>
          <w:szCs w:val="24"/>
        </w:rPr>
      </w:pPr>
      <w:r w:rsidRPr="00DB424F">
        <w:rPr>
          <w:rFonts w:asciiTheme="majorHAnsi" w:hAnsiTheme="majorHAnsi"/>
          <w:i w:val="0"/>
          <w:sz w:val="24"/>
          <w:szCs w:val="24"/>
        </w:rPr>
        <w:t xml:space="preserve">Условия </w:t>
      </w:r>
      <w:r w:rsidR="00677658" w:rsidRPr="00DB424F">
        <w:rPr>
          <w:rFonts w:asciiTheme="majorHAnsi" w:hAnsiTheme="majorHAnsi"/>
          <w:i w:val="0"/>
          <w:sz w:val="24"/>
          <w:szCs w:val="24"/>
        </w:rPr>
        <w:t xml:space="preserve">предъявляемые </w:t>
      </w:r>
      <w:r w:rsidR="00FD0B1A" w:rsidRPr="00DB424F">
        <w:rPr>
          <w:rFonts w:asciiTheme="majorHAnsi" w:hAnsiTheme="majorHAnsi"/>
          <w:i w:val="0"/>
          <w:sz w:val="24"/>
          <w:szCs w:val="24"/>
        </w:rPr>
        <w:t xml:space="preserve">к </w:t>
      </w:r>
      <w:r w:rsidR="00677658" w:rsidRPr="00DB424F">
        <w:rPr>
          <w:rFonts w:asciiTheme="majorHAnsi" w:hAnsiTheme="majorHAnsi"/>
          <w:i w:val="0"/>
          <w:sz w:val="24"/>
          <w:szCs w:val="24"/>
        </w:rPr>
        <w:t xml:space="preserve">лицам, не имеющим права на участие </w:t>
      </w:r>
      <w:proofErr w:type="gramStart"/>
      <w:r w:rsidR="00677658" w:rsidRPr="00DB424F">
        <w:rPr>
          <w:rFonts w:asciiTheme="majorHAnsi" w:hAnsiTheme="majorHAnsi"/>
          <w:i w:val="0"/>
          <w:sz w:val="24"/>
          <w:szCs w:val="24"/>
        </w:rPr>
        <w:t xml:space="preserve">в </w:t>
      </w:r>
      <w:r w:rsidRPr="00DB424F">
        <w:rPr>
          <w:rFonts w:asciiTheme="majorHAnsi" w:hAnsiTheme="majorHAnsi"/>
          <w:i w:val="0"/>
          <w:sz w:val="24"/>
          <w:szCs w:val="24"/>
        </w:rPr>
        <w:t xml:space="preserve"> данной</w:t>
      </w:r>
      <w:proofErr w:type="gramEnd"/>
      <w:r w:rsidRPr="00DB424F">
        <w:rPr>
          <w:rFonts w:asciiTheme="majorHAnsi" w:hAnsiTheme="majorHAnsi"/>
          <w:i w:val="0"/>
          <w:sz w:val="24"/>
          <w:szCs w:val="24"/>
        </w:rPr>
        <w:t xml:space="preserve"> </w:t>
      </w:r>
      <w:r w:rsidR="006F297B" w:rsidRPr="00DB424F">
        <w:rPr>
          <w:rFonts w:asciiTheme="majorHAnsi" w:hAnsiTheme="majorHAnsi"/>
          <w:i w:val="0"/>
          <w:sz w:val="24"/>
          <w:szCs w:val="24"/>
        </w:rPr>
        <w:t>процедуре</w:t>
      </w:r>
      <w:r w:rsidR="00677658" w:rsidRPr="00DB424F">
        <w:rPr>
          <w:rFonts w:asciiTheme="majorHAnsi" w:hAnsiTheme="majorHAnsi"/>
          <w:i w:val="0"/>
          <w:sz w:val="24"/>
          <w:szCs w:val="24"/>
        </w:rPr>
        <w:t>, а также участникам, установлены приглашением на настоящую процедуру.</w:t>
      </w:r>
      <w:r w:rsidRPr="00DB424F" w:rsidDel="00052084">
        <w:rPr>
          <w:rFonts w:asciiTheme="majorHAnsi" w:hAnsiTheme="majorHAnsi"/>
          <w:i w:val="0"/>
          <w:sz w:val="24"/>
          <w:szCs w:val="24"/>
        </w:rPr>
        <w:t xml:space="preserve"> </w:t>
      </w:r>
    </w:p>
    <w:p w14:paraId="52045E0A" w14:textId="77777777" w:rsidR="00357D48" w:rsidRPr="00DB424F" w:rsidRDefault="00EE73A8" w:rsidP="00B46D58">
      <w:pPr>
        <w:pStyle w:val="a3"/>
        <w:widowControl w:val="0"/>
        <w:spacing w:after="160" w:line="240" w:lineRule="auto"/>
        <w:ind w:firstLine="567"/>
        <w:contextualSpacing/>
        <w:rPr>
          <w:rFonts w:asciiTheme="majorHAnsi" w:hAnsiTheme="majorHAnsi"/>
          <w:i w:val="0"/>
          <w:sz w:val="24"/>
          <w:szCs w:val="24"/>
        </w:rPr>
      </w:pPr>
      <w:r w:rsidRPr="00DB424F">
        <w:rPr>
          <w:rFonts w:asciiTheme="majorHAnsi" w:hAnsiTheme="majorHAnsi"/>
          <w:i w:val="0"/>
          <w:sz w:val="24"/>
          <w:szCs w:val="24"/>
        </w:rPr>
        <w:t xml:space="preserve">Отобранный участник определяется из числа участников, подавших заявки, оцененные </w:t>
      </w:r>
      <w:r w:rsidR="007442CF" w:rsidRPr="00DB424F">
        <w:rPr>
          <w:rFonts w:asciiTheme="majorHAnsi" w:hAnsiTheme="majorHAnsi"/>
          <w:i w:val="0"/>
          <w:sz w:val="24"/>
          <w:szCs w:val="24"/>
        </w:rPr>
        <w:t>удовлетворительно</w:t>
      </w:r>
      <w:r w:rsidR="007442CF" w:rsidRPr="00DB424F">
        <w:rPr>
          <w:rFonts w:asciiTheme="majorHAnsi" w:hAnsiTheme="majorHAnsi"/>
          <w:i w:val="0"/>
          <w:sz w:val="24"/>
          <w:szCs w:val="24"/>
          <w:lang w:val="hy-AM"/>
        </w:rPr>
        <w:t xml:space="preserve"> </w:t>
      </w:r>
      <w:r w:rsidR="007442CF" w:rsidRPr="00DB424F">
        <w:rPr>
          <w:rFonts w:asciiTheme="majorHAnsi" w:hAnsiTheme="majorHAnsi"/>
          <w:i w:val="0"/>
          <w:sz w:val="24"/>
          <w:szCs w:val="24"/>
        </w:rPr>
        <w:t xml:space="preserve">по </w:t>
      </w:r>
      <w:r w:rsidR="00830445" w:rsidRPr="00DB424F">
        <w:rPr>
          <w:rFonts w:asciiTheme="majorHAnsi" w:hAnsiTheme="majorHAnsi"/>
          <w:i w:val="0"/>
          <w:sz w:val="24"/>
          <w:szCs w:val="24"/>
        </w:rPr>
        <w:t xml:space="preserve">неценовым </w:t>
      </w:r>
      <w:r w:rsidR="007442CF" w:rsidRPr="00DB424F">
        <w:rPr>
          <w:rFonts w:asciiTheme="majorHAnsi" w:hAnsiTheme="majorHAnsi"/>
          <w:i w:val="0"/>
          <w:sz w:val="24"/>
          <w:szCs w:val="24"/>
        </w:rPr>
        <w:t>условиям</w:t>
      </w:r>
      <w:r w:rsidRPr="00DB424F">
        <w:rPr>
          <w:rFonts w:asciiTheme="majorHAnsi" w:hAnsiTheme="majorHAnsi"/>
          <w:i w:val="0"/>
          <w:sz w:val="24"/>
          <w:szCs w:val="24"/>
        </w:rPr>
        <w:t>, по принципу предпочтения, отдаваемого участнику, представившему м</w:t>
      </w:r>
      <w:r w:rsidR="003F762C" w:rsidRPr="00DB424F">
        <w:rPr>
          <w:rFonts w:asciiTheme="majorHAnsi" w:hAnsiTheme="majorHAnsi"/>
          <w:i w:val="0"/>
          <w:sz w:val="24"/>
          <w:szCs w:val="24"/>
        </w:rPr>
        <w:t>инимальное ценовое предложение.</w:t>
      </w:r>
    </w:p>
    <w:p w14:paraId="52678ABB" w14:textId="77777777" w:rsidR="0067579A" w:rsidRPr="00DB424F" w:rsidRDefault="00357D48" w:rsidP="00B46D58">
      <w:pPr>
        <w:pStyle w:val="a3"/>
        <w:widowControl w:val="0"/>
        <w:spacing w:after="160" w:line="240" w:lineRule="auto"/>
        <w:ind w:firstLine="567"/>
        <w:contextualSpacing/>
        <w:rPr>
          <w:rFonts w:asciiTheme="majorHAnsi" w:hAnsiTheme="majorHAnsi"/>
          <w:i w:val="0"/>
          <w:spacing w:val="-6"/>
          <w:sz w:val="24"/>
          <w:szCs w:val="24"/>
        </w:rPr>
      </w:pPr>
      <w:r w:rsidRPr="00DB424F">
        <w:rPr>
          <w:rFonts w:asciiTheme="majorHAnsi" w:hAnsiTheme="majorHAnsi"/>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B424F">
        <w:rPr>
          <w:rFonts w:asciiTheme="majorHAnsi" w:hAnsiTheme="majorHAnsi"/>
          <w:i w:val="0"/>
          <w:spacing w:val="-6"/>
          <w:sz w:val="24"/>
          <w:szCs w:val="24"/>
          <w:lang w:val="en-US"/>
        </w:rPr>
        <w:t> </w:t>
      </w:r>
      <w:r w:rsidRPr="00DB424F">
        <w:rPr>
          <w:rFonts w:asciiTheme="majorHAnsi" w:hAnsiTheme="majorHAnsi"/>
          <w:i w:val="0"/>
          <w:spacing w:val="-6"/>
          <w:sz w:val="24"/>
          <w:szCs w:val="24"/>
        </w:rPr>
        <w:t xml:space="preserve">электронной форме в течение рабочего дня, следующего за днем получения заявления. </w:t>
      </w:r>
    </w:p>
    <w:p w14:paraId="6624DF6A" w14:textId="44EB0BB9" w:rsidR="003F6ED1" w:rsidRPr="00DB424F" w:rsidRDefault="00CF1931" w:rsidP="00F84A0B">
      <w:pPr>
        <w:pStyle w:val="a3"/>
        <w:widowControl w:val="0"/>
        <w:spacing w:after="160" w:line="240" w:lineRule="auto"/>
        <w:ind w:firstLine="0"/>
        <w:contextualSpacing/>
        <w:jc w:val="left"/>
        <w:rPr>
          <w:rFonts w:asciiTheme="majorHAnsi" w:hAnsiTheme="majorHAnsi"/>
          <w:i w:val="0"/>
          <w:sz w:val="24"/>
          <w:szCs w:val="24"/>
        </w:rPr>
      </w:pPr>
      <w:r w:rsidRPr="00DB424F">
        <w:rPr>
          <w:rFonts w:asciiTheme="majorHAnsi" w:hAnsiTheme="majorHAnsi"/>
          <w:i w:val="0"/>
          <w:sz w:val="24"/>
          <w:szCs w:val="24"/>
        </w:rPr>
        <w:t xml:space="preserve">     </w:t>
      </w:r>
      <w:r w:rsidR="003F6ED1" w:rsidRPr="00DB424F">
        <w:rPr>
          <w:rFonts w:asciiTheme="majorHAnsi" w:hAnsiTheme="majorHAnsi"/>
          <w:i w:val="0"/>
          <w:sz w:val="24"/>
          <w:szCs w:val="24"/>
        </w:rPr>
        <w:t xml:space="preserve">Заявки на </w:t>
      </w:r>
      <w:r w:rsidRPr="00DB424F">
        <w:rPr>
          <w:rFonts w:asciiTheme="majorHAnsi" w:hAnsiTheme="majorHAnsi"/>
          <w:b/>
          <w:bCs/>
          <w:i w:val="0"/>
          <w:sz w:val="24"/>
          <w:szCs w:val="24"/>
        </w:rPr>
        <w:t>процедуру запроса котировок</w:t>
      </w:r>
      <w:r w:rsidRPr="00DB424F">
        <w:rPr>
          <w:rFonts w:asciiTheme="majorHAnsi" w:hAnsiTheme="majorHAnsi"/>
          <w:i w:val="0"/>
          <w:sz w:val="24"/>
          <w:szCs w:val="24"/>
        </w:rPr>
        <w:t xml:space="preserve"> </w:t>
      </w:r>
      <w:r w:rsidR="003F6ED1" w:rsidRPr="00DB424F">
        <w:rPr>
          <w:rFonts w:asciiTheme="majorHAnsi" w:hAnsiTheme="majorHAnsi"/>
          <w:i w:val="0"/>
          <w:sz w:val="24"/>
          <w:szCs w:val="24"/>
        </w:rPr>
        <w:t>необходимо подавать по адресу</w:t>
      </w:r>
      <w:r w:rsidR="00D86014" w:rsidRPr="00DB424F">
        <w:rPr>
          <w:rFonts w:asciiTheme="majorHAnsi" w:hAnsiTheme="majorHAnsi"/>
        </w:rPr>
        <w:t xml:space="preserve"> </w:t>
      </w:r>
      <w:r w:rsidR="00755B77" w:rsidRPr="00755B77">
        <w:rPr>
          <w:rFonts w:asciiTheme="majorHAnsi" w:hAnsiTheme="majorHAnsi"/>
          <w:b/>
          <w:bCs/>
          <w:i w:val="0"/>
          <w:sz w:val="24"/>
          <w:szCs w:val="24"/>
        </w:rPr>
        <w:t xml:space="preserve">Армения, Араратская область, село </w:t>
      </w:r>
      <w:proofErr w:type="spellStart"/>
      <w:r w:rsidR="00755B77" w:rsidRPr="00755B77">
        <w:rPr>
          <w:rFonts w:asciiTheme="majorHAnsi" w:hAnsiTheme="majorHAnsi"/>
          <w:b/>
          <w:bCs/>
          <w:i w:val="0"/>
          <w:sz w:val="24"/>
          <w:szCs w:val="24"/>
        </w:rPr>
        <w:t>Араксаван</w:t>
      </w:r>
      <w:proofErr w:type="spellEnd"/>
      <w:r w:rsidR="00755B77" w:rsidRPr="00755B77">
        <w:rPr>
          <w:rFonts w:asciiTheme="majorHAnsi" w:hAnsiTheme="majorHAnsi"/>
          <w:b/>
          <w:bCs/>
          <w:i w:val="0"/>
          <w:sz w:val="24"/>
          <w:szCs w:val="24"/>
        </w:rPr>
        <w:t>, ул. Паруйра Севака 22</w:t>
      </w:r>
      <w:r w:rsidR="00755B77">
        <w:rPr>
          <w:rFonts w:asciiTheme="majorHAnsi" w:hAnsiTheme="majorHAnsi"/>
          <w:b/>
          <w:bCs/>
          <w:i w:val="0"/>
          <w:sz w:val="24"/>
          <w:szCs w:val="24"/>
          <w:lang w:val="hy-AM"/>
        </w:rPr>
        <w:t xml:space="preserve"> </w:t>
      </w:r>
      <w:proofErr w:type="gramStart"/>
      <w:r w:rsidRPr="00DB424F">
        <w:rPr>
          <w:rFonts w:asciiTheme="majorHAnsi" w:hAnsiTheme="majorHAnsi"/>
          <w:b/>
          <w:bCs/>
          <w:i w:val="0"/>
          <w:sz w:val="24"/>
          <w:szCs w:val="24"/>
        </w:rPr>
        <w:t>в</w:t>
      </w:r>
      <w:r w:rsidR="000573D6" w:rsidRPr="00DB424F">
        <w:rPr>
          <w:rFonts w:asciiTheme="majorHAnsi" w:hAnsiTheme="majorHAnsi"/>
          <w:b/>
          <w:bCs/>
          <w:i w:val="0"/>
          <w:sz w:val="24"/>
          <w:szCs w:val="24"/>
        </w:rPr>
        <w:t xml:space="preserve"> </w:t>
      </w:r>
      <w:r w:rsidR="00560A9B" w:rsidRPr="00DB424F">
        <w:rPr>
          <w:rFonts w:asciiTheme="majorHAnsi" w:hAnsiTheme="majorHAnsi"/>
          <w:b/>
          <w:bCs/>
          <w:i w:val="0"/>
          <w:sz w:val="24"/>
          <w:szCs w:val="24"/>
        </w:rPr>
        <w:t xml:space="preserve"> документарной</w:t>
      </w:r>
      <w:proofErr w:type="gramEnd"/>
      <w:r w:rsidR="00560A9B" w:rsidRPr="00DB424F">
        <w:rPr>
          <w:rFonts w:asciiTheme="majorHAnsi" w:hAnsiTheme="majorHAnsi"/>
          <w:b/>
          <w:bCs/>
          <w:i w:val="0"/>
          <w:sz w:val="24"/>
          <w:szCs w:val="24"/>
        </w:rPr>
        <w:t xml:space="preserve"> форме, до _</w:t>
      </w:r>
      <w:r w:rsidR="009A3578" w:rsidRPr="00DB424F">
        <w:rPr>
          <w:rFonts w:asciiTheme="majorHAnsi" w:hAnsiTheme="majorHAnsi"/>
          <w:b/>
          <w:i w:val="0"/>
          <w:u w:val="single"/>
          <w:lang w:val="af-ZA"/>
        </w:rPr>
        <w:t>1</w:t>
      </w:r>
      <w:r w:rsidR="008277AC" w:rsidRPr="00DB424F">
        <w:rPr>
          <w:rFonts w:asciiTheme="majorHAnsi" w:hAnsiTheme="majorHAnsi"/>
          <w:b/>
          <w:i w:val="0"/>
          <w:u w:val="single"/>
          <w:lang w:val="hy-AM"/>
        </w:rPr>
        <w:t>2</w:t>
      </w:r>
      <w:r w:rsidR="00277C88" w:rsidRPr="00DB424F">
        <w:rPr>
          <w:rFonts w:asciiTheme="majorHAnsi" w:hAnsiTheme="majorHAnsi"/>
          <w:b/>
          <w:i w:val="0"/>
          <w:u w:val="single"/>
        </w:rPr>
        <w:t>:</w:t>
      </w:r>
      <w:r w:rsidR="00C85093" w:rsidRPr="00DB424F">
        <w:rPr>
          <w:rFonts w:asciiTheme="majorHAnsi" w:hAnsiTheme="majorHAnsi"/>
          <w:b/>
          <w:i w:val="0"/>
          <w:u w:val="single"/>
          <w:lang w:val="af-ZA"/>
        </w:rPr>
        <w:t>0</w:t>
      </w:r>
      <w:r w:rsidR="00BC5956" w:rsidRPr="00DB424F">
        <w:rPr>
          <w:rFonts w:asciiTheme="majorHAnsi" w:hAnsiTheme="majorHAnsi"/>
          <w:b/>
          <w:i w:val="0"/>
          <w:u w:val="single"/>
          <w:lang w:val="af-ZA"/>
        </w:rPr>
        <w:t>0</w:t>
      </w:r>
      <w:r w:rsidR="00BC5956" w:rsidRPr="00DB424F">
        <w:rPr>
          <w:rFonts w:asciiTheme="majorHAnsi" w:hAnsiTheme="majorHAnsi"/>
          <w:b/>
          <w:i w:val="0"/>
          <w:lang w:val="af-ZA"/>
        </w:rPr>
        <w:t>-</w:t>
      </w:r>
      <w:r w:rsidR="00BC5956" w:rsidRPr="00DB424F">
        <w:rPr>
          <w:rFonts w:asciiTheme="majorHAnsi" w:hAnsiTheme="majorHAnsi"/>
          <w:b/>
          <w:i w:val="0"/>
          <w:lang w:val="hy-AM"/>
        </w:rPr>
        <w:t xml:space="preserve"> </w:t>
      </w:r>
      <w:r w:rsidRPr="00DB424F">
        <w:rPr>
          <w:rFonts w:asciiTheme="majorHAnsi" w:hAnsiTheme="majorHAnsi"/>
          <w:b/>
          <w:bCs/>
          <w:i w:val="0"/>
          <w:sz w:val="24"/>
          <w:szCs w:val="24"/>
        </w:rPr>
        <w:t>часов _7</w:t>
      </w:r>
      <w:r w:rsidR="00755B77">
        <w:rPr>
          <w:rFonts w:asciiTheme="majorHAnsi" w:hAnsiTheme="majorHAnsi"/>
          <w:b/>
          <w:bCs/>
          <w:i w:val="0"/>
          <w:sz w:val="24"/>
          <w:szCs w:val="24"/>
          <w:lang w:val="hy-AM"/>
        </w:rPr>
        <w:t>-</w:t>
      </w:r>
      <w:proofErr w:type="spellStart"/>
      <w:r w:rsidRPr="00DB424F">
        <w:rPr>
          <w:rFonts w:asciiTheme="majorHAnsi" w:hAnsiTheme="majorHAnsi"/>
          <w:b/>
          <w:bCs/>
          <w:i w:val="0"/>
          <w:sz w:val="24"/>
          <w:szCs w:val="24"/>
        </w:rPr>
        <w:t>го</w:t>
      </w:r>
      <w:proofErr w:type="spellEnd"/>
      <w:r w:rsidRPr="00DB424F">
        <w:rPr>
          <w:rFonts w:asciiTheme="majorHAnsi" w:hAnsiTheme="majorHAnsi"/>
          <w:b/>
          <w:bCs/>
          <w:i w:val="0"/>
          <w:sz w:val="24"/>
          <w:szCs w:val="24"/>
        </w:rPr>
        <w:t xml:space="preserve"> дня </w:t>
      </w:r>
      <w:r w:rsidR="00734F46" w:rsidRPr="00DB424F">
        <w:rPr>
          <w:rFonts w:asciiTheme="majorHAnsi" w:hAnsiTheme="majorHAnsi"/>
          <w:b/>
          <w:bCs/>
          <w:i w:val="0"/>
          <w:sz w:val="24"/>
          <w:szCs w:val="24"/>
        </w:rPr>
        <w:t xml:space="preserve"> "</w:t>
      </w:r>
      <w:r w:rsidR="00755B77">
        <w:rPr>
          <w:rFonts w:asciiTheme="majorHAnsi" w:hAnsiTheme="majorHAnsi"/>
          <w:b/>
          <w:bCs/>
          <w:i w:val="0"/>
          <w:sz w:val="24"/>
          <w:szCs w:val="24"/>
          <w:lang w:val="hy-AM"/>
        </w:rPr>
        <w:t>17</w:t>
      </w:r>
      <w:r w:rsidR="00734F46" w:rsidRPr="00DB424F">
        <w:rPr>
          <w:rFonts w:asciiTheme="majorHAnsi" w:hAnsiTheme="majorHAnsi"/>
          <w:b/>
          <w:bCs/>
          <w:i w:val="0"/>
          <w:sz w:val="24"/>
          <w:szCs w:val="24"/>
          <w:lang w:val="hy-AM"/>
        </w:rPr>
        <w:t>" "</w:t>
      </w:r>
      <w:r w:rsidR="00122864" w:rsidRPr="00DB424F">
        <w:rPr>
          <w:rFonts w:asciiTheme="majorHAnsi" w:hAnsiTheme="majorHAnsi"/>
          <w:b/>
          <w:bCs/>
          <w:i w:val="0"/>
          <w:sz w:val="24"/>
          <w:szCs w:val="24"/>
          <w:lang w:val="hy-AM"/>
        </w:rPr>
        <w:t xml:space="preserve"> </w:t>
      </w:r>
      <w:r w:rsidR="00755B77" w:rsidRPr="00E840AF">
        <w:rPr>
          <w:rFonts w:asciiTheme="majorHAnsi" w:hAnsiTheme="majorHAnsi"/>
          <w:bCs/>
          <w:i w:val="0"/>
          <w:sz w:val="24"/>
          <w:szCs w:val="24"/>
        </w:rPr>
        <w:t>декабрь</w:t>
      </w:r>
      <w:r w:rsidR="00122864" w:rsidRPr="00DB424F">
        <w:rPr>
          <w:rFonts w:asciiTheme="majorHAnsi" w:hAnsiTheme="majorHAnsi"/>
          <w:bCs/>
          <w:i w:val="0"/>
          <w:sz w:val="24"/>
          <w:szCs w:val="24"/>
          <w:lang w:val="hy-AM"/>
        </w:rPr>
        <w:t xml:space="preserve"> </w:t>
      </w:r>
      <w:r w:rsidR="00734F46" w:rsidRPr="00DB424F">
        <w:rPr>
          <w:rFonts w:asciiTheme="majorHAnsi" w:hAnsiTheme="majorHAnsi"/>
          <w:b/>
          <w:bCs/>
          <w:i w:val="0"/>
          <w:sz w:val="24"/>
          <w:szCs w:val="24"/>
        </w:rPr>
        <w:t>" "202</w:t>
      </w:r>
      <w:r w:rsidR="00277C88" w:rsidRPr="00DB424F">
        <w:rPr>
          <w:rFonts w:asciiTheme="majorHAnsi" w:hAnsiTheme="majorHAnsi"/>
          <w:b/>
          <w:bCs/>
          <w:i w:val="0"/>
          <w:sz w:val="24"/>
          <w:szCs w:val="24"/>
        </w:rPr>
        <w:t>5</w:t>
      </w:r>
      <w:r w:rsidR="00734F46" w:rsidRPr="00DB424F">
        <w:rPr>
          <w:rFonts w:asciiTheme="majorHAnsi" w:hAnsiTheme="majorHAnsi"/>
          <w:b/>
          <w:bCs/>
          <w:i w:val="0"/>
          <w:sz w:val="24"/>
          <w:szCs w:val="24"/>
        </w:rPr>
        <w:t xml:space="preserve"> г"</w:t>
      </w:r>
      <w:r w:rsidR="00734F46" w:rsidRPr="00DB424F">
        <w:rPr>
          <w:rFonts w:asciiTheme="majorHAnsi" w:hAnsiTheme="majorHAnsi"/>
          <w:b/>
          <w:bCs/>
          <w:i w:val="0"/>
          <w:sz w:val="24"/>
          <w:szCs w:val="24"/>
          <w:lang w:val="hy-AM"/>
        </w:rPr>
        <w:t xml:space="preserve"> </w:t>
      </w:r>
      <w:r w:rsidRPr="00DB424F">
        <w:rPr>
          <w:rFonts w:asciiTheme="majorHAnsi" w:hAnsiTheme="majorHAnsi"/>
          <w:b/>
          <w:bCs/>
          <w:i w:val="0"/>
          <w:sz w:val="24"/>
          <w:szCs w:val="24"/>
        </w:rPr>
        <w:t>со дня</w:t>
      </w:r>
      <w:r w:rsidR="00F84A0B" w:rsidRPr="00DB424F">
        <w:rPr>
          <w:rFonts w:asciiTheme="majorHAnsi" w:hAnsiTheme="majorHAnsi"/>
          <w:b/>
          <w:bCs/>
          <w:i w:val="0"/>
          <w:sz w:val="24"/>
          <w:szCs w:val="24"/>
          <w:lang w:val="hy-AM"/>
        </w:rPr>
        <w:t xml:space="preserve"> </w:t>
      </w:r>
      <w:r w:rsidR="003F6ED1" w:rsidRPr="00DB424F">
        <w:rPr>
          <w:rFonts w:asciiTheme="majorHAnsi" w:hAnsiTheme="majorHAnsi"/>
          <w:i w:val="0"/>
          <w:sz w:val="24"/>
          <w:szCs w:val="24"/>
        </w:rPr>
        <w:t>опубликования настоящего объявления. Кроме армянского языка заявки могут быть поданы также на английском или русском языке.</w:t>
      </w:r>
    </w:p>
    <w:p w14:paraId="2F9BD946" w14:textId="20A0E186" w:rsidR="003F6ED1" w:rsidRPr="00DB424F" w:rsidRDefault="003F6ED1" w:rsidP="001516B2">
      <w:pPr>
        <w:pStyle w:val="a3"/>
        <w:widowControl w:val="0"/>
        <w:spacing w:after="160" w:line="240" w:lineRule="auto"/>
        <w:ind w:firstLine="567"/>
        <w:contextualSpacing/>
        <w:rPr>
          <w:rFonts w:asciiTheme="majorHAnsi" w:hAnsiTheme="majorHAnsi"/>
          <w:i w:val="0"/>
          <w:sz w:val="24"/>
          <w:szCs w:val="24"/>
        </w:rPr>
      </w:pPr>
      <w:r w:rsidRPr="00DB424F">
        <w:rPr>
          <w:rFonts w:asciiTheme="majorHAnsi" w:hAnsiTheme="majorHAnsi"/>
          <w:i w:val="0"/>
          <w:sz w:val="24"/>
          <w:szCs w:val="24"/>
        </w:rPr>
        <w:t xml:space="preserve">Вскрытие заявок будет проводиться по </w:t>
      </w:r>
      <w:proofErr w:type="gramStart"/>
      <w:r w:rsidRPr="00DB424F">
        <w:rPr>
          <w:rFonts w:asciiTheme="majorHAnsi" w:hAnsiTheme="majorHAnsi"/>
          <w:i w:val="0"/>
          <w:sz w:val="24"/>
          <w:szCs w:val="24"/>
        </w:rPr>
        <w:t xml:space="preserve">адресу </w:t>
      </w:r>
      <w:r w:rsidR="00755B77" w:rsidRPr="00755B77">
        <w:rPr>
          <w:rFonts w:asciiTheme="majorHAnsi" w:hAnsiTheme="majorHAnsi"/>
          <w:b/>
          <w:bCs/>
          <w:i w:val="0"/>
          <w:sz w:val="24"/>
          <w:szCs w:val="24"/>
        </w:rPr>
        <w:t xml:space="preserve"> Армения</w:t>
      </w:r>
      <w:proofErr w:type="gramEnd"/>
      <w:r w:rsidR="00755B77" w:rsidRPr="00755B77">
        <w:rPr>
          <w:rFonts w:asciiTheme="majorHAnsi" w:hAnsiTheme="majorHAnsi"/>
          <w:b/>
          <w:bCs/>
          <w:i w:val="0"/>
          <w:sz w:val="24"/>
          <w:szCs w:val="24"/>
        </w:rPr>
        <w:t xml:space="preserve">, Араратская область, село </w:t>
      </w:r>
      <w:proofErr w:type="spellStart"/>
      <w:r w:rsidR="00755B77" w:rsidRPr="00755B77">
        <w:rPr>
          <w:rFonts w:asciiTheme="majorHAnsi" w:hAnsiTheme="majorHAnsi"/>
          <w:b/>
          <w:bCs/>
          <w:i w:val="0"/>
          <w:sz w:val="24"/>
          <w:szCs w:val="24"/>
        </w:rPr>
        <w:t>Араксаван</w:t>
      </w:r>
      <w:proofErr w:type="spellEnd"/>
      <w:r w:rsidR="00755B77" w:rsidRPr="00755B77">
        <w:rPr>
          <w:rFonts w:asciiTheme="majorHAnsi" w:hAnsiTheme="majorHAnsi"/>
          <w:b/>
          <w:bCs/>
          <w:i w:val="0"/>
          <w:sz w:val="24"/>
          <w:szCs w:val="24"/>
        </w:rPr>
        <w:t>, ул. Паруйра Севака 22</w:t>
      </w:r>
      <w:r w:rsidRPr="00DB424F">
        <w:rPr>
          <w:rFonts w:asciiTheme="majorHAnsi" w:hAnsiTheme="majorHAnsi"/>
          <w:b/>
          <w:bCs/>
          <w:i w:val="0"/>
          <w:sz w:val="24"/>
          <w:szCs w:val="24"/>
        </w:rPr>
        <w:t xml:space="preserve">, в </w:t>
      </w:r>
      <w:r w:rsidR="00560A9B" w:rsidRPr="00DB424F">
        <w:rPr>
          <w:rFonts w:asciiTheme="majorHAnsi" w:hAnsiTheme="majorHAnsi"/>
          <w:b/>
          <w:bCs/>
          <w:i w:val="0"/>
          <w:sz w:val="24"/>
          <w:szCs w:val="24"/>
        </w:rPr>
        <w:t xml:space="preserve">  </w:t>
      </w:r>
      <w:r w:rsidR="00BC5956" w:rsidRPr="00DB424F">
        <w:rPr>
          <w:rFonts w:asciiTheme="majorHAnsi" w:hAnsiTheme="majorHAnsi"/>
          <w:b/>
          <w:bCs/>
          <w:i w:val="0"/>
          <w:sz w:val="24"/>
          <w:szCs w:val="24"/>
        </w:rPr>
        <w:t>_</w:t>
      </w:r>
      <w:r w:rsidR="009A3578" w:rsidRPr="00DB424F">
        <w:rPr>
          <w:rFonts w:asciiTheme="majorHAnsi" w:hAnsiTheme="majorHAnsi"/>
          <w:b/>
          <w:i w:val="0"/>
          <w:u w:val="single"/>
          <w:lang w:val="af-ZA"/>
        </w:rPr>
        <w:t>1</w:t>
      </w:r>
      <w:r w:rsidR="008277AC" w:rsidRPr="00DB424F">
        <w:rPr>
          <w:rFonts w:asciiTheme="majorHAnsi" w:hAnsiTheme="majorHAnsi"/>
          <w:b/>
          <w:i w:val="0"/>
          <w:u w:val="single"/>
          <w:lang w:val="hy-AM"/>
        </w:rPr>
        <w:t>2</w:t>
      </w:r>
      <w:r w:rsidR="00C85093" w:rsidRPr="00DB424F">
        <w:rPr>
          <w:rFonts w:asciiTheme="majorHAnsi" w:hAnsiTheme="majorHAnsi"/>
          <w:b/>
          <w:i w:val="0"/>
          <w:u w:val="single"/>
          <w:lang w:val="af-ZA"/>
        </w:rPr>
        <w:t>:0</w:t>
      </w:r>
      <w:r w:rsidR="00BC5956" w:rsidRPr="00DB424F">
        <w:rPr>
          <w:rFonts w:asciiTheme="majorHAnsi" w:hAnsiTheme="majorHAnsi"/>
          <w:b/>
          <w:i w:val="0"/>
          <w:u w:val="single"/>
          <w:lang w:val="af-ZA"/>
        </w:rPr>
        <w:t>0</w:t>
      </w:r>
      <w:r w:rsidR="00755B77">
        <w:rPr>
          <w:rFonts w:asciiTheme="majorHAnsi" w:hAnsiTheme="majorHAnsi"/>
          <w:b/>
          <w:i w:val="0"/>
          <w:u w:val="single"/>
          <w:lang w:val="hy-AM"/>
        </w:rPr>
        <w:t xml:space="preserve"> </w:t>
      </w:r>
      <w:r w:rsidR="0039608D" w:rsidRPr="00DB424F">
        <w:rPr>
          <w:rFonts w:asciiTheme="majorHAnsi" w:hAnsiTheme="majorHAnsi"/>
          <w:b/>
          <w:i w:val="0"/>
          <w:u w:val="single"/>
          <w:lang w:val="hy-AM"/>
        </w:rPr>
        <w:t xml:space="preserve"> </w:t>
      </w:r>
      <w:r w:rsidRPr="00DB424F">
        <w:rPr>
          <w:rFonts w:asciiTheme="majorHAnsi" w:hAnsiTheme="majorHAnsi"/>
          <w:b/>
          <w:bCs/>
          <w:i w:val="0"/>
          <w:sz w:val="24"/>
          <w:szCs w:val="24"/>
        </w:rPr>
        <w:t xml:space="preserve">часов </w:t>
      </w:r>
      <w:r w:rsidR="00755B77" w:rsidRPr="00DB424F">
        <w:rPr>
          <w:rFonts w:asciiTheme="majorHAnsi" w:hAnsiTheme="majorHAnsi"/>
          <w:b/>
          <w:bCs/>
          <w:i w:val="0"/>
          <w:sz w:val="24"/>
          <w:szCs w:val="24"/>
        </w:rPr>
        <w:t>"</w:t>
      </w:r>
      <w:r w:rsidR="00755B77">
        <w:rPr>
          <w:rFonts w:asciiTheme="majorHAnsi" w:hAnsiTheme="majorHAnsi"/>
          <w:b/>
          <w:bCs/>
          <w:i w:val="0"/>
          <w:sz w:val="24"/>
          <w:szCs w:val="24"/>
          <w:lang w:val="hy-AM"/>
        </w:rPr>
        <w:t>17</w:t>
      </w:r>
      <w:r w:rsidR="00755B77" w:rsidRPr="00DB424F">
        <w:rPr>
          <w:rFonts w:asciiTheme="majorHAnsi" w:hAnsiTheme="majorHAnsi"/>
          <w:b/>
          <w:bCs/>
          <w:i w:val="0"/>
          <w:sz w:val="24"/>
          <w:szCs w:val="24"/>
          <w:lang w:val="hy-AM"/>
        </w:rPr>
        <w:t xml:space="preserve">" </w:t>
      </w:r>
      <w:r w:rsidR="00755B77">
        <w:rPr>
          <w:rFonts w:asciiTheme="majorHAnsi" w:hAnsiTheme="majorHAnsi"/>
          <w:b/>
          <w:bCs/>
          <w:i w:val="0"/>
          <w:sz w:val="24"/>
          <w:szCs w:val="24"/>
          <w:lang w:val="hy-AM"/>
        </w:rPr>
        <w:t xml:space="preserve"> </w:t>
      </w:r>
      <w:r w:rsidR="00755B77" w:rsidRPr="00DB424F">
        <w:rPr>
          <w:rFonts w:asciiTheme="majorHAnsi" w:hAnsiTheme="majorHAnsi"/>
          <w:b/>
          <w:bCs/>
          <w:i w:val="0"/>
          <w:sz w:val="24"/>
          <w:szCs w:val="24"/>
          <w:lang w:val="hy-AM"/>
        </w:rPr>
        <w:t>"</w:t>
      </w:r>
      <w:r w:rsidR="00755B77" w:rsidRPr="00E840AF">
        <w:rPr>
          <w:rFonts w:asciiTheme="majorHAnsi" w:hAnsiTheme="majorHAnsi"/>
          <w:bCs/>
          <w:i w:val="0"/>
          <w:sz w:val="24"/>
          <w:szCs w:val="24"/>
        </w:rPr>
        <w:t>декабрь</w:t>
      </w:r>
      <w:r w:rsidR="00755B77" w:rsidRPr="00DB424F">
        <w:rPr>
          <w:rFonts w:asciiTheme="majorHAnsi" w:hAnsiTheme="majorHAnsi"/>
          <w:bCs/>
          <w:i w:val="0"/>
          <w:sz w:val="24"/>
          <w:szCs w:val="24"/>
          <w:lang w:val="hy-AM"/>
        </w:rPr>
        <w:t xml:space="preserve"> </w:t>
      </w:r>
      <w:r w:rsidR="00755B77" w:rsidRPr="00DB424F">
        <w:rPr>
          <w:rFonts w:asciiTheme="majorHAnsi" w:hAnsiTheme="majorHAnsi"/>
          <w:b/>
          <w:bCs/>
          <w:i w:val="0"/>
          <w:sz w:val="24"/>
          <w:szCs w:val="24"/>
        </w:rPr>
        <w:t xml:space="preserve">" </w:t>
      </w:r>
      <w:r w:rsidRPr="00DB424F">
        <w:rPr>
          <w:rFonts w:asciiTheme="majorHAnsi" w:hAnsiTheme="majorHAnsi"/>
          <w:b/>
          <w:bCs/>
          <w:i w:val="0"/>
          <w:sz w:val="24"/>
          <w:szCs w:val="24"/>
        </w:rPr>
        <w:t>"</w:t>
      </w:r>
      <w:r w:rsidR="00CF1931" w:rsidRPr="00DB424F">
        <w:rPr>
          <w:rFonts w:asciiTheme="majorHAnsi" w:hAnsiTheme="majorHAnsi"/>
          <w:b/>
          <w:bCs/>
          <w:i w:val="0"/>
          <w:sz w:val="24"/>
          <w:szCs w:val="24"/>
        </w:rPr>
        <w:t>202</w:t>
      </w:r>
      <w:r w:rsidR="00122864" w:rsidRPr="00DB424F">
        <w:rPr>
          <w:rFonts w:asciiTheme="majorHAnsi" w:hAnsiTheme="majorHAnsi"/>
          <w:b/>
          <w:bCs/>
          <w:i w:val="0"/>
          <w:sz w:val="24"/>
          <w:szCs w:val="24"/>
          <w:lang w:val="hy-AM"/>
        </w:rPr>
        <w:t>5</w:t>
      </w:r>
      <w:r w:rsidRPr="00DB424F">
        <w:rPr>
          <w:rFonts w:asciiTheme="majorHAnsi" w:hAnsiTheme="majorHAnsi"/>
          <w:b/>
          <w:bCs/>
          <w:i w:val="0"/>
          <w:sz w:val="24"/>
          <w:szCs w:val="24"/>
        </w:rPr>
        <w:t>г".</w:t>
      </w:r>
    </w:p>
    <w:p w14:paraId="08EB1E43" w14:textId="75561473" w:rsidR="002C09AA" w:rsidRPr="00DB424F" w:rsidRDefault="002C09AA" w:rsidP="002C09AA">
      <w:pPr>
        <w:pStyle w:val="a3"/>
        <w:widowControl w:val="0"/>
        <w:spacing w:after="160" w:line="240" w:lineRule="auto"/>
        <w:ind w:firstLine="567"/>
        <w:contextualSpacing/>
        <w:rPr>
          <w:rFonts w:asciiTheme="majorHAnsi" w:hAnsiTheme="majorHAnsi"/>
          <w:i w:val="0"/>
          <w:sz w:val="24"/>
          <w:szCs w:val="24"/>
        </w:rPr>
      </w:pPr>
      <w:r w:rsidRPr="00DB424F">
        <w:rPr>
          <w:rFonts w:asciiTheme="majorHAnsi" w:hAnsiTheme="majorHAnsi"/>
          <w:i w:val="0"/>
          <w:sz w:val="24"/>
          <w:szCs w:val="24"/>
        </w:rPr>
        <w:t xml:space="preserve">Обжалование данной процедуры осуществляется в порядке, установленном законом </w:t>
      </w:r>
      <w:proofErr w:type="gramStart"/>
      <w:r w:rsidRPr="00DB424F">
        <w:rPr>
          <w:rFonts w:asciiTheme="majorHAnsi" w:hAnsiTheme="majorHAnsi"/>
          <w:i w:val="0"/>
          <w:sz w:val="24"/>
          <w:szCs w:val="24"/>
        </w:rPr>
        <w:t xml:space="preserve">РА </w:t>
      </w:r>
      <w:r w:rsidR="00755B77">
        <w:rPr>
          <w:rFonts w:asciiTheme="majorHAnsi" w:hAnsiTheme="majorHAnsi"/>
          <w:i w:val="0"/>
          <w:sz w:val="24"/>
          <w:szCs w:val="24"/>
          <w:lang w:val="hy-AM"/>
        </w:rPr>
        <w:t xml:space="preserve"> </w:t>
      </w:r>
      <w:r w:rsidRPr="00DB424F">
        <w:rPr>
          <w:rFonts w:asciiTheme="majorHAnsi" w:hAnsiTheme="majorHAnsi"/>
          <w:i w:val="0"/>
          <w:sz w:val="24"/>
          <w:szCs w:val="24"/>
        </w:rPr>
        <w:t>"</w:t>
      </w:r>
      <w:proofErr w:type="gramEnd"/>
      <w:r w:rsidRPr="00DB424F">
        <w:rPr>
          <w:rFonts w:asciiTheme="majorHAnsi" w:hAnsiTheme="majorHAnsi"/>
          <w:i w:val="0"/>
          <w:sz w:val="24"/>
          <w:szCs w:val="24"/>
        </w:rPr>
        <w:t>О закупках" и гражданским процессуальным кодексом РА.</w:t>
      </w:r>
    </w:p>
    <w:p w14:paraId="0A59AA98" w14:textId="660653B4" w:rsidR="00793D88" w:rsidRPr="00DB424F" w:rsidRDefault="00793D88" w:rsidP="002C09AA">
      <w:pPr>
        <w:pStyle w:val="a3"/>
        <w:widowControl w:val="0"/>
        <w:spacing w:after="160" w:line="240" w:lineRule="auto"/>
        <w:ind w:firstLine="567"/>
        <w:contextualSpacing/>
        <w:rPr>
          <w:rFonts w:asciiTheme="majorHAnsi" w:hAnsiTheme="majorHAnsi"/>
          <w:color w:val="FF0000"/>
          <w:sz w:val="24"/>
          <w:szCs w:val="24"/>
        </w:rPr>
      </w:pPr>
      <w:r w:rsidRPr="00DB424F">
        <w:rPr>
          <w:rFonts w:asciiTheme="majorHAnsi" w:hAnsiTheme="majorHAnsi"/>
          <w:color w:val="FF0000"/>
          <w:sz w:val="24"/>
          <w:szCs w:val="24"/>
        </w:rPr>
        <w:t>В случае несоответствия российского и армянского приглашений за основу используйте данные армянского приглашения.</w:t>
      </w:r>
    </w:p>
    <w:p w14:paraId="4934E67F" w14:textId="1A292655" w:rsidR="00754697" w:rsidRPr="00DB424F" w:rsidRDefault="00754697" w:rsidP="00016720">
      <w:pPr>
        <w:pStyle w:val="a3"/>
        <w:widowControl w:val="0"/>
        <w:spacing w:after="160" w:line="240" w:lineRule="auto"/>
        <w:ind w:firstLine="567"/>
        <w:contextualSpacing/>
        <w:rPr>
          <w:rFonts w:asciiTheme="majorHAnsi" w:hAnsiTheme="majorHAnsi"/>
          <w:b/>
          <w:bCs/>
          <w:i w:val="0"/>
          <w:sz w:val="24"/>
          <w:szCs w:val="24"/>
          <w:u w:val="single"/>
        </w:rPr>
      </w:pPr>
      <w:r w:rsidRPr="00DB424F">
        <w:rPr>
          <w:rFonts w:asciiTheme="majorHAnsi" w:hAnsiTheme="majorHAnsi"/>
          <w:i w:val="0"/>
          <w:sz w:val="24"/>
          <w:szCs w:val="24"/>
        </w:rPr>
        <w:t>Для получения дополнительной информации, связанной с настоящим</w:t>
      </w:r>
      <w:r w:rsidR="00D5443D" w:rsidRPr="00DB424F">
        <w:rPr>
          <w:rFonts w:asciiTheme="majorHAnsi" w:hAnsiTheme="majorHAnsi"/>
          <w:i w:val="0"/>
          <w:sz w:val="24"/>
          <w:szCs w:val="24"/>
          <w:lang w:val="en-US"/>
        </w:rPr>
        <w:t> </w:t>
      </w:r>
      <w:r w:rsidRPr="00DB424F">
        <w:rPr>
          <w:rFonts w:asciiTheme="majorHAnsi" w:hAnsiTheme="majorHAnsi"/>
          <w:i w:val="0"/>
          <w:sz w:val="24"/>
          <w:szCs w:val="24"/>
        </w:rPr>
        <w:t>объявлением, можете обратиться к секретарю Оценочной комиссии</w:t>
      </w:r>
      <w:r w:rsidR="00BE1C5E" w:rsidRPr="00DB424F">
        <w:rPr>
          <w:rFonts w:asciiTheme="majorHAnsi" w:hAnsiTheme="majorHAnsi"/>
          <w:i w:val="0"/>
          <w:sz w:val="24"/>
          <w:szCs w:val="24"/>
        </w:rPr>
        <w:t xml:space="preserve"> </w:t>
      </w:r>
      <w:r w:rsidRPr="00DB424F">
        <w:rPr>
          <w:rFonts w:asciiTheme="majorHAnsi" w:hAnsiTheme="majorHAnsi"/>
          <w:i w:val="0"/>
          <w:sz w:val="24"/>
          <w:szCs w:val="24"/>
        </w:rPr>
        <w:t>_</w:t>
      </w:r>
      <w:r w:rsidR="00BC5956" w:rsidRPr="00DB424F">
        <w:rPr>
          <w:rFonts w:asciiTheme="majorHAnsi" w:hAnsiTheme="majorHAnsi"/>
        </w:rPr>
        <w:t xml:space="preserve"> </w:t>
      </w:r>
      <w:proofErr w:type="spellStart"/>
      <w:r w:rsidR="00BC5956" w:rsidRPr="00DB424F">
        <w:rPr>
          <w:rFonts w:asciiTheme="majorHAnsi" w:hAnsiTheme="majorHAnsi"/>
          <w:b/>
          <w:bCs/>
          <w:i w:val="0"/>
          <w:sz w:val="24"/>
          <w:szCs w:val="24"/>
          <w:u w:val="single"/>
        </w:rPr>
        <w:t>Лусине</w:t>
      </w:r>
      <w:proofErr w:type="spellEnd"/>
      <w:r w:rsidR="00BC5956" w:rsidRPr="00DB424F">
        <w:rPr>
          <w:rFonts w:asciiTheme="majorHAnsi" w:hAnsiTheme="majorHAnsi"/>
          <w:b/>
          <w:bCs/>
          <w:i w:val="0"/>
          <w:sz w:val="24"/>
          <w:szCs w:val="24"/>
          <w:u w:val="single"/>
        </w:rPr>
        <w:t xml:space="preserve"> </w:t>
      </w:r>
      <w:proofErr w:type="spellStart"/>
      <w:r w:rsidR="00BC5956" w:rsidRPr="00DB424F">
        <w:rPr>
          <w:rFonts w:asciiTheme="majorHAnsi" w:hAnsiTheme="majorHAnsi"/>
          <w:b/>
          <w:bCs/>
          <w:i w:val="0"/>
          <w:sz w:val="24"/>
          <w:szCs w:val="24"/>
          <w:u w:val="single"/>
        </w:rPr>
        <w:t>Есаян</w:t>
      </w:r>
      <w:proofErr w:type="spellEnd"/>
      <w:r w:rsidR="00BC5956" w:rsidRPr="00DB424F">
        <w:rPr>
          <w:rFonts w:asciiTheme="majorHAnsi" w:hAnsiTheme="majorHAnsi"/>
          <w:b/>
          <w:bCs/>
          <w:i w:val="0"/>
          <w:sz w:val="24"/>
          <w:szCs w:val="24"/>
          <w:u w:val="single"/>
        </w:rPr>
        <w:t xml:space="preserve"> </w:t>
      </w:r>
      <w:r w:rsidRPr="00DB424F">
        <w:rPr>
          <w:rFonts w:asciiTheme="majorHAnsi" w:hAnsiTheme="majorHAnsi"/>
          <w:b/>
          <w:bCs/>
          <w:i w:val="0"/>
          <w:sz w:val="24"/>
          <w:szCs w:val="24"/>
          <w:u w:val="single"/>
        </w:rPr>
        <w:t>___</w:t>
      </w:r>
    </w:p>
    <w:p w14:paraId="3718D7C4" w14:textId="77777777" w:rsidR="00E22DDD" w:rsidRPr="00DB424F" w:rsidRDefault="00E22DDD" w:rsidP="00016720">
      <w:pPr>
        <w:pStyle w:val="a3"/>
        <w:widowControl w:val="0"/>
        <w:spacing w:after="160" w:line="240" w:lineRule="auto"/>
        <w:ind w:firstLine="567"/>
        <w:contextualSpacing/>
        <w:rPr>
          <w:rFonts w:asciiTheme="majorHAnsi" w:hAnsiTheme="majorHAnsi"/>
          <w:i w:val="0"/>
          <w:sz w:val="24"/>
          <w:szCs w:val="24"/>
        </w:rPr>
      </w:pPr>
    </w:p>
    <w:p w14:paraId="63CA66AE" w14:textId="3CCBD44A" w:rsidR="00016720" w:rsidRPr="00DB424F" w:rsidRDefault="00E22DDD" w:rsidP="00016720">
      <w:pPr>
        <w:pStyle w:val="a3"/>
        <w:spacing w:line="600" w:lineRule="auto"/>
        <w:contextualSpacing/>
        <w:rPr>
          <w:rFonts w:asciiTheme="majorHAnsi" w:hAnsiTheme="majorHAnsi"/>
          <w:b/>
          <w:bCs/>
          <w:i w:val="0"/>
          <w:u w:val="single"/>
          <w:lang w:val="hy-AM"/>
        </w:rPr>
      </w:pPr>
      <w:r w:rsidRPr="00DB424F">
        <w:rPr>
          <w:rFonts w:asciiTheme="majorHAnsi" w:hAnsiTheme="majorHAnsi"/>
          <w:b/>
          <w:bCs/>
          <w:i w:val="0"/>
          <w:sz w:val="24"/>
          <w:szCs w:val="24"/>
        </w:rPr>
        <w:t xml:space="preserve">               </w:t>
      </w:r>
      <w:r w:rsidR="00754697" w:rsidRPr="00DB424F">
        <w:rPr>
          <w:rFonts w:asciiTheme="majorHAnsi" w:hAnsiTheme="majorHAnsi"/>
          <w:b/>
          <w:bCs/>
          <w:i w:val="0"/>
          <w:sz w:val="24"/>
          <w:szCs w:val="24"/>
        </w:rPr>
        <w:t xml:space="preserve">Телефон </w:t>
      </w:r>
      <w:r w:rsidR="00016720" w:rsidRPr="00DB424F">
        <w:rPr>
          <w:rFonts w:asciiTheme="majorHAnsi" w:hAnsiTheme="majorHAnsi"/>
          <w:b/>
          <w:bCs/>
          <w:i w:val="0"/>
          <w:sz w:val="24"/>
          <w:szCs w:val="24"/>
        </w:rPr>
        <w:t xml:space="preserve">  </w:t>
      </w:r>
      <w:r w:rsidR="00016720" w:rsidRPr="00DB424F">
        <w:rPr>
          <w:rFonts w:asciiTheme="majorHAnsi" w:hAnsiTheme="majorHAnsi"/>
          <w:b/>
          <w:bCs/>
          <w:i w:val="0"/>
          <w:u w:val="single"/>
          <w:lang w:val="hy-AM"/>
        </w:rPr>
        <w:t xml:space="preserve">094 </w:t>
      </w:r>
      <w:r w:rsidR="00BC5956" w:rsidRPr="00DB424F">
        <w:rPr>
          <w:rFonts w:asciiTheme="majorHAnsi" w:hAnsiTheme="majorHAnsi"/>
          <w:b/>
          <w:bCs/>
          <w:i w:val="0"/>
          <w:u w:val="single"/>
          <w:lang w:val="hy-AM"/>
        </w:rPr>
        <w:t>08 33 53</w:t>
      </w:r>
    </w:p>
    <w:p w14:paraId="0CC9BD62" w14:textId="529208DD" w:rsidR="00754697" w:rsidRPr="00DB424F" w:rsidRDefault="00754697" w:rsidP="00016720">
      <w:pPr>
        <w:pStyle w:val="a3"/>
        <w:widowControl w:val="0"/>
        <w:spacing w:after="160" w:line="600" w:lineRule="auto"/>
        <w:ind w:left="1701" w:firstLine="0"/>
        <w:contextualSpacing/>
        <w:rPr>
          <w:rFonts w:asciiTheme="majorHAnsi" w:hAnsiTheme="majorHAnsi"/>
          <w:b/>
          <w:bCs/>
          <w:i w:val="0"/>
          <w:sz w:val="24"/>
          <w:szCs w:val="24"/>
          <w:u w:val="single"/>
        </w:rPr>
      </w:pPr>
      <w:r w:rsidRPr="00DB424F">
        <w:rPr>
          <w:rFonts w:asciiTheme="majorHAnsi" w:hAnsiTheme="majorHAnsi"/>
          <w:b/>
          <w:bCs/>
          <w:i w:val="0"/>
          <w:sz w:val="24"/>
          <w:szCs w:val="24"/>
        </w:rPr>
        <w:t xml:space="preserve">Электронная почта </w:t>
      </w:r>
      <w:r w:rsidR="00CF1931" w:rsidRPr="00DB424F">
        <w:rPr>
          <w:rFonts w:asciiTheme="majorHAnsi" w:hAnsiTheme="majorHAnsi"/>
          <w:b/>
          <w:bCs/>
          <w:i w:val="0"/>
          <w:sz w:val="24"/>
          <w:szCs w:val="24"/>
        </w:rPr>
        <w:t xml:space="preserve"> </w:t>
      </w:r>
      <w:r w:rsidR="00D86014" w:rsidRPr="00DB424F">
        <w:rPr>
          <w:rFonts w:asciiTheme="majorHAnsi" w:hAnsiTheme="majorHAnsi"/>
          <w:i w:val="0"/>
          <w:u w:val="single"/>
          <w:lang w:val="af-ZA"/>
        </w:rPr>
        <w:t>lusi.esayan@mail.ru</w:t>
      </w:r>
    </w:p>
    <w:p w14:paraId="14A70BA3" w14:textId="55CC1BEA" w:rsidR="00CF1931" w:rsidRPr="00DB424F" w:rsidRDefault="00754697" w:rsidP="00D86014">
      <w:pPr>
        <w:pStyle w:val="a3"/>
        <w:widowControl w:val="0"/>
        <w:spacing w:line="240" w:lineRule="auto"/>
        <w:ind w:firstLine="0"/>
        <w:contextualSpacing/>
        <w:jc w:val="left"/>
        <w:rPr>
          <w:rFonts w:asciiTheme="majorHAnsi" w:hAnsiTheme="majorHAnsi"/>
          <w:i w:val="0"/>
          <w:sz w:val="24"/>
          <w:szCs w:val="24"/>
        </w:rPr>
      </w:pPr>
      <w:proofErr w:type="gramStart"/>
      <w:r w:rsidRPr="00DB424F">
        <w:rPr>
          <w:rFonts w:asciiTheme="majorHAnsi" w:hAnsiTheme="majorHAnsi"/>
          <w:i w:val="0"/>
          <w:sz w:val="24"/>
          <w:szCs w:val="24"/>
        </w:rPr>
        <w:lastRenderedPageBreak/>
        <w:t xml:space="preserve">Заказчик </w:t>
      </w:r>
      <w:r w:rsidR="008D7CC0" w:rsidRPr="00DB424F">
        <w:rPr>
          <w:rFonts w:asciiTheme="majorHAnsi" w:hAnsiTheme="majorHAnsi"/>
          <w:i w:val="0"/>
          <w:sz w:val="24"/>
          <w:szCs w:val="24"/>
        </w:rPr>
        <w:t>:</w:t>
      </w:r>
      <w:proofErr w:type="gramEnd"/>
      <w:r w:rsidR="008D7CC0" w:rsidRPr="00DB424F">
        <w:rPr>
          <w:rFonts w:asciiTheme="majorHAnsi" w:hAnsiTheme="majorHAnsi"/>
          <w:i w:val="0"/>
          <w:sz w:val="24"/>
          <w:szCs w:val="24"/>
        </w:rPr>
        <w:t xml:space="preserve">  </w:t>
      </w:r>
      <w:r w:rsidR="009F3A0F" w:rsidRPr="009F3A0F">
        <w:rPr>
          <w:rFonts w:asciiTheme="majorHAnsi" w:hAnsiTheme="majorHAnsi"/>
          <w:i w:val="0"/>
          <w:sz w:val="24"/>
          <w:szCs w:val="24"/>
        </w:rPr>
        <w:t>ГНКО "</w:t>
      </w:r>
      <w:proofErr w:type="spellStart"/>
      <w:r w:rsidR="009F3A0F" w:rsidRPr="009F3A0F">
        <w:rPr>
          <w:rFonts w:asciiTheme="majorHAnsi" w:hAnsiTheme="majorHAnsi"/>
          <w:i w:val="0"/>
          <w:sz w:val="24"/>
          <w:szCs w:val="24"/>
        </w:rPr>
        <w:t>Араксаванская</w:t>
      </w:r>
      <w:proofErr w:type="spellEnd"/>
      <w:r w:rsidR="009F3A0F" w:rsidRPr="009F3A0F">
        <w:rPr>
          <w:rFonts w:asciiTheme="majorHAnsi" w:hAnsiTheme="majorHAnsi"/>
          <w:i w:val="0"/>
          <w:sz w:val="24"/>
          <w:szCs w:val="24"/>
        </w:rPr>
        <w:t xml:space="preserve"> средняя школа Араратского района Республики Армения"</w:t>
      </w:r>
    </w:p>
    <w:p w14:paraId="02F0C973" w14:textId="132A7849" w:rsidR="00915A97" w:rsidRPr="00DB424F" w:rsidRDefault="00CF1931" w:rsidP="008D7CC0">
      <w:pPr>
        <w:pStyle w:val="a3"/>
        <w:widowControl w:val="0"/>
        <w:spacing w:line="240" w:lineRule="auto"/>
        <w:ind w:left="1701" w:firstLine="0"/>
        <w:contextualSpacing/>
        <w:jc w:val="left"/>
        <w:rPr>
          <w:rFonts w:asciiTheme="majorHAnsi" w:hAnsiTheme="majorHAnsi"/>
          <w:i w:val="0"/>
          <w:sz w:val="16"/>
          <w:szCs w:val="16"/>
        </w:rPr>
      </w:pPr>
      <w:r w:rsidRPr="00DB424F">
        <w:rPr>
          <w:rFonts w:asciiTheme="majorHAnsi" w:hAnsiTheme="majorHAnsi"/>
          <w:i w:val="0"/>
          <w:sz w:val="24"/>
          <w:szCs w:val="24"/>
        </w:rPr>
        <w:t xml:space="preserve">                                   </w:t>
      </w:r>
      <w:r w:rsidR="008D7CC0" w:rsidRPr="00DB424F">
        <w:rPr>
          <w:rFonts w:asciiTheme="majorHAnsi" w:hAnsiTheme="majorHAnsi"/>
          <w:i w:val="0"/>
          <w:sz w:val="24"/>
          <w:szCs w:val="24"/>
        </w:rPr>
        <w:t xml:space="preserve">                    </w:t>
      </w:r>
      <w:r w:rsidRPr="00DB424F">
        <w:rPr>
          <w:rFonts w:asciiTheme="majorHAnsi" w:hAnsiTheme="majorHAnsi"/>
          <w:i w:val="0"/>
          <w:sz w:val="24"/>
          <w:szCs w:val="24"/>
        </w:rPr>
        <w:t xml:space="preserve">  </w:t>
      </w:r>
      <w:r w:rsidR="00915A97" w:rsidRPr="00DB424F">
        <w:rPr>
          <w:rFonts w:asciiTheme="majorHAnsi" w:hAnsiTheme="majorHAnsi"/>
          <w:b/>
        </w:rPr>
        <w:br w:type="page"/>
      </w:r>
    </w:p>
    <w:p w14:paraId="6A6CF79F" w14:textId="77777777" w:rsidR="00096865" w:rsidRPr="00DB424F" w:rsidRDefault="00096865" w:rsidP="00B46D58">
      <w:pPr>
        <w:pStyle w:val="aa"/>
        <w:widowControl w:val="0"/>
        <w:spacing w:after="160"/>
        <w:ind w:firstLine="567"/>
        <w:jc w:val="right"/>
        <w:rPr>
          <w:rFonts w:asciiTheme="majorHAnsi" w:hAnsiTheme="majorHAnsi"/>
          <w:i/>
        </w:rPr>
      </w:pPr>
      <w:r w:rsidRPr="00DB424F">
        <w:rPr>
          <w:rFonts w:asciiTheme="majorHAnsi" w:hAnsiTheme="majorHAnsi"/>
          <w:i/>
        </w:rPr>
        <w:lastRenderedPageBreak/>
        <w:t>Утверждено</w:t>
      </w:r>
    </w:p>
    <w:p w14:paraId="71648D77" w14:textId="497F405B" w:rsidR="00096865" w:rsidRPr="00DB424F" w:rsidRDefault="005D7731" w:rsidP="008277AC">
      <w:pPr>
        <w:pStyle w:val="aa"/>
        <w:widowControl w:val="0"/>
        <w:tabs>
          <w:tab w:val="left" w:pos="9072"/>
        </w:tabs>
        <w:spacing w:after="160"/>
        <w:ind w:firstLine="567"/>
        <w:jc w:val="right"/>
        <w:rPr>
          <w:rFonts w:asciiTheme="majorHAnsi" w:hAnsiTheme="majorHAnsi"/>
          <w:i/>
        </w:rPr>
      </w:pPr>
      <w:r w:rsidRPr="00DB424F">
        <w:rPr>
          <w:rFonts w:asciiTheme="majorHAnsi" w:hAnsiTheme="majorHAnsi"/>
        </w:rPr>
        <w:t xml:space="preserve">Решением Оценочной </w:t>
      </w:r>
      <w:r w:rsidR="00016720" w:rsidRPr="00DB424F">
        <w:rPr>
          <w:rFonts w:asciiTheme="majorHAnsi" w:hAnsiTheme="majorHAnsi"/>
        </w:rPr>
        <w:t>комиссии на процедуру запроса котировок</w:t>
      </w:r>
      <w:r w:rsidR="001B32D9" w:rsidRPr="00DB424F">
        <w:rPr>
          <w:rFonts w:asciiTheme="majorHAnsi" w:hAnsiTheme="majorHAnsi"/>
          <w:i/>
        </w:rPr>
        <w:br/>
      </w:r>
      <w:r w:rsidR="00096865" w:rsidRPr="00DB424F">
        <w:rPr>
          <w:rFonts w:asciiTheme="majorHAnsi" w:hAnsiTheme="majorHAnsi"/>
          <w:b/>
          <w:bCs/>
          <w:i/>
        </w:rPr>
        <w:t xml:space="preserve">под </w:t>
      </w:r>
      <w:proofErr w:type="gramStart"/>
      <w:r w:rsidR="00096865" w:rsidRPr="00DB424F">
        <w:rPr>
          <w:rFonts w:asciiTheme="majorHAnsi" w:hAnsiTheme="majorHAnsi"/>
          <w:b/>
          <w:bCs/>
          <w:i/>
        </w:rPr>
        <w:t xml:space="preserve">кодом </w:t>
      </w:r>
      <w:r w:rsidR="00016720" w:rsidRPr="00DB424F">
        <w:rPr>
          <w:rFonts w:asciiTheme="majorHAnsi" w:hAnsiTheme="majorHAnsi"/>
          <w:b/>
          <w:bCs/>
          <w:i/>
        </w:rPr>
        <w:t xml:space="preserve"> </w:t>
      </w:r>
      <w:r w:rsidR="00E840AF" w:rsidRPr="00195E3A">
        <w:rPr>
          <w:rFonts w:asciiTheme="minorHAnsi" w:hAnsiTheme="minorHAnsi" w:cstheme="minorHAnsi"/>
          <w:b/>
          <w:u w:val="single"/>
          <w:lang w:val="af-ZA"/>
        </w:rPr>
        <w:t>ԱՄԱՄԴ</w:t>
      </w:r>
      <w:proofErr w:type="gramEnd"/>
      <w:r w:rsidR="00E840AF" w:rsidRPr="00195E3A">
        <w:rPr>
          <w:rFonts w:asciiTheme="minorHAnsi" w:hAnsiTheme="minorHAnsi" w:cstheme="minorHAnsi"/>
          <w:b/>
          <w:u w:val="single"/>
          <w:lang w:val="af-ZA"/>
        </w:rPr>
        <w:t>-ԳՀԱՊՁԲ-</w:t>
      </w:r>
      <w:r w:rsidR="00E840AF" w:rsidRPr="00195E3A">
        <w:rPr>
          <w:rFonts w:asciiTheme="minorHAnsi" w:hAnsiTheme="minorHAnsi" w:cstheme="minorHAnsi"/>
          <w:b/>
          <w:u w:val="single"/>
          <w:lang w:val="hy-AM"/>
        </w:rPr>
        <w:t>26/01</w:t>
      </w:r>
      <w:r w:rsidR="00F47AC2" w:rsidRPr="00DB424F">
        <w:rPr>
          <w:rFonts w:asciiTheme="majorHAnsi" w:hAnsiTheme="majorHAnsi"/>
          <w:u w:val="single"/>
          <w:lang w:val="af-ZA"/>
        </w:rPr>
        <w:t xml:space="preserve">        </w:t>
      </w:r>
      <w:r w:rsidR="001B32D9" w:rsidRPr="00DB424F">
        <w:rPr>
          <w:rFonts w:asciiTheme="majorHAnsi" w:hAnsiTheme="majorHAnsi"/>
          <w:b/>
          <w:bCs/>
          <w:i/>
        </w:rPr>
        <w:br/>
      </w:r>
      <w:r w:rsidR="00A46F92" w:rsidRPr="00DB424F">
        <w:rPr>
          <w:rFonts w:asciiTheme="majorHAnsi" w:hAnsiTheme="majorHAnsi"/>
          <w:b/>
          <w:bCs/>
          <w:i/>
        </w:rPr>
        <w:t xml:space="preserve">№ </w:t>
      </w:r>
      <w:r w:rsidR="00096865" w:rsidRPr="00DB424F">
        <w:rPr>
          <w:rFonts w:asciiTheme="majorHAnsi" w:hAnsiTheme="majorHAnsi"/>
          <w:b/>
          <w:bCs/>
          <w:i/>
        </w:rPr>
        <w:t>_</w:t>
      </w:r>
      <w:r w:rsidR="00BC5956" w:rsidRPr="00DB424F">
        <w:rPr>
          <w:rFonts w:asciiTheme="majorHAnsi" w:hAnsiTheme="majorHAnsi"/>
          <w:b/>
          <w:bCs/>
          <w:i/>
          <w:u w:val="single"/>
          <w:lang w:val="hy-AM"/>
        </w:rPr>
        <w:t>1</w:t>
      </w:r>
      <w:r w:rsidR="00096865" w:rsidRPr="00DB424F">
        <w:rPr>
          <w:rFonts w:asciiTheme="majorHAnsi" w:hAnsiTheme="majorHAnsi"/>
          <w:b/>
          <w:bCs/>
          <w:i/>
        </w:rPr>
        <w:t>_ от</w:t>
      </w:r>
      <w:r w:rsidR="00016720" w:rsidRPr="00DB424F">
        <w:rPr>
          <w:rFonts w:asciiTheme="majorHAnsi" w:hAnsiTheme="majorHAnsi"/>
          <w:b/>
          <w:bCs/>
          <w:i/>
        </w:rPr>
        <w:t xml:space="preserve"> </w:t>
      </w:r>
      <w:r w:rsidR="00E840AF">
        <w:rPr>
          <w:rFonts w:asciiTheme="majorHAnsi" w:hAnsiTheme="majorHAnsi"/>
          <w:b/>
          <w:bCs/>
          <w:i/>
          <w:lang w:val="hy-AM"/>
        </w:rPr>
        <w:t xml:space="preserve">10 </w:t>
      </w:r>
      <w:r w:rsidR="00391826" w:rsidRPr="00DB424F">
        <w:rPr>
          <w:rFonts w:asciiTheme="majorHAnsi" w:hAnsiTheme="majorHAnsi"/>
          <w:b/>
          <w:bCs/>
          <w:i/>
        </w:rPr>
        <w:t xml:space="preserve">" </w:t>
      </w:r>
      <w:r w:rsidR="00E840AF" w:rsidRPr="00E840AF">
        <w:rPr>
          <w:rFonts w:asciiTheme="majorHAnsi" w:hAnsiTheme="majorHAnsi"/>
          <w:b/>
          <w:bCs/>
          <w:i/>
        </w:rPr>
        <w:t>декабрь</w:t>
      </w:r>
      <w:r w:rsidR="00EF3E05" w:rsidRPr="00DB424F">
        <w:rPr>
          <w:rFonts w:asciiTheme="majorHAnsi" w:hAnsiTheme="majorHAnsi"/>
          <w:b/>
          <w:bCs/>
          <w:i/>
        </w:rPr>
        <w:t>՛՛</w:t>
      </w:r>
      <w:r w:rsidR="00096865" w:rsidRPr="00DB424F">
        <w:rPr>
          <w:rFonts w:asciiTheme="majorHAnsi" w:hAnsiTheme="majorHAnsi"/>
          <w:b/>
          <w:bCs/>
          <w:i/>
        </w:rPr>
        <w:t xml:space="preserve"> 20</w:t>
      </w:r>
      <w:r w:rsidR="00016720" w:rsidRPr="00DB424F">
        <w:rPr>
          <w:rFonts w:asciiTheme="majorHAnsi" w:hAnsiTheme="majorHAnsi"/>
          <w:b/>
          <w:bCs/>
          <w:i/>
        </w:rPr>
        <w:t>2</w:t>
      </w:r>
      <w:r w:rsidR="00277C88" w:rsidRPr="00DB424F">
        <w:rPr>
          <w:rFonts w:asciiTheme="majorHAnsi" w:hAnsiTheme="majorHAnsi"/>
          <w:b/>
          <w:bCs/>
          <w:i/>
        </w:rPr>
        <w:t>5</w:t>
      </w:r>
      <w:r w:rsidR="00096865" w:rsidRPr="00DB424F">
        <w:rPr>
          <w:rFonts w:asciiTheme="majorHAnsi" w:hAnsiTheme="majorHAnsi"/>
          <w:b/>
          <w:bCs/>
          <w:i/>
        </w:rPr>
        <w:t>г.</w:t>
      </w:r>
    </w:p>
    <w:p w14:paraId="399404FE" w14:textId="77777777" w:rsidR="00096865" w:rsidRPr="00DB424F" w:rsidRDefault="00096865" w:rsidP="00B46D58">
      <w:pPr>
        <w:pStyle w:val="aa"/>
        <w:widowControl w:val="0"/>
        <w:spacing w:after="160"/>
        <w:ind w:right="-7" w:firstLine="567"/>
        <w:jc w:val="center"/>
        <w:rPr>
          <w:rFonts w:asciiTheme="majorHAnsi" w:hAnsiTheme="majorHAnsi"/>
        </w:rPr>
      </w:pPr>
    </w:p>
    <w:p w14:paraId="7E905A5D" w14:textId="77777777" w:rsidR="00096865" w:rsidRPr="00DB424F" w:rsidRDefault="00096865" w:rsidP="00B46D58">
      <w:pPr>
        <w:pStyle w:val="aa"/>
        <w:widowControl w:val="0"/>
        <w:spacing w:after="160"/>
        <w:ind w:right="-7" w:firstLine="567"/>
        <w:jc w:val="center"/>
        <w:rPr>
          <w:rFonts w:asciiTheme="majorHAnsi" w:hAnsiTheme="majorHAnsi"/>
        </w:rPr>
      </w:pPr>
    </w:p>
    <w:p w14:paraId="02E796AD" w14:textId="77777777" w:rsidR="000763E5" w:rsidRPr="00DB424F" w:rsidRDefault="000763E5" w:rsidP="00B46D58">
      <w:pPr>
        <w:pStyle w:val="aa"/>
        <w:widowControl w:val="0"/>
        <w:spacing w:after="160"/>
        <w:ind w:right="-7" w:firstLine="567"/>
        <w:jc w:val="center"/>
        <w:rPr>
          <w:rFonts w:asciiTheme="majorHAnsi" w:hAnsiTheme="majorHAnsi"/>
        </w:rPr>
      </w:pPr>
    </w:p>
    <w:p w14:paraId="04699715" w14:textId="77777777" w:rsidR="00016720" w:rsidRPr="00DB424F" w:rsidRDefault="00016720" w:rsidP="00B46D58">
      <w:pPr>
        <w:pStyle w:val="aa"/>
        <w:widowControl w:val="0"/>
        <w:spacing w:after="160"/>
        <w:ind w:right="-7" w:firstLine="567"/>
        <w:jc w:val="center"/>
        <w:rPr>
          <w:rFonts w:asciiTheme="majorHAnsi" w:hAnsiTheme="majorHAnsi"/>
        </w:rPr>
      </w:pPr>
    </w:p>
    <w:p w14:paraId="6011CE78" w14:textId="1DB8E37E" w:rsidR="00016720" w:rsidRPr="00DB424F" w:rsidRDefault="00BC5956" w:rsidP="00BC5956">
      <w:pPr>
        <w:pStyle w:val="aa"/>
        <w:widowControl w:val="0"/>
        <w:tabs>
          <w:tab w:val="left" w:pos="7317"/>
        </w:tabs>
        <w:spacing w:after="160"/>
        <w:ind w:right="-7" w:firstLine="567"/>
        <w:rPr>
          <w:rFonts w:asciiTheme="majorHAnsi" w:hAnsiTheme="majorHAnsi"/>
          <w:b/>
        </w:rPr>
      </w:pPr>
      <w:r w:rsidRPr="00DB424F">
        <w:rPr>
          <w:rFonts w:asciiTheme="majorHAnsi" w:hAnsiTheme="majorHAnsi"/>
          <w:b/>
        </w:rPr>
        <w:tab/>
      </w:r>
    </w:p>
    <w:p w14:paraId="48C4D5EB" w14:textId="70925BC9" w:rsidR="000763E5" w:rsidRPr="00DB424F" w:rsidRDefault="009F3A0F" w:rsidP="00B46D58">
      <w:pPr>
        <w:pStyle w:val="aa"/>
        <w:widowControl w:val="0"/>
        <w:spacing w:after="160"/>
        <w:ind w:right="-7" w:firstLine="567"/>
        <w:jc w:val="center"/>
        <w:rPr>
          <w:rFonts w:asciiTheme="majorHAnsi" w:hAnsiTheme="majorHAnsi"/>
        </w:rPr>
      </w:pPr>
      <w:r w:rsidRPr="009F3A0F">
        <w:rPr>
          <w:rFonts w:asciiTheme="majorHAnsi" w:hAnsiTheme="majorHAnsi"/>
          <w:b/>
          <w:bCs/>
        </w:rPr>
        <w:t>ГНКО "</w:t>
      </w:r>
      <w:proofErr w:type="spellStart"/>
      <w:r w:rsidRPr="009F3A0F">
        <w:rPr>
          <w:rFonts w:asciiTheme="majorHAnsi" w:hAnsiTheme="majorHAnsi"/>
          <w:b/>
          <w:bCs/>
        </w:rPr>
        <w:t>Араксаванская</w:t>
      </w:r>
      <w:proofErr w:type="spellEnd"/>
      <w:r w:rsidRPr="009F3A0F">
        <w:rPr>
          <w:rFonts w:asciiTheme="majorHAnsi" w:hAnsiTheme="majorHAnsi"/>
          <w:b/>
          <w:bCs/>
        </w:rPr>
        <w:t xml:space="preserve"> средняя школа Араратского района Республики Армения"</w:t>
      </w:r>
    </w:p>
    <w:p w14:paraId="424F6CD1" w14:textId="77777777" w:rsidR="000763E5" w:rsidRPr="00DB424F" w:rsidRDefault="000763E5" w:rsidP="00B46D58">
      <w:pPr>
        <w:pStyle w:val="aa"/>
        <w:widowControl w:val="0"/>
        <w:spacing w:after="160"/>
        <w:ind w:right="-7" w:firstLine="567"/>
        <w:jc w:val="center"/>
        <w:rPr>
          <w:rFonts w:asciiTheme="majorHAnsi" w:hAnsiTheme="majorHAnsi"/>
        </w:rPr>
      </w:pPr>
    </w:p>
    <w:p w14:paraId="7C0E5C99" w14:textId="77777777" w:rsidR="00096865" w:rsidRPr="00DB424F" w:rsidRDefault="000763E5" w:rsidP="00B46D58">
      <w:pPr>
        <w:pStyle w:val="aa"/>
        <w:widowControl w:val="0"/>
        <w:spacing w:after="160"/>
        <w:ind w:right="-7" w:firstLine="567"/>
        <w:jc w:val="center"/>
        <w:rPr>
          <w:rFonts w:asciiTheme="majorHAnsi" w:hAnsiTheme="majorHAnsi"/>
        </w:rPr>
      </w:pPr>
      <w:r w:rsidRPr="00DB424F">
        <w:rPr>
          <w:rFonts w:asciiTheme="majorHAnsi" w:hAnsiTheme="majorHAnsi"/>
        </w:rPr>
        <w:t>ПРИГЛАШЕНИ</w:t>
      </w:r>
      <w:r w:rsidR="00096865" w:rsidRPr="00DB424F">
        <w:rPr>
          <w:rFonts w:asciiTheme="majorHAnsi" w:hAnsiTheme="majorHAnsi"/>
        </w:rPr>
        <w:t>Е</w:t>
      </w:r>
    </w:p>
    <w:p w14:paraId="4E034F25" w14:textId="77777777" w:rsidR="00096865" w:rsidRPr="00DB424F" w:rsidRDefault="00096865" w:rsidP="00B46D58">
      <w:pPr>
        <w:pStyle w:val="aa"/>
        <w:widowControl w:val="0"/>
        <w:spacing w:after="160"/>
        <w:ind w:right="-7" w:firstLine="567"/>
        <w:jc w:val="center"/>
        <w:rPr>
          <w:rFonts w:asciiTheme="majorHAnsi" w:hAnsiTheme="majorHAnsi"/>
        </w:rPr>
      </w:pPr>
    </w:p>
    <w:p w14:paraId="70001821" w14:textId="77777777" w:rsidR="00096865" w:rsidRPr="00DB424F" w:rsidRDefault="00096865" w:rsidP="00B46D58">
      <w:pPr>
        <w:pStyle w:val="aa"/>
        <w:widowControl w:val="0"/>
        <w:spacing w:after="160"/>
        <w:ind w:right="-7" w:firstLine="567"/>
        <w:jc w:val="center"/>
        <w:rPr>
          <w:rFonts w:asciiTheme="majorHAnsi" w:hAnsiTheme="majorHAnsi"/>
        </w:rPr>
      </w:pPr>
    </w:p>
    <w:p w14:paraId="251D994B" w14:textId="2EDD4E87" w:rsidR="00BC5956" w:rsidRPr="00DB424F" w:rsidRDefault="002B32D6" w:rsidP="00BC5956">
      <w:pPr>
        <w:pStyle w:val="aa"/>
        <w:widowControl w:val="0"/>
        <w:spacing w:after="160"/>
        <w:ind w:right="-7" w:firstLine="567"/>
        <w:jc w:val="center"/>
        <w:rPr>
          <w:rFonts w:asciiTheme="majorHAnsi" w:hAnsiTheme="majorHAnsi"/>
          <w:b/>
        </w:rPr>
      </w:pPr>
      <w:r w:rsidRPr="00DB424F">
        <w:rPr>
          <w:rFonts w:asciiTheme="majorHAnsi" w:hAnsiTheme="majorHAnsi"/>
          <w:b/>
          <w:bCs/>
        </w:rPr>
        <w:t xml:space="preserve">НА </w:t>
      </w:r>
      <w:r w:rsidR="00C51A82" w:rsidRPr="00DB424F">
        <w:rPr>
          <w:rFonts w:asciiTheme="majorHAnsi" w:hAnsiTheme="majorHAnsi"/>
          <w:b/>
          <w:bCs/>
        </w:rPr>
        <w:t>ПРОЦЕДУРУ ЗАПРОСА КОТИРОВОК</w:t>
      </w:r>
      <w:r w:rsidRPr="00DB424F">
        <w:rPr>
          <w:rFonts w:asciiTheme="majorHAnsi" w:hAnsiTheme="majorHAnsi"/>
          <w:b/>
          <w:bCs/>
        </w:rPr>
        <w:t>, ОБЪЯВЛЕННЫЙ С ЦЕЛЬЮ</w:t>
      </w:r>
      <w:r w:rsidR="00016720" w:rsidRPr="00DB424F">
        <w:rPr>
          <w:rFonts w:asciiTheme="majorHAnsi" w:hAnsiTheme="majorHAnsi"/>
          <w:b/>
          <w:bCs/>
        </w:rPr>
        <w:t xml:space="preserve">                          </w:t>
      </w:r>
      <w:r w:rsidRPr="00DB424F">
        <w:rPr>
          <w:rFonts w:asciiTheme="majorHAnsi" w:hAnsiTheme="majorHAnsi"/>
          <w:b/>
          <w:bCs/>
        </w:rPr>
        <w:t xml:space="preserve"> ПРИОБРЕТЕНИЯ</w:t>
      </w:r>
      <w:r w:rsidR="00016720" w:rsidRPr="00DB424F">
        <w:rPr>
          <w:rFonts w:asciiTheme="majorHAnsi" w:hAnsiTheme="majorHAnsi"/>
          <w:b/>
          <w:bCs/>
        </w:rPr>
        <w:t xml:space="preserve">  </w:t>
      </w:r>
      <w:r w:rsidRPr="00DB424F">
        <w:rPr>
          <w:rFonts w:asciiTheme="majorHAnsi" w:hAnsiTheme="majorHAnsi"/>
          <w:b/>
          <w:bCs/>
        </w:rPr>
        <w:t xml:space="preserve"> </w:t>
      </w:r>
      <w:r w:rsidR="001042AE" w:rsidRPr="00DB424F">
        <w:rPr>
          <w:rFonts w:asciiTheme="majorHAnsi" w:hAnsiTheme="majorHAnsi"/>
          <w:b/>
          <w:bCs/>
        </w:rPr>
        <w:t xml:space="preserve"> </w:t>
      </w:r>
      <w:r w:rsidR="00C85093" w:rsidRPr="00DB424F">
        <w:rPr>
          <w:rFonts w:asciiTheme="majorHAnsi" w:hAnsiTheme="majorHAnsi"/>
          <w:b/>
          <w:bCs/>
        </w:rPr>
        <w:t>"</w:t>
      </w:r>
      <w:r w:rsidR="00B725B4" w:rsidRPr="00DB424F">
        <w:rPr>
          <w:rFonts w:asciiTheme="majorHAnsi" w:hAnsiTheme="majorHAnsi"/>
          <w:b/>
          <w:bCs/>
        </w:rPr>
        <w:t xml:space="preserve"> </w:t>
      </w:r>
      <w:r w:rsidR="00DB424F" w:rsidRPr="00DB424F">
        <w:rPr>
          <w:rFonts w:asciiTheme="majorHAnsi" w:hAnsiTheme="majorHAnsi"/>
          <w:b/>
          <w:bCs/>
        </w:rPr>
        <w:t>ПИЩЕВЫЕ ПРОДУКТЫ</w:t>
      </w:r>
      <w:r w:rsidR="008277AC" w:rsidRPr="00DB424F">
        <w:rPr>
          <w:rFonts w:asciiTheme="majorHAnsi" w:hAnsiTheme="majorHAnsi"/>
          <w:b/>
          <w:bCs/>
        </w:rPr>
        <w:t xml:space="preserve"> </w:t>
      </w:r>
      <w:r w:rsidRPr="00DB424F">
        <w:rPr>
          <w:rFonts w:asciiTheme="majorHAnsi" w:hAnsiTheme="majorHAnsi"/>
          <w:b/>
          <w:bCs/>
        </w:rPr>
        <w:t xml:space="preserve">" ДЛЯ НУЖД </w:t>
      </w:r>
      <w:r w:rsidR="00016720" w:rsidRPr="00DB424F">
        <w:rPr>
          <w:rFonts w:asciiTheme="majorHAnsi" w:hAnsiTheme="majorHAnsi"/>
          <w:b/>
          <w:bCs/>
        </w:rPr>
        <w:t xml:space="preserve">                                                                                 </w:t>
      </w:r>
      <w:r w:rsidR="009F3A0F" w:rsidRPr="009F3A0F">
        <w:rPr>
          <w:rFonts w:asciiTheme="majorHAnsi" w:hAnsiTheme="majorHAnsi"/>
          <w:b/>
          <w:bCs/>
        </w:rPr>
        <w:t>ГНКО "</w:t>
      </w:r>
      <w:proofErr w:type="spellStart"/>
      <w:r w:rsidR="009F3A0F" w:rsidRPr="009F3A0F">
        <w:rPr>
          <w:rFonts w:asciiTheme="majorHAnsi" w:hAnsiTheme="majorHAnsi"/>
          <w:b/>
          <w:bCs/>
        </w:rPr>
        <w:t>Араксаванская</w:t>
      </w:r>
      <w:proofErr w:type="spellEnd"/>
      <w:r w:rsidR="009F3A0F" w:rsidRPr="009F3A0F">
        <w:rPr>
          <w:rFonts w:asciiTheme="majorHAnsi" w:hAnsiTheme="majorHAnsi"/>
          <w:b/>
          <w:bCs/>
        </w:rPr>
        <w:t xml:space="preserve"> средняя школа Араратского района Республики Армения"</w:t>
      </w:r>
    </w:p>
    <w:p w14:paraId="00FFF1A1" w14:textId="188799A2" w:rsidR="00CE0D95" w:rsidRPr="00DB424F" w:rsidRDefault="00CE0D95" w:rsidP="00BC5956">
      <w:pPr>
        <w:pStyle w:val="aa"/>
        <w:widowControl w:val="0"/>
        <w:spacing w:after="160"/>
        <w:ind w:right="-7" w:firstLine="567"/>
        <w:jc w:val="center"/>
        <w:rPr>
          <w:rFonts w:asciiTheme="majorHAnsi" w:hAnsiTheme="majorHAnsi"/>
          <w:b/>
          <w:bCs/>
        </w:rPr>
      </w:pPr>
    </w:p>
    <w:p w14:paraId="75E55499" w14:textId="77777777" w:rsidR="00CE0D95" w:rsidRPr="00DB424F" w:rsidRDefault="00CE0D95" w:rsidP="00B46D58">
      <w:pPr>
        <w:pStyle w:val="aa"/>
        <w:widowControl w:val="0"/>
        <w:spacing w:after="160"/>
        <w:ind w:right="-7" w:firstLine="567"/>
        <w:jc w:val="center"/>
        <w:rPr>
          <w:rFonts w:asciiTheme="majorHAnsi" w:hAnsiTheme="majorHAnsi"/>
        </w:rPr>
      </w:pPr>
    </w:p>
    <w:p w14:paraId="79EB6ABD" w14:textId="77777777" w:rsidR="000763E5" w:rsidRPr="00DB424F" w:rsidRDefault="000763E5" w:rsidP="00B46D58">
      <w:pPr>
        <w:rPr>
          <w:rFonts w:asciiTheme="majorHAnsi" w:hAnsiTheme="majorHAnsi"/>
        </w:rPr>
      </w:pPr>
      <w:r w:rsidRPr="00DB424F">
        <w:rPr>
          <w:rFonts w:asciiTheme="majorHAnsi" w:hAnsiTheme="majorHAnsi"/>
        </w:rPr>
        <w:br w:type="page"/>
      </w:r>
    </w:p>
    <w:p w14:paraId="576AD576" w14:textId="77777777" w:rsidR="001A43A4" w:rsidRPr="00DB424F" w:rsidRDefault="00096865" w:rsidP="00B46D58">
      <w:pPr>
        <w:widowControl w:val="0"/>
        <w:spacing w:after="160"/>
        <w:ind w:firstLine="567"/>
        <w:jc w:val="both"/>
        <w:rPr>
          <w:rFonts w:asciiTheme="majorHAnsi" w:hAnsiTheme="majorHAnsi"/>
          <w:i/>
        </w:rPr>
      </w:pPr>
      <w:r w:rsidRPr="00DB424F">
        <w:rPr>
          <w:rFonts w:asciiTheme="majorHAnsi" w:hAnsiTheme="majorHAnsi"/>
          <w:i/>
        </w:rPr>
        <w:lastRenderedPageBreak/>
        <w:t>Уважаемый участник, прежде чем составить и подать заявку просим Вас</w:t>
      </w:r>
      <w:r w:rsidR="001D209D" w:rsidRPr="00DB424F">
        <w:rPr>
          <w:rFonts w:asciiTheme="majorHAnsi" w:hAnsiTheme="majorHAnsi"/>
          <w:i/>
          <w:lang w:val="en-US"/>
        </w:rPr>
        <w:t> </w:t>
      </w:r>
      <w:r w:rsidRPr="00DB424F">
        <w:rPr>
          <w:rFonts w:asciiTheme="majorHAnsi" w:hAnsiTheme="majorHAnsi"/>
          <w:i/>
        </w:rPr>
        <w:t xml:space="preserve">подробно изучить настоящее Приглашение, поскольку не соответствующие Приглашению заявки подлежат отклонению. </w:t>
      </w:r>
    </w:p>
    <w:p w14:paraId="388BF300" w14:textId="77777777" w:rsidR="00984BDB" w:rsidRPr="00DB424F" w:rsidRDefault="00984BDB" w:rsidP="00B46D58">
      <w:pPr>
        <w:widowControl w:val="0"/>
        <w:spacing w:after="160"/>
        <w:ind w:firstLine="567"/>
        <w:jc w:val="both"/>
        <w:rPr>
          <w:rFonts w:asciiTheme="majorHAnsi" w:hAnsiTheme="majorHAnsi"/>
          <w:i/>
        </w:rPr>
      </w:pPr>
    </w:p>
    <w:p w14:paraId="6BF60663" w14:textId="77777777" w:rsidR="00160AE4" w:rsidRPr="00DB424F" w:rsidRDefault="00994A77" w:rsidP="00B46D58">
      <w:pPr>
        <w:widowControl w:val="0"/>
        <w:spacing w:after="160"/>
        <w:ind w:firstLine="567"/>
        <w:jc w:val="center"/>
        <w:rPr>
          <w:rFonts w:asciiTheme="majorHAnsi" w:hAnsiTheme="majorHAnsi"/>
          <w:b/>
        </w:rPr>
      </w:pPr>
      <w:r w:rsidRPr="00DB424F">
        <w:rPr>
          <w:rFonts w:asciiTheme="majorHAnsi" w:hAnsiTheme="majorHAnsi"/>
        </w:rPr>
        <w:br w:type="page"/>
      </w:r>
    </w:p>
    <w:p w14:paraId="585FF76E" w14:textId="77777777" w:rsidR="00160AE4" w:rsidRPr="00DB424F" w:rsidRDefault="00160AE4" w:rsidP="00B46D58">
      <w:pPr>
        <w:widowControl w:val="0"/>
        <w:spacing w:after="160"/>
        <w:jc w:val="center"/>
        <w:rPr>
          <w:rFonts w:asciiTheme="majorHAnsi" w:hAnsiTheme="majorHAnsi"/>
          <w:b/>
        </w:rPr>
      </w:pPr>
      <w:r w:rsidRPr="00DB424F">
        <w:rPr>
          <w:rFonts w:asciiTheme="majorHAnsi" w:hAnsiTheme="majorHAnsi"/>
          <w:b/>
        </w:rPr>
        <w:lastRenderedPageBreak/>
        <w:t>СОДЕРЖАНИЕ</w:t>
      </w:r>
    </w:p>
    <w:p w14:paraId="0A703C1E" w14:textId="60431D09" w:rsidR="00016720" w:rsidRPr="00DB424F" w:rsidRDefault="00016720" w:rsidP="00920C90">
      <w:pPr>
        <w:widowControl w:val="0"/>
        <w:ind w:firstLine="567"/>
        <w:jc w:val="center"/>
        <w:rPr>
          <w:rFonts w:asciiTheme="majorHAnsi" w:hAnsiTheme="majorHAnsi"/>
          <w:b/>
        </w:rPr>
      </w:pPr>
      <w:r w:rsidRPr="00DB424F">
        <w:rPr>
          <w:rFonts w:asciiTheme="majorHAnsi" w:hAnsiTheme="majorHAnsi"/>
          <w:b/>
        </w:rPr>
        <w:t>ПРИГЛАШЕНИЯ</w:t>
      </w:r>
      <w:r w:rsidR="00920C90" w:rsidRPr="00DB424F">
        <w:rPr>
          <w:rFonts w:asciiTheme="majorHAnsi" w:hAnsiTheme="majorHAnsi"/>
          <w:b/>
        </w:rPr>
        <w:t xml:space="preserve">   </w:t>
      </w:r>
      <w:r w:rsidRPr="00DB424F">
        <w:rPr>
          <w:rFonts w:asciiTheme="majorHAnsi" w:hAnsiTheme="majorHAnsi"/>
          <w:b/>
        </w:rPr>
        <w:t xml:space="preserve"> НА</w:t>
      </w:r>
      <w:r w:rsidR="00920C90" w:rsidRPr="00DB424F">
        <w:rPr>
          <w:rFonts w:asciiTheme="majorHAnsi" w:hAnsiTheme="majorHAnsi"/>
          <w:b/>
        </w:rPr>
        <w:t xml:space="preserve">   </w:t>
      </w:r>
      <w:r w:rsidRPr="00DB424F">
        <w:rPr>
          <w:rFonts w:asciiTheme="majorHAnsi" w:hAnsiTheme="majorHAnsi"/>
          <w:b/>
        </w:rPr>
        <w:t xml:space="preserve"> ПРОЦЕДУРУ </w:t>
      </w:r>
      <w:r w:rsidR="00920C90" w:rsidRPr="00DB424F">
        <w:rPr>
          <w:rFonts w:asciiTheme="majorHAnsi" w:hAnsiTheme="majorHAnsi"/>
          <w:b/>
        </w:rPr>
        <w:t xml:space="preserve">  </w:t>
      </w:r>
      <w:r w:rsidRPr="00DB424F">
        <w:rPr>
          <w:rFonts w:asciiTheme="majorHAnsi" w:hAnsiTheme="majorHAnsi"/>
          <w:b/>
        </w:rPr>
        <w:t xml:space="preserve">ЗАПРОСА </w:t>
      </w:r>
      <w:r w:rsidR="00920C90" w:rsidRPr="00DB424F">
        <w:rPr>
          <w:rFonts w:asciiTheme="majorHAnsi" w:hAnsiTheme="majorHAnsi"/>
          <w:b/>
        </w:rPr>
        <w:t xml:space="preserve">   </w:t>
      </w:r>
      <w:proofErr w:type="gramStart"/>
      <w:r w:rsidRPr="00DB424F">
        <w:rPr>
          <w:rFonts w:asciiTheme="majorHAnsi" w:hAnsiTheme="majorHAnsi"/>
          <w:b/>
        </w:rPr>
        <w:t>КОТИРОВОК,  ОБЪЯВЛЕННЫЙ</w:t>
      </w:r>
      <w:proofErr w:type="gramEnd"/>
      <w:r w:rsidRPr="00DB424F">
        <w:rPr>
          <w:rFonts w:asciiTheme="majorHAnsi" w:hAnsiTheme="majorHAnsi"/>
          <w:b/>
        </w:rPr>
        <w:t xml:space="preserve"> </w:t>
      </w:r>
      <w:r w:rsidR="00920C90" w:rsidRPr="00DB424F">
        <w:rPr>
          <w:rFonts w:asciiTheme="majorHAnsi" w:hAnsiTheme="majorHAnsi"/>
          <w:b/>
        </w:rPr>
        <w:t xml:space="preserve">                              </w:t>
      </w:r>
      <w:r w:rsidRPr="00DB424F">
        <w:rPr>
          <w:rFonts w:asciiTheme="majorHAnsi" w:hAnsiTheme="majorHAnsi"/>
          <w:b/>
        </w:rPr>
        <w:t xml:space="preserve">С </w:t>
      </w:r>
      <w:r w:rsidR="00920C90" w:rsidRPr="00DB424F">
        <w:rPr>
          <w:rFonts w:asciiTheme="majorHAnsi" w:hAnsiTheme="majorHAnsi"/>
          <w:b/>
        </w:rPr>
        <w:t xml:space="preserve">   </w:t>
      </w:r>
      <w:r w:rsidRPr="00DB424F">
        <w:rPr>
          <w:rFonts w:asciiTheme="majorHAnsi" w:hAnsiTheme="majorHAnsi"/>
          <w:b/>
        </w:rPr>
        <w:t xml:space="preserve">ЦЕЛЬЮ </w:t>
      </w:r>
      <w:r w:rsidR="00920C90" w:rsidRPr="00DB424F">
        <w:rPr>
          <w:rFonts w:asciiTheme="majorHAnsi" w:hAnsiTheme="majorHAnsi"/>
          <w:b/>
        </w:rPr>
        <w:t xml:space="preserve">   </w:t>
      </w:r>
      <w:r w:rsidRPr="00DB424F">
        <w:rPr>
          <w:rFonts w:asciiTheme="majorHAnsi" w:hAnsiTheme="majorHAnsi"/>
          <w:b/>
        </w:rPr>
        <w:t xml:space="preserve">ПРИОБРЕТЕНИЯ  </w:t>
      </w:r>
      <w:r w:rsidR="00920C90" w:rsidRPr="00DB424F">
        <w:rPr>
          <w:rFonts w:asciiTheme="majorHAnsi" w:hAnsiTheme="majorHAnsi"/>
          <w:b/>
        </w:rPr>
        <w:t xml:space="preserve">   </w:t>
      </w:r>
      <w:r w:rsidR="001042AE" w:rsidRPr="00DB424F">
        <w:rPr>
          <w:rFonts w:asciiTheme="majorHAnsi" w:hAnsiTheme="majorHAnsi"/>
          <w:b/>
        </w:rPr>
        <w:t xml:space="preserve"> "</w:t>
      </w:r>
      <w:r w:rsidR="002C2BE3" w:rsidRPr="00DB424F">
        <w:rPr>
          <w:rFonts w:asciiTheme="majorHAnsi" w:hAnsiTheme="majorHAnsi"/>
          <w:b/>
        </w:rPr>
        <w:t xml:space="preserve"> </w:t>
      </w:r>
      <w:r w:rsidR="00DB424F" w:rsidRPr="00DB424F">
        <w:rPr>
          <w:rFonts w:asciiTheme="majorHAnsi" w:hAnsiTheme="majorHAnsi"/>
          <w:b/>
        </w:rPr>
        <w:t>ПИЩЕВЫЕ ПРОДУКТЫ</w:t>
      </w:r>
      <w:r w:rsidR="008277AC" w:rsidRPr="00DB424F">
        <w:rPr>
          <w:rFonts w:asciiTheme="majorHAnsi" w:hAnsiTheme="majorHAnsi"/>
          <w:b/>
        </w:rPr>
        <w:t xml:space="preserve"> </w:t>
      </w:r>
      <w:r w:rsidR="00BC5956" w:rsidRPr="00DB424F">
        <w:rPr>
          <w:rFonts w:asciiTheme="majorHAnsi" w:hAnsiTheme="majorHAnsi"/>
          <w:b/>
        </w:rPr>
        <w:t xml:space="preserve">" </w:t>
      </w:r>
      <w:r w:rsidR="005D7731" w:rsidRPr="00DB424F">
        <w:rPr>
          <w:rFonts w:asciiTheme="majorHAnsi" w:hAnsiTheme="majorHAnsi"/>
          <w:b/>
        </w:rPr>
        <w:t xml:space="preserve">ДЛЯ </w:t>
      </w:r>
      <w:r w:rsidR="00920C90" w:rsidRPr="00DB424F">
        <w:rPr>
          <w:rFonts w:asciiTheme="majorHAnsi" w:hAnsiTheme="majorHAnsi"/>
          <w:b/>
        </w:rPr>
        <w:t xml:space="preserve"> </w:t>
      </w:r>
      <w:r w:rsidR="005D7731" w:rsidRPr="00DB424F">
        <w:rPr>
          <w:rFonts w:asciiTheme="majorHAnsi" w:hAnsiTheme="majorHAnsi"/>
          <w:b/>
        </w:rPr>
        <w:t>НУЖД</w:t>
      </w:r>
      <w:r w:rsidRPr="00DB424F">
        <w:rPr>
          <w:rFonts w:asciiTheme="majorHAnsi" w:hAnsiTheme="majorHAnsi"/>
          <w:b/>
        </w:rPr>
        <w:t xml:space="preserve">  </w:t>
      </w:r>
      <w:r w:rsidR="00EB5576" w:rsidRPr="00DB424F">
        <w:rPr>
          <w:rFonts w:asciiTheme="majorHAnsi" w:hAnsiTheme="majorHAnsi"/>
          <w:b/>
        </w:rPr>
        <w:t xml:space="preserve"> </w:t>
      </w:r>
    </w:p>
    <w:p w14:paraId="6441CE16" w14:textId="680657BA" w:rsidR="00096865" w:rsidRPr="00DB424F" w:rsidRDefault="00920C90" w:rsidP="00D86014">
      <w:pPr>
        <w:pStyle w:val="aa"/>
        <w:widowControl w:val="0"/>
        <w:spacing w:after="0"/>
        <w:ind w:right="-7"/>
        <w:jc w:val="center"/>
        <w:rPr>
          <w:rFonts w:asciiTheme="majorHAnsi" w:hAnsiTheme="majorHAnsi"/>
          <w:b/>
        </w:rPr>
      </w:pPr>
      <w:r w:rsidRPr="00DB424F">
        <w:rPr>
          <w:rFonts w:asciiTheme="majorHAnsi" w:hAnsiTheme="majorHAnsi"/>
          <w:b/>
        </w:rPr>
        <w:t xml:space="preserve">                                     </w:t>
      </w:r>
      <w:r w:rsidR="009F3A0F" w:rsidRPr="009F3A0F">
        <w:rPr>
          <w:rFonts w:asciiTheme="majorHAnsi" w:hAnsiTheme="majorHAnsi"/>
          <w:b/>
        </w:rPr>
        <w:t>ГНКО "</w:t>
      </w:r>
      <w:proofErr w:type="spellStart"/>
      <w:r w:rsidR="009F3A0F" w:rsidRPr="009F3A0F">
        <w:rPr>
          <w:rFonts w:asciiTheme="majorHAnsi" w:hAnsiTheme="majorHAnsi"/>
          <w:b/>
        </w:rPr>
        <w:t>Араксаванская</w:t>
      </w:r>
      <w:proofErr w:type="spellEnd"/>
      <w:r w:rsidR="009F3A0F" w:rsidRPr="009F3A0F">
        <w:rPr>
          <w:rFonts w:asciiTheme="majorHAnsi" w:hAnsiTheme="majorHAnsi"/>
          <w:b/>
        </w:rPr>
        <w:t xml:space="preserve"> средняя школа Араратского района Республики Армения"</w:t>
      </w:r>
      <w:r w:rsidR="00D86014" w:rsidRPr="00DB424F">
        <w:rPr>
          <w:rFonts w:asciiTheme="majorHAnsi" w:hAnsiTheme="majorHAnsi"/>
          <w:b/>
        </w:rPr>
        <w:t>»</w:t>
      </w:r>
      <w:r w:rsidRPr="00DB424F">
        <w:rPr>
          <w:rFonts w:asciiTheme="majorHAnsi" w:hAnsiTheme="majorHAnsi"/>
          <w:b/>
        </w:rPr>
        <w:t xml:space="preserve">                                    </w:t>
      </w:r>
    </w:p>
    <w:p w14:paraId="4B8C0918" w14:textId="77777777" w:rsidR="00C67E80" w:rsidRPr="00DB424F" w:rsidRDefault="00C67E80" w:rsidP="00B46D58">
      <w:pPr>
        <w:widowControl w:val="0"/>
        <w:spacing w:after="160"/>
        <w:jc w:val="center"/>
        <w:rPr>
          <w:rFonts w:asciiTheme="majorHAnsi" w:hAnsiTheme="majorHAnsi"/>
          <w:b/>
        </w:rPr>
      </w:pPr>
    </w:p>
    <w:p w14:paraId="5645B529" w14:textId="77777777" w:rsidR="00096865" w:rsidRPr="00DB424F" w:rsidRDefault="00096865" w:rsidP="00B46D58">
      <w:pPr>
        <w:widowControl w:val="0"/>
        <w:spacing w:after="160"/>
        <w:jc w:val="center"/>
        <w:rPr>
          <w:rFonts w:asciiTheme="majorHAnsi" w:hAnsiTheme="majorHAnsi"/>
          <w:b/>
        </w:rPr>
      </w:pPr>
      <w:r w:rsidRPr="00DB424F">
        <w:rPr>
          <w:rFonts w:asciiTheme="majorHAnsi" w:hAnsiTheme="majorHAnsi"/>
          <w:b/>
        </w:rPr>
        <w:t>ЧАСТЬ I.</w:t>
      </w:r>
    </w:p>
    <w:p w14:paraId="4B43BEC2" w14:textId="77777777" w:rsidR="002E069D" w:rsidRPr="00DB424F" w:rsidRDefault="002E069D" w:rsidP="00B46D58">
      <w:pPr>
        <w:widowControl w:val="0"/>
        <w:spacing w:after="160"/>
        <w:jc w:val="center"/>
        <w:rPr>
          <w:rFonts w:asciiTheme="majorHAnsi" w:hAnsiTheme="majorHAnsi"/>
        </w:rPr>
      </w:pPr>
    </w:p>
    <w:p w14:paraId="00FA02A7" w14:textId="77777777" w:rsidR="00096865" w:rsidRPr="00DB424F" w:rsidRDefault="00096865"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1.</w:t>
      </w:r>
      <w:r w:rsidR="005C1BF7" w:rsidRPr="00DB424F">
        <w:rPr>
          <w:rFonts w:asciiTheme="majorHAnsi" w:hAnsiTheme="majorHAnsi"/>
        </w:rPr>
        <w:tab/>
      </w:r>
      <w:r w:rsidR="00543BAE" w:rsidRPr="00DB424F">
        <w:rPr>
          <w:rFonts w:asciiTheme="majorHAnsi" w:hAnsiTheme="majorHAnsi"/>
        </w:rPr>
        <w:t>Характеристика предмета закупки</w:t>
      </w:r>
      <w:r w:rsidRPr="00DB424F">
        <w:rPr>
          <w:rFonts w:asciiTheme="majorHAnsi" w:hAnsiTheme="majorHAnsi"/>
        </w:rPr>
        <w:t xml:space="preserve"> </w:t>
      </w:r>
    </w:p>
    <w:p w14:paraId="124482E8" w14:textId="77777777" w:rsidR="00096865" w:rsidRPr="00DB424F" w:rsidRDefault="00096865"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2.</w:t>
      </w:r>
      <w:r w:rsidR="005D191A" w:rsidRPr="00DB424F">
        <w:rPr>
          <w:rFonts w:asciiTheme="majorHAnsi" w:hAnsiTheme="majorHAnsi"/>
        </w:rPr>
        <w:tab/>
      </w:r>
      <w:r w:rsidRPr="00DB424F">
        <w:rPr>
          <w:rFonts w:asciiTheme="majorHAnsi" w:hAnsiTheme="majorHAnsi"/>
        </w:rPr>
        <w:t>Требования к праву участника на участие</w:t>
      </w:r>
      <w:r w:rsidR="00543BAE" w:rsidRPr="00DB424F">
        <w:rPr>
          <w:rFonts w:asciiTheme="majorHAnsi" w:hAnsiTheme="majorHAnsi"/>
        </w:rPr>
        <w:t xml:space="preserve"> и порядок их оценки</w:t>
      </w:r>
      <w:r w:rsidR="003D0E3C" w:rsidRPr="00DB424F">
        <w:rPr>
          <w:rFonts w:asciiTheme="majorHAnsi" w:hAnsiTheme="majorHAnsi"/>
        </w:rPr>
        <w:t>, в случае признания отобранным участником-условия представления обеспечения квалификации.</w:t>
      </w:r>
    </w:p>
    <w:p w14:paraId="695EC7A3" w14:textId="77777777" w:rsidR="00096865" w:rsidRPr="00DB424F" w:rsidRDefault="00096865"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3.</w:t>
      </w:r>
      <w:r w:rsidR="005D191A" w:rsidRPr="00DB424F">
        <w:rPr>
          <w:rFonts w:asciiTheme="majorHAnsi" w:hAnsiTheme="majorHAnsi"/>
        </w:rPr>
        <w:tab/>
      </w:r>
      <w:r w:rsidRPr="00DB424F">
        <w:rPr>
          <w:rFonts w:asciiTheme="majorHAnsi" w:hAnsiTheme="majorHAnsi"/>
        </w:rPr>
        <w:t>Разъяснение приглашения и порядок вне</w:t>
      </w:r>
      <w:r w:rsidR="00543BAE" w:rsidRPr="00DB424F">
        <w:rPr>
          <w:rFonts w:asciiTheme="majorHAnsi" w:hAnsiTheme="majorHAnsi"/>
        </w:rPr>
        <w:t>сения изменения в приглашение</w:t>
      </w:r>
    </w:p>
    <w:p w14:paraId="741D96E2" w14:textId="77777777" w:rsidR="00087A30" w:rsidRPr="00DB424F" w:rsidRDefault="00096865"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4.</w:t>
      </w:r>
      <w:r w:rsidR="005D191A" w:rsidRPr="00DB424F">
        <w:rPr>
          <w:rFonts w:asciiTheme="majorHAnsi" w:hAnsiTheme="majorHAnsi"/>
        </w:rPr>
        <w:tab/>
      </w:r>
      <w:r w:rsidRPr="00DB424F">
        <w:rPr>
          <w:rFonts w:asciiTheme="majorHAnsi" w:hAnsiTheme="majorHAnsi"/>
        </w:rPr>
        <w:t>Порядок подачи заявки</w:t>
      </w:r>
    </w:p>
    <w:p w14:paraId="2E325C61" w14:textId="77777777" w:rsidR="00096865" w:rsidRPr="00DB424F" w:rsidRDefault="00543BAE"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5.</w:t>
      </w:r>
      <w:r w:rsidRPr="00DB424F">
        <w:rPr>
          <w:rFonts w:asciiTheme="majorHAnsi" w:hAnsiTheme="majorHAnsi"/>
        </w:rPr>
        <w:tab/>
        <w:t>Ценовое предложение заявки</w:t>
      </w:r>
      <w:r w:rsidR="00087A30" w:rsidRPr="00DB424F">
        <w:rPr>
          <w:rFonts w:asciiTheme="majorHAnsi" w:hAnsiTheme="majorHAnsi"/>
        </w:rPr>
        <w:t xml:space="preserve"> </w:t>
      </w:r>
    </w:p>
    <w:p w14:paraId="5D0ECDE1" w14:textId="77777777" w:rsidR="00096865" w:rsidRPr="00DB424F" w:rsidRDefault="00087A30"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6.</w:t>
      </w:r>
      <w:r w:rsidR="005D191A" w:rsidRPr="00DB424F">
        <w:rPr>
          <w:rFonts w:asciiTheme="majorHAnsi" w:hAnsiTheme="majorHAnsi"/>
        </w:rPr>
        <w:tab/>
      </w:r>
      <w:r w:rsidRPr="00DB424F">
        <w:rPr>
          <w:rFonts w:asciiTheme="majorHAnsi" w:hAnsiTheme="majorHAnsi"/>
        </w:rPr>
        <w:t>Срок действия заявки, порядок внесения</w:t>
      </w:r>
      <w:r w:rsidR="005D191A" w:rsidRPr="00DB424F">
        <w:rPr>
          <w:rFonts w:asciiTheme="majorHAnsi" w:hAnsiTheme="majorHAnsi"/>
        </w:rPr>
        <w:t xml:space="preserve"> изменений в заявки и их отзыва</w:t>
      </w:r>
      <w:r w:rsidRPr="00DB424F">
        <w:rPr>
          <w:rFonts w:asciiTheme="majorHAnsi" w:hAnsiTheme="majorHAnsi"/>
        </w:rPr>
        <w:t xml:space="preserve"> </w:t>
      </w:r>
    </w:p>
    <w:p w14:paraId="1BFD0602" w14:textId="77777777" w:rsidR="00096865" w:rsidRPr="00DB424F" w:rsidRDefault="00087A30" w:rsidP="00B46D58">
      <w:pPr>
        <w:widowControl w:val="0"/>
        <w:tabs>
          <w:tab w:val="left" w:pos="1134"/>
        </w:tabs>
        <w:spacing w:after="160"/>
        <w:ind w:left="1134" w:hanging="567"/>
        <w:jc w:val="both"/>
        <w:rPr>
          <w:rFonts w:asciiTheme="majorHAnsi" w:hAnsiTheme="majorHAnsi"/>
          <w:strike/>
        </w:rPr>
      </w:pPr>
      <w:r w:rsidRPr="00DB424F">
        <w:rPr>
          <w:rFonts w:asciiTheme="majorHAnsi" w:hAnsiTheme="majorHAnsi"/>
          <w:strike/>
        </w:rPr>
        <w:t>7.</w:t>
      </w:r>
      <w:r w:rsidR="005D191A" w:rsidRPr="00DB424F">
        <w:rPr>
          <w:rFonts w:asciiTheme="majorHAnsi" w:hAnsiTheme="majorHAnsi"/>
          <w:strike/>
        </w:rPr>
        <w:tab/>
      </w:r>
      <w:r w:rsidRPr="00DB424F">
        <w:rPr>
          <w:rFonts w:asciiTheme="majorHAnsi" w:hAnsiTheme="majorHAnsi"/>
          <w:strike/>
        </w:rPr>
        <w:t>Обеспечение заявки</w:t>
      </w:r>
      <w:r w:rsidRPr="00DB424F">
        <w:rPr>
          <w:rStyle w:val="af6"/>
          <w:rFonts w:asciiTheme="majorHAnsi" w:hAnsiTheme="majorHAnsi"/>
          <w:strike/>
        </w:rPr>
        <w:footnoteReference w:id="2"/>
      </w:r>
      <w:r w:rsidRPr="00DB424F">
        <w:rPr>
          <w:rFonts w:asciiTheme="majorHAnsi" w:hAnsiTheme="majorHAnsi"/>
          <w:strike/>
        </w:rPr>
        <w:t xml:space="preserve"> </w:t>
      </w:r>
    </w:p>
    <w:p w14:paraId="54DC4953" w14:textId="77777777" w:rsidR="00096865" w:rsidRPr="00DB424F" w:rsidRDefault="00087A30"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8.</w:t>
      </w:r>
      <w:r w:rsidR="005D191A" w:rsidRPr="00DB424F">
        <w:rPr>
          <w:rFonts w:asciiTheme="majorHAnsi" w:hAnsiTheme="majorHAnsi"/>
        </w:rPr>
        <w:tab/>
      </w:r>
      <w:r w:rsidRPr="00DB424F">
        <w:rPr>
          <w:rFonts w:asciiTheme="majorHAnsi" w:hAnsiTheme="majorHAnsi"/>
        </w:rPr>
        <w:t>Вскрытие, оц</w:t>
      </w:r>
      <w:r w:rsidR="000B2CFA" w:rsidRPr="00DB424F">
        <w:rPr>
          <w:rFonts w:asciiTheme="majorHAnsi" w:hAnsiTheme="majorHAnsi"/>
        </w:rPr>
        <w:t>енка заявок и подведение итогов</w:t>
      </w:r>
    </w:p>
    <w:p w14:paraId="21F5E3C0" w14:textId="77777777" w:rsidR="00096865" w:rsidRPr="00DB424F" w:rsidRDefault="00087A30"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9.</w:t>
      </w:r>
      <w:r w:rsidR="005D191A" w:rsidRPr="00DB424F">
        <w:rPr>
          <w:rFonts w:asciiTheme="majorHAnsi" w:hAnsiTheme="majorHAnsi"/>
        </w:rPr>
        <w:tab/>
      </w:r>
      <w:r w:rsidRPr="00DB424F">
        <w:rPr>
          <w:rFonts w:asciiTheme="majorHAnsi" w:hAnsiTheme="majorHAnsi"/>
        </w:rPr>
        <w:t>Заключение догово</w:t>
      </w:r>
      <w:r w:rsidR="00543BAE" w:rsidRPr="00DB424F">
        <w:rPr>
          <w:rFonts w:asciiTheme="majorHAnsi" w:hAnsiTheme="majorHAnsi"/>
        </w:rPr>
        <w:t>ра</w:t>
      </w:r>
    </w:p>
    <w:p w14:paraId="712EF41F" w14:textId="77777777" w:rsidR="00096865" w:rsidRPr="00DB424F" w:rsidRDefault="00087A30"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10.</w:t>
      </w:r>
      <w:r w:rsidR="005D191A" w:rsidRPr="00DB424F">
        <w:rPr>
          <w:rFonts w:asciiTheme="majorHAnsi" w:hAnsiTheme="majorHAnsi"/>
        </w:rPr>
        <w:tab/>
      </w:r>
      <w:r w:rsidR="003E1D9D" w:rsidRPr="00DB424F">
        <w:rPr>
          <w:rFonts w:asciiTheme="majorHAnsi" w:hAnsiTheme="majorHAnsi"/>
        </w:rPr>
        <w:t xml:space="preserve">Обеспечения </w:t>
      </w:r>
      <w:r w:rsidR="00174DAB" w:rsidRPr="00DB424F">
        <w:rPr>
          <w:rFonts w:asciiTheme="majorHAnsi" w:hAnsiTheme="majorHAnsi"/>
        </w:rPr>
        <w:t xml:space="preserve">квалификации  и </w:t>
      </w:r>
      <w:r w:rsidR="00543BAE" w:rsidRPr="00DB424F">
        <w:rPr>
          <w:rFonts w:asciiTheme="majorHAnsi" w:hAnsiTheme="majorHAnsi"/>
        </w:rPr>
        <w:t>договора</w:t>
      </w:r>
      <w:r w:rsidRPr="00DB424F">
        <w:rPr>
          <w:rFonts w:asciiTheme="majorHAnsi" w:hAnsiTheme="majorHAnsi"/>
        </w:rPr>
        <w:t xml:space="preserve"> </w:t>
      </w:r>
    </w:p>
    <w:p w14:paraId="31582C05" w14:textId="77777777" w:rsidR="00096865" w:rsidRPr="00DB424F" w:rsidRDefault="00096865"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11.</w:t>
      </w:r>
      <w:r w:rsidR="005D191A" w:rsidRPr="00DB424F">
        <w:rPr>
          <w:rFonts w:asciiTheme="majorHAnsi" w:hAnsiTheme="majorHAnsi"/>
        </w:rPr>
        <w:tab/>
      </w:r>
      <w:r w:rsidRPr="00DB424F">
        <w:rPr>
          <w:rFonts w:asciiTheme="majorHAnsi" w:hAnsiTheme="majorHAnsi"/>
        </w:rPr>
        <w:t>Объяв</w:t>
      </w:r>
      <w:r w:rsidR="00543BAE" w:rsidRPr="00DB424F">
        <w:rPr>
          <w:rFonts w:asciiTheme="majorHAnsi" w:hAnsiTheme="majorHAnsi"/>
        </w:rPr>
        <w:t>ление процедуры несостоявшейся</w:t>
      </w:r>
      <w:r w:rsidRPr="00DB424F">
        <w:rPr>
          <w:rFonts w:asciiTheme="majorHAnsi" w:hAnsiTheme="majorHAnsi"/>
        </w:rPr>
        <w:t xml:space="preserve"> </w:t>
      </w:r>
    </w:p>
    <w:p w14:paraId="1E9D7EE1" w14:textId="77777777" w:rsidR="00096865" w:rsidRPr="00DB424F" w:rsidRDefault="00096865"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12.</w:t>
      </w:r>
      <w:r w:rsidR="005D191A" w:rsidRPr="00DB424F">
        <w:rPr>
          <w:rFonts w:asciiTheme="majorHAnsi" w:hAnsiTheme="majorHAnsi"/>
        </w:rPr>
        <w:tab/>
      </w:r>
      <w:r w:rsidRPr="00DB424F">
        <w:rPr>
          <w:rFonts w:asciiTheme="majorHAnsi" w:hAnsiTheme="majorHAnsi"/>
        </w:rPr>
        <w:t>Право участника и порядок обжалования им действий и (или) принятых решений</w:t>
      </w:r>
      <w:r w:rsidR="00543BAE" w:rsidRPr="00DB424F">
        <w:rPr>
          <w:rFonts w:asciiTheme="majorHAnsi" w:hAnsiTheme="majorHAnsi"/>
        </w:rPr>
        <w:t>, связанных с процессом закупки</w:t>
      </w:r>
    </w:p>
    <w:p w14:paraId="1B194705" w14:textId="77777777" w:rsidR="00520F57" w:rsidRPr="00DB424F" w:rsidRDefault="00520F57" w:rsidP="00B46D58">
      <w:pPr>
        <w:widowControl w:val="0"/>
        <w:spacing w:after="160"/>
        <w:jc w:val="center"/>
        <w:rPr>
          <w:rFonts w:asciiTheme="majorHAnsi" w:hAnsiTheme="majorHAnsi"/>
          <w:b/>
        </w:rPr>
      </w:pPr>
    </w:p>
    <w:p w14:paraId="33C65705" w14:textId="77777777" w:rsidR="00520F57" w:rsidRPr="00DB424F" w:rsidRDefault="00520F57" w:rsidP="00B46D58">
      <w:pPr>
        <w:widowControl w:val="0"/>
        <w:spacing w:after="160"/>
        <w:jc w:val="center"/>
        <w:rPr>
          <w:rFonts w:asciiTheme="majorHAnsi" w:hAnsiTheme="majorHAnsi"/>
          <w:b/>
        </w:rPr>
      </w:pPr>
    </w:p>
    <w:p w14:paraId="7325ECA1" w14:textId="77777777" w:rsidR="00920C90" w:rsidRPr="00DB424F" w:rsidRDefault="00920C90" w:rsidP="00B46D58">
      <w:pPr>
        <w:widowControl w:val="0"/>
        <w:spacing w:after="160"/>
        <w:jc w:val="center"/>
        <w:rPr>
          <w:rFonts w:asciiTheme="majorHAnsi" w:hAnsiTheme="majorHAnsi"/>
          <w:b/>
          <w:lang w:val="hy-AM"/>
        </w:rPr>
      </w:pPr>
    </w:p>
    <w:p w14:paraId="21E108BF" w14:textId="77777777" w:rsidR="00766139" w:rsidRPr="00DB424F" w:rsidRDefault="00766139" w:rsidP="00B46D58">
      <w:pPr>
        <w:widowControl w:val="0"/>
        <w:spacing w:after="160"/>
        <w:jc w:val="center"/>
        <w:rPr>
          <w:rFonts w:asciiTheme="majorHAnsi" w:hAnsiTheme="majorHAnsi"/>
          <w:b/>
          <w:lang w:val="hy-AM"/>
        </w:rPr>
      </w:pPr>
    </w:p>
    <w:p w14:paraId="51195217" w14:textId="77777777" w:rsidR="00766139" w:rsidRPr="00DB424F" w:rsidRDefault="00766139" w:rsidP="00B46D58">
      <w:pPr>
        <w:widowControl w:val="0"/>
        <w:spacing w:after="160"/>
        <w:jc w:val="center"/>
        <w:rPr>
          <w:rFonts w:asciiTheme="majorHAnsi" w:hAnsiTheme="majorHAnsi"/>
          <w:b/>
          <w:lang w:val="hy-AM"/>
        </w:rPr>
      </w:pPr>
    </w:p>
    <w:p w14:paraId="536F19DD" w14:textId="77777777" w:rsidR="00766139" w:rsidRPr="00DB424F" w:rsidRDefault="00766139" w:rsidP="00B46D58">
      <w:pPr>
        <w:widowControl w:val="0"/>
        <w:spacing w:after="160"/>
        <w:jc w:val="center"/>
        <w:rPr>
          <w:rFonts w:asciiTheme="majorHAnsi" w:hAnsiTheme="majorHAnsi"/>
          <w:b/>
          <w:lang w:val="hy-AM"/>
        </w:rPr>
      </w:pPr>
    </w:p>
    <w:p w14:paraId="6840277F" w14:textId="77777777" w:rsidR="00766139" w:rsidRPr="00DB424F" w:rsidRDefault="00766139" w:rsidP="00B46D58">
      <w:pPr>
        <w:widowControl w:val="0"/>
        <w:spacing w:after="160"/>
        <w:jc w:val="center"/>
        <w:rPr>
          <w:rFonts w:asciiTheme="majorHAnsi" w:hAnsiTheme="majorHAnsi"/>
          <w:b/>
          <w:lang w:val="hy-AM"/>
        </w:rPr>
      </w:pPr>
    </w:p>
    <w:p w14:paraId="741BDE6D" w14:textId="77777777" w:rsidR="00920C90" w:rsidRPr="00DB424F" w:rsidRDefault="00920C90" w:rsidP="00B46D58">
      <w:pPr>
        <w:widowControl w:val="0"/>
        <w:spacing w:after="160"/>
        <w:jc w:val="center"/>
        <w:rPr>
          <w:rFonts w:asciiTheme="majorHAnsi" w:hAnsiTheme="majorHAnsi"/>
          <w:b/>
        </w:rPr>
      </w:pPr>
    </w:p>
    <w:p w14:paraId="2EB453BC" w14:textId="77777777" w:rsidR="00920C90" w:rsidRPr="00DB424F" w:rsidRDefault="00920C90" w:rsidP="00B46D58">
      <w:pPr>
        <w:widowControl w:val="0"/>
        <w:spacing w:after="160"/>
        <w:jc w:val="center"/>
        <w:rPr>
          <w:rFonts w:asciiTheme="majorHAnsi" w:hAnsiTheme="majorHAnsi"/>
          <w:b/>
        </w:rPr>
      </w:pPr>
    </w:p>
    <w:p w14:paraId="4D97269B" w14:textId="77777777" w:rsidR="00B776A2" w:rsidRDefault="00B776A2" w:rsidP="00B46D58">
      <w:pPr>
        <w:widowControl w:val="0"/>
        <w:spacing w:after="160"/>
        <w:jc w:val="center"/>
        <w:rPr>
          <w:rFonts w:asciiTheme="majorHAnsi" w:hAnsiTheme="majorHAnsi"/>
          <w:b/>
        </w:rPr>
      </w:pPr>
    </w:p>
    <w:p w14:paraId="2E0BE70C" w14:textId="77777777" w:rsidR="00B776A2" w:rsidRDefault="00B776A2" w:rsidP="00B46D58">
      <w:pPr>
        <w:widowControl w:val="0"/>
        <w:spacing w:after="160"/>
        <w:jc w:val="center"/>
        <w:rPr>
          <w:rFonts w:asciiTheme="majorHAnsi" w:hAnsiTheme="majorHAnsi"/>
          <w:b/>
        </w:rPr>
      </w:pPr>
    </w:p>
    <w:p w14:paraId="65922756" w14:textId="77777777" w:rsidR="00B776A2" w:rsidRDefault="00B776A2" w:rsidP="00B46D58">
      <w:pPr>
        <w:widowControl w:val="0"/>
        <w:spacing w:after="160"/>
        <w:jc w:val="center"/>
        <w:rPr>
          <w:rFonts w:asciiTheme="majorHAnsi" w:hAnsiTheme="majorHAnsi"/>
          <w:b/>
        </w:rPr>
      </w:pPr>
    </w:p>
    <w:p w14:paraId="5B052A3D" w14:textId="19AB8ECE" w:rsidR="008842CE" w:rsidRPr="00DB424F" w:rsidRDefault="00CA590C" w:rsidP="00B46D58">
      <w:pPr>
        <w:widowControl w:val="0"/>
        <w:spacing w:after="160"/>
        <w:jc w:val="center"/>
        <w:rPr>
          <w:rFonts w:asciiTheme="majorHAnsi" w:hAnsiTheme="majorHAnsi"/>
          <w:b/>
        </w:rPr>
      </w:pPr>
      <w:r w:rsidRPr="00DB424F">
        <w:rPr>
          <w:rFonts w:asciiTheme="majorHAnsi" w:hAnsiTheme="majorHAnsi"/>
          <w:b/>
        </w:rPr>
        <w:t xml:space="preserve">ЧАСТЬ II. </w:t>
      </w:r>
    </w:p>
    <w:p w14:paraId="703254AD" w14:textId="77777777" w:rsidR="008842CE" w:rsidRPr="00DB424F" w:rsidRDefault="008842CE" w:rsidP="00B46D58">
      <w:pPr>
        <w:widowControl w:val="0"/>
        <w:spacing w:after="160"/>
        <w:jc w:val="center"/>
        <w:rPr>
          <w:rFonts w:asciiTheme="majorHAnsi" w:hAnsiTheme="majorHAnsi"/>
          <w:b/>
        </w:rPr>
      </w:pPr>
    </w:p>
    <w:p w14:paraId="55E76DFA" w14:textId="391F5DD0" w:rsidR="00096865" w:rsidRPr="00DB424F" w:rsidRDefault="00096865" w:rsidP="00B46D58">
      <w:pPr>
        <w:widowControl w:val="0"/>
        <w:spacing w:after="160"/>
        <w:jc w:val="center"/>
        <w:rPr>
          <w:rFonts w:asciiTheme="majorHAnsi" w:hAnsiTheme="majorHAnsi"/>
          <w:b/>
        </w:rPr>
      </w:pPr>
      <w:r w:rsidRPr="00DB424F">
        <w:rPr>
          <w:rFonts w:asciiTheme="majorHAnsi" w:hAnsiTheme="majorHAnsi"/>
          <w:b/>
        </w:rPr>
        <w:t xml:space="preserve">ИНСТРУКЦИЯ ПО ПОДГОТОВКЕ ЗАЯВКИ </w:t>
      </w:r>
      <w:r w:rsidR="00CA590C" w:rsidRPr="00DB424F">
        <w:rPr>
          <w:rFonts w:asciiTheme="majorHAnsi" w:hAnsiTheme="majorHAnsi"/>
          <w:b/>
        </w:rPr>
        <w:br/>
      </w:r>
      <w:r w:rsidRPr="00DB424F">
        <w:rPr>
          <w:rFonts w:asciiTheme="majorHAnsi" w:hAnsiTheme="majorHAnsi"/>
          <w:b/>
        </w:rPr>
        <w:t xml:space="preserve">НА </w:t>
      </w:r>
      <w:r w:rsidR="00C51A82" w:rsidRPr="00DB424F">
        <w:rPr>
          <w:rFonts w:asciiTheme="majorHAnsi" w:hAnsiTheme="majorHAnsi"/>
          <w:b/>
        </w:rPr>
        <w:t>ПРОЦЕДУРУ ЗАПРОСА КОТИРОВОК</w:t>
      </w:r>
    </w:p>
    <w:p w14:paraId="2A72F6D9" w14:textId="77777777" w:rsidR="00520F57" w:rsidRPr="00DB424F" w:rsidRDefault="00520F57" w:rsidP="00B46D58">
      <w:pPr>
        <w:widowControl w:val="0"/>
        <w:spacing w:after="160"/>
        <w:jc w:val="center"/>
        <w:rPr>
          <w:rFonts w:asciiTheme="majorHAnsi" w:hAnsiTheme="majorHAnsi"/>
          <w:b/>
        </w:rPr>
      </w:pPr>
    </w:p>
    <w:p w14:paraId="1774B34F" w14:textId="77777777" w:rsidR="00096865" w:rsidRPr="00DB424F" w:rsidRDefault="00096865"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1.</w:t>
      </w:r>
      <w:r w:rsidRPr="00DB424F">
        <w:rPr>
          <w:rFonts w:asciiTheme="majorHAnsi" w:hAnsiTheme="majorHAnsi"/>
        </w:rPr>
        <w:tab/>
        <w:t>Общ</w:t>
      </w:r>
      <w:r w:rsidR="00543BAE" w:rsidRPr="00DB424F">
        <w:rPr>
          <w:rFonts w:asciiTheme="majorHAnsi" w:hAnsiTheme="majorHAnsi"/>
        </w:rPr>
        <w:t>ие положения</w:t>
      </w:r>
    </w:p>
    <w:p w14:paraId="730F9452" w14:textId="77777777" w:rsidR="00096865" w:rsidRPr="00DB424F" w:rsidRDefault="00543BAE"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2.</w:t>
      </w:r>
      <w:r w:rsidRPr="00DB424F">
        <w:rPr>
          <w:rFonts w:asciiTheme="majorHAnsi" w:hAnsiTheme="majorHAnsi"/>
        </w:rPr>
        <w:tab/>
        <w:t>Заявка на процедуру</w:t>
      </w:r>
    </w:p>
    <w:p w14:paraId="37B9F797" w14:textId="77777777" w:rsidR="0061522D" w:rsidRPr="00DB424F" w:rsidRDefault="00450C30"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3</w:t>
      </w:r>
      <w:r w:rsidR="00543BAE" w:rsidRPr="00DB424F">
        <w:rPr>
          <w:rFonts w:asciiTheme="majorHAnsi" w:hAnsiTheme="majorHAnsi"/>
        </w:rPr>
        <w:t>.</w:t>
      </w:r>
      <w:r w:rsidR="00543BAE" w:rsidRPr="00DB424F">
        <w:rPr>
          <w:rFonts w:asciiTheme="majorHAnsi" w:hAnsiTheme="majorHAnsi"/>
        </w:rPr>
        <w:tab/>
        <w:t>Приложения № 1-</w:t>
      </w:r>
      <w:r w:rsidR="003529EA" w:rsidRPr="00DB424F">
        <w:rPr>
          <w:rFonts w:asciiTheme="majorHAnsi" w:hAnsiTheme="majorHAnsi"/>
        </w:rPr>
        <w:t>6</w:t>
      </w:r>
    </w:p>
    <w:p w14:paraId="745C219C" w14:textId="77777777" w:rsidR="00E17B7F" w:rsidRPr="00DB424F" w:rsidRDefault="00E17B7F">
      <w:pPr>
        <w:rPr>
          <w:rFonts w:asciiTheme="majorHAnsi" w:hAnsiTheme="majorHAnsi"/>
          <w:spacing w:val="-6"/>
        </w:rPr>
      </w:pPr>
      <w:r w:rsidRPr="00DB424F">
        <w:rPr>
          <w:rFonts w:asciiTheme="majorHAnsi" w:hAnsiTheme="majorHAnsi"/>
          <w:spacing w:val="-6"/>
        </w:rPr>
        <w:br w:type="page"/>
      </w:r>
    </w:p>
    <w:p w14:paraId="0D826200" w14:textId="3266214C" w:rsidR="00096865" w:rsidRPr="00DB424F" w:rsidRDefault="00E17B7F" w:rsidP="00E17B7F">
      <w:pPr>
        <w:widowControl w:val="0"/>
        <w:spacing w:after="160"/>
        <w:ind w:hanging="567"/>
        <w:jc w:val="both"/>
        <w:rPr>
          <w:rFonts w:asciiTheme="majorHAnsi" w:hAnsiTheme="majorHAnsi"/>
          <w:spacing w:val="-6"/>
        </w:rPr>
      </w:pPr>
      <w:r w:rsidRPr="00DB424F">
        <w:rPr>
          <w:rFonts w:asciiTheme="majorHAnsi" w:hAnsiTheme="majorHAnsi"/>
          <w:spacing w:val="-6"/>
        </w:rPr>
        <w:lastRenderedPageBreak/>
        <w:t xml:space="preserve">               </w:t>
      </w:r>
      <w:r w:rsidR="00096865" w:rsidRPr="00DB424F">
        <w:rPr>
          <w:rFonts w:asciiTheme="majorHAnsi" w:hAnsiTheme="majorHAnsi"/>
          <w:spacing w:val="-6"/>
        </w:rPr>
        <w:t xml:space="preserve">Настоящее Приглашение предоставляется в дополнение к объявлению о </w:t>
      </w:r>
      <w:r w:rsidR="00920C90" w:rsidRPr="00DB424F">
        <w:rPr>
          <w:rFonts w:asciiTheme="majorHAnsi" w:hAnsiTheme="majorHAnsi"/>
          <w:spacing w:val="-6"/>
        </w:rPr>
        <w:t>процедуре запроса котировок</w:t>
      </w:r>
      <w:r w:rsidR="00096865" w:rsidRPr="00DB424F">
        <w:rPr>
          <w:rFonts w:asciiTheme="majorHAnsi" w:hAnsiTheme="majorHAnsi"/>
          <w:spacing w:val="-6"/>
        </w:rPr>
        <w:t xml:space="preserve">, проводимом под кодом </w:t>
      </w:r>
      <w:r w:rsidR="00E840AF" w:rsidRPr="00195E3A">
        <w:rPr>
          <w:rFonts w:asciiTheme="minorHAnsi" w:hAnsiTheme="minorHAnsi" w:cstheme="minorHAnsi"/>
          <w:b/>
          <w:u w:val="single"/>
          <w:lang w:val="af-ZA"/>
        </w:rPr>
        <w:t>ԱՄԱՄԴ-ԳՀԱՊՁԲ-</w:t>
      </w:r>
      <w:r w:rsidR="00E840AF" w:rsidRPr="00195E3A">
        <w:rPr>
          <w:rFonts w:asciiTheme="minorHAnsi" w:hAnsiTheme="minorHAnsi" w:cstheme="minorHAnsi"/>
          <w:b/>
          <w:u w:val="single"/>
          <w:lang w:val="hy-AM"/>
        </w:rPr>
        <w:t>26/01</w:t>
      </w:r>
      <w:r w:rsidR="00E840AF" w:rsidRPr="00195E3A">
        <w:rPr>
          <w:rFonts w:asciiTheme="minorHAnsi" w:hAnsiTheme="minorHAnsi" w:cstheme="minorHAnsi"/>
          <w:u w:val="single"/>
          <w:lang w:val="af-ZA"/>
        </w:rPr>
        <w:t xml:space="preserve"> </w:t>
      </w:r>
      <w:r w:rsidR="00096865" w:rsidRPr="00DB424F">
        <w:rPr>
          <w:rFonts w:asciiTheme="majorHAnsi" w:hAnsiTheme="majorHAnsi"/>
          <w:spacing w:val="-6"/>
        </w:rPr>
        <w:t>далее — процедура).</w:t>
      </w:r>
    </w:p>
    <w:p w14:paraId="68AAEA9D" w14:textId="3D59289E" w:rsidR="00920C90" w:rsidRPr="00DB424F" w:rsidRDefault="00096865" w:rsidP="00755B77">
      <w:pPr>
        <w:pStyle w:val="aa"/>
        <w:widowControl w:val="0"/>
        <w:spacing w:after="160"/>
        <w:ind w:right="-7" w:firstLine="567"/>
        <w:rPr>
          <w:rFonts w:asciiTheme="majorHAnsi" w:hAnsiTheme="majorHAnsi"/>
        </w:rPr>
      </w:pPr>
      <w:r w:rsidRPr="00DB424F">
        <w:rPr>
          <w:rFonts w:asciiTheme="majorHAnsi" w:hAnsiTheme="majorHAnsi"/>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DB424F">
        <w:rPr>
          <w:rFonts w:asciiTheme="majorHAnsi" w:hAnsiTheme="majorHAnsi"/>
          <w:lang w:val="en-US"/>
        </w:rPr>
        <w:t> </w:t>
      </w:r>
      <w:r w:rsidRPr="00DB424F">
        <w:rPr>
          <w:rFonts w:asciiTheme="majorHAnsi" w:hAnsiTheme="majorHAnsi"/>
        </w:rPr>
        <w:t>4</w:t>
      </w:r>
      <w:r w:rsidR="006D2DF7" w:rsidRPr="00DB424F">
        <w:rPr>
          <w:rFonts w:asciiTheme="majorHAnsi" w:hAnsiTheme="majorHAnsi"/>
          <w:lang w:val="en-US"/>
        </w:rPr>
        <w:t> </w:t>
      </w:r>
      <w:r w:rsidRPr="00DB424F">
        <w:rPr>
          <w:rFonts w:asciiTheme="majorHAnsi" w:hAnsiTheme="majorHAnsi"/>
        </w:rPr>
        <w:t>мая 2017 года (далее — Порядок) и иных правовых актов, и имеет цель информировать лиц (далее — участник), намеренных участвовать</w:t>
      </w:r>
      <w:r w:rsidR="00755B77">
        <w:rPr>
          <w:rFonts w:asciiTheme="majorHAnsi" w:hAnsiTheme="majorHAnsi"/>
          <w:lang w:val="hy-AM"/>
        </w:rPr>
        <w:t xml:space="preserve"> </w:t>
      </w:r>
      <w:r w:rsidRPr="00DB424F">
        <w:rPr>
          <w:rFonts w:asciiTheme="majorHAnsi" w:hAnsiTheme="majorHAnsi"/>
        </w:rPr>
        <w:t xml:space="preserve">в объявленной </w:t>
      </w:r>
    </w:p>
    <w:p w14:paraId="5DF64515" w14:textId="3296CFC6" w:rsidR="00096865" w:rsidRPr="00DB424F" w:rsidRDefault="009F3A0F" w:rsidP="00A637FF">
      <w:pPr>
        <w:pStyle w:val="aa"/>
        <w:widowControl w:val="0"/>
        <w:spacing w:after="0"/>
        <w:ind w:right="-7"/>
        <w:rPr>
          <w:rFonts w:asciiTheme="majorHAnsi" w:hAnsiTheme="majorHAnsi"/>
          <w:b/>
          <w:bCs/>
          <w:lang w:val="hy-AM"/>
        </w:rPr>
      </w:pPr>
      <w:r w:rsidRPr="009F3A0F">
        <w:rPr>
          <w:rFonts w:asciiTheme="majorHAnsi" w:hAnsiTheme="majorHAnsi"/>
          <w:sz w:val="20"/>
          <w:szCs w:val="20"/>
        </w:rPr>
        <w:t>ГНКО "</w:t>
      </w:r>
      <w:proofErr w:type="spellStart"/>
      <w:r w:rsidRPr="009F3A0F">
        <w:rPr>
          <w:rFonts w:asciiTheme="majorHAnsi" w:hAnsiTheme="majorHAnsi"/>
          <w:sz w:val="20"/>
          <w:szCs w:val="20"/>
        </w:rPr>
        <w:t>Араксаванская</w:t>
      </w:r>
      <w:proofErr w:type="spellEnd"/>
      <w:r w:rsidRPr="009F3A0F">
        <w:rPr>
          <w:rFonts w:asciiTheme="majorHAnsi" w:hAnsiTheme="majorHAnsi"/>
          <w:sz w:val="20"/>
          <w:szCs w:val="20"/>
        </w:rPr>
        <w:t xml:space="preserve"> средняя школа Араратского района Республики Армения</w:t>
      </w:r>
      <w:proofErr w:type="gramStart"/>
      <w:r w:rsidRPr="009F3A0F">
        <w:rPr>
          <w:rFonts w:asciiTheme="majorHAnsi" w:hAnsiTheme="majorHAnsi"/>
          <w:sz w:val="20"/>
          <w:szCs w:val="20"/>
        </w:rPr>
        <w:t>"</w:t>
      </w:r>
      <w:r w:rsidR="00D86014" w:rsidRPr="00DB424F">
        <w:rPr>
          <w:rFonts w:asciiTheme="majorHAnsi" w:hAnsiTheme="majorHAnsi"/>
          <w:sz w:val="20"/>
          <w:szCs w:val="20"/>
        </w:rPr>
        <w:t xml:space="preserve"> </w:t>
      </w:r>
      <w:r w:rsidR="00D86014" w:rsidRPr="00DB424F">
        <w:rPr>
          <w:rFonts w:asciiTheme="majorHAnsi" w:hAnsiTheme="majorHAnsi"/>
          <w:sz w:val="20"/>
          <w:szCs w:val="20"/>
          <w:lang w:val="hy-AM"/>
        </w:rPr>
        <w:t xml:space="preserve"> </w:t>
      </w:r>
      <w:r w:rsidR="00096865" w:rsidRPr="00DB424F">
        <w:rPr>
          <w:rFonts w:asciiTheme="majorHAnsi" w:hAnsiTheme="majorHAnsi"/>
        </w:rPr>
        <w:t>(</w:t>
      </w:r>
      <w:proofErr w:type="gramEnd"/>
      <w:r w:rsidR="00096865" w:rsidRPr="00DB424F">
        <w:rPr>
          <w:rFonts w:asciiTheme="majorHAnsi" w:hAnsiTheme="majorHAnsi"/>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4BC5217A" w14:textId="77777777" w:rsidR="00096865" w:rsidRPr="00DB424F" w:rsidRDefault="00096865" w:rsidP="00B46D58">
      <w:pPr>
        <w:widowControl w:val="0"/>
        <w:spacing w:after="160"/>
        <w:ind w:firstLine="567"/>
        <w:jc w:val="both"/>
        <w:rPr>
          <w:rFonts w:asciiTheme="majorHAnsi" w:hAnsiTheme="majorHAnsi"/>
        </w:rPr>
      </w:pPr>
      <w:r w:rsidRPr="00DB424F">
        <w:rPr>
          <w:rFonts w:asciiTheme="majorHAnsi" w:hAnsiTheme="majorHAnsi"/>
        </w:rPr>
        <w:t>Заявки могут подавать все лица, независимо от того, являются ли они иностранным физическим лицом, организацией или лицом без гражданства.</w:t>
      </w:r>
    </w:p>
    <w:p w14:paraId="64A21FE8" w14:textId="77777777" w:rsidR="00096865" w:rsidRPr="00DB424F" w:rsidRDefault="00096865" w:rsidP="00B46D58">
      <w:pPr>
        <w:widowControl w:val="0"/>
        <w:spacing w:after="160"/>
        <w:ind w:firstLine="567"/>
        <w:jc w:val="both"/>
        <w:rPr>
          <w:rFonts w:asciiTheme="majorHAnsi" w:hAnsiTheme="majorHAnsi"/>
        </w:rPr>
      </w:pPr>
      <w:r w:rsidRPr="00DB424F">
        <w:rPr>
          <w:rFonts w:asciiTheme="majorHAnsi" w:hAnsiTheme="majorHAnsi"/>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AAEF846" w14:textId="1C3E0083" w:rsidR="003E1421" w:rsidRPr="00DB424F" w:rsidRDefault="00A81DD5" w:rsidP="00920C90">
      <w:pPr>
        <w:pStyle w:val="a3"/>
        <w:widowControl w:val="0"/>
        <w:spacing w:after="160" w:line="600" w:lineRule="auto"/>
        <w:ind w:firstLine="0"/>
        <w:rPr>
          <w:rFonts w:asciiTheme="majorHAnsi" w:hAnsiTheme="majorHAnsi"/>
          <w:b/>
          <w:bCs/>
          <w:i w:val="0"/>
          <w:sz w:val="24"/>
          <w:szCs w:val="24"/>
          <w:u w:val="single"/>
        </w:rPr>
      </w:pPr>
      <w:r w:rsidRPr="00DB424F">
        <w:rPr>
          <w:rFonts w:asciiTheme="majorHAnsi" w:hAnsiTheme="majorHAnsi"/>
          <w:i w:val="0"/>
          <w:iCs/>
          <w:sz w:val="24"/>
          <w:szCs w:val="24"/>
        </w:rPr>
        <w:t>Адрес электронной почты секретаря оценочной комиссии</w:t>
      </w:r>
      <w:r w:rsidRPr="00DB424F">
        <w:rPr>
          <w:rFonts w:asciiTheme="majorHAnsi" w:hAnsiTheme="majorHAnsi"/>
          <w:sz w:val="24"/>
          <w:szCs w:val="24"/>
        </w:rPr>
        <w:t xml:space="preserve"> </w:t>
      </w:r>
      <w:r w:rsidR="00AF1F03" w:rsidRPr="00DB424F">
        <w:rPr>
          <w:rFonts w:asciiTheme="majorHAnsi" w:hAnsiTheme="majorHAnsi"/>
          <w:sz w:val="24"/>
          <w:szCs w:val="24"/>
          <w:lang w:val="af-ZA"/>
        </w:rPr>
        <w:t>«</w:t>
      </w:r>
      <w:r w:rsidR="00AF1F03" w:rsidRPr="00DB424F">
        <w:rPr>
          <w:rFonts w:asciiTheme="majorHAnsi" w:hAnsiTheme="majorHAnsi"/>
          <w:vertAlign w:val="subscript"/>
          <w:lang w:val="af-ZA"/>
        </w:rPr>
        <w:t xml:space="preserve"> </w:t>
      </w:r>
      <w:hyperlink r:id="rId8" w:history="1">
        <w:r w:rsidR="00AF1F03" w:rsidRPr="00DB424F">
          <w:rPr>
            <w:rStyle w:val="a9"/>
            <w:rFonts w:asciiTheme="majorHAnsi" w:hAnsiTheme="majorHAnsi"/>
            <w:i w:val="0"/>
            <w:lang w:val="hy-AM"/>
          </w:rPr>
          <w:t>gnumner2023@mail.ru</w:t>
        </w:r>
      </w:hyperlink>
      <w:r w:rsidR="00AF1F03" w:rsidRPr="00DB424F">
        <w:rPr>
          <w:rFonts w:asciiTheme="majorHAnsi" w:hAnsiTheme="majorHAnsi"/>
          <w:sz w:val="24"/>
          <w:szCs w:val="24"/>
          <w:lang w:val="af-ZA"/>
        </w:rPr>
        <w:t>»</w:t>
      </w:r>
    </w:p>
    <w:p w14:paraId="65776BF8" w14:textId="77777777" w:rsidR="00096865" w:rsidRPr="00DB424F" w:rsidRDefault="00F5653D" w:rsidP="00B46D58">
      <w:pPr>
        <w:widowControl w:val="0"/>
        <w:spacing w:after="160"/>
        <w:jc w:val="center"/>
        <w:rPr>
          <w:rFonts w:asciiTheme="majorHAnsi" w:hAnsiTheme="majorHAnsi"/>
        </w:rPr>
      </w:pPr>
      <w:r w:rsidRPr="00DB424F">
        <w:rPr>
          <w:rFonts w:asciiTheme="majorHAnsi" w:hAnsiTheme="majorHAnsi"/>
        </w:rPr>
        <w:br w:type="page"/>
      </w:r>
      <w:r w:rsidRPr="00DB424F">
        <w:rPr>
          <w:rFonts w:asciiTheme="majorHAnsi" w:hAnsiTheme="majorHAnsi"/>
        </w:rPr>
        <w:lastRenderedPageBreak/>
        <w:t>ЧАСТЬ I</w:t>
      </w:r>
    </w:p>
    <w:p w14:paraId="3176016E" w14:textId="77777777" w:rsidR="00096865" w:rsidRPr="00DB424F" w:rsidRDefault="00096865" w:rsidP="00B46D58">
      <w:pPr>
        <w:pStyle w:val="3"/>
        <w:keepNext w:val="0"/>
        <w:widowControl w:val="0"/>
        <w:spacing w:after="160" w:line="240" w:lineRule="auto"/>
        <w:rPr>
          <w:rFonts w:asciiTheme="majorHAnsi" w:hAnsiTheme="majorHAnsi"/>
          <w:sz w:val="24"/>
          <w:szCs w:val="24"/>
        </w:rPr>
      </w:pPr>
    </w:p>
    <w:p w14:paraId="1721A7DD" w14:textId="77777777" w:rsidR="00096865" w:rsidRPr="00DB424F" w:rsidRDefault="00F63BBB" w:rsidP="00B46D58">
      <w:pPr>
        <w:widowControl w:val="0"/>
        <w:spacing w:after="160"/>
        <w:jc w:val="center"/>
        <w:rPr>
          <w:rFonts w:asciiTheme="majorHAnsi" w:hAnsiTheme="majorHAnsi"/>
          <w:b/>
        </w:rPr>
      </w:pPr>
      <w:r w:rsidRPr="00DB424F">
        <w:rPr>
          <w:rFonts w:asciiTheme="majorHAnsi" w:hAnsiTheme="majorHAnsi"/>
          <w:b/>
        </w:rPr>
        <w:t xml:space="preserve">1. </w:t>
      </w:r>
      <w:r w:rsidR="002B32D6" w:rsidRPr="00DB424F">
        <w:rPr>
          <w:rFonts w:asciiTheme="majorHAnsi" w:hAnsiTheme="majorHAnsi"/>
          <w:b/>
        </w:rPr>
        <w:t>ХАРАКТЕРИСТИКА ПРЕДМЕТА ЗАКУПКИ</w:t>
      </w:r>
    </w:p>
    <w:p w14:paraId="01318708" w14:textId="3152F235" w:rsidR="00096865" w:rsidRPr="00DB424F" w:rsidRDefault="00845AA5" w:rsidP="00DB424F">
      <w:pPr>
        <w:pStyle w:val="aa"/>
        <w:widowControl w:val="0"/>
        <w:spacing w:after="0"/>
        <w:ind w:right="-7"/>
        <w:rPr>
          <w:rFonts w:asciiTheme="majorHAnsi" w:hAnsiTheme="majorHAnsi"/>
          <w:b/>
        </w:rPr>
      </w:pPr>
      <w:r w:rsidRPr="00DB424F">
        <w:rPr>
          <w:rFonts w:asciiTheme="majorHAnsi" w:hAnsiTheme="majorHAnsi"/>
        </w:rPr>
        <w:t>1.1</w:t>
      </w:r>
      <w:r w:rsidR="008E6E51" w:rsidRPr="00DB424F">
        <w:rPr>
          <w:rFonts w:asciiTheme="majorHAnsi" w:hAnsiTheme="majorHAnsi"/>
        </w:rPr>
        <w:t>.</w:t>
      </w:r>
      <w:r w:rsidR="00F63BBB" w:rsidRPr="00DB424F">
        <w:rPr>
          <w:rFonts w:asciiTheme="majorHAnsi" w:hAnsiTheme="majorHAnsi"/>
        </w:rPr>
        <w:tab/>
      </w:r>
      <w:r w:rsidRPr="00DB424F">
        <w:rPr>
          <w:rFonts w:asciiTheme="majorHAnsi" w:hAnsiTheme="majorHAnsi"/>
        </w:rPr>
        <w:t xml:space="preserve">Предметом закупки является приобретение </w:t>
      </w:r>
      <w:r w:rsidR="00A637FF" w:rsidRPr="00DB424F">
        <w:rPr>
          <w:rFonts w:asciiTheme="majorHAnsi" w:hAnsiTheme="majorHAnsi"/>
          <w:color w:val="FF0000"/>
        </w:rPr>
        <w:t>"</w:t>
      </w:r>
      <w:r w:rsidR="008277AC" w:rsidRPr="00DB424F">
        <w:rPr>
          <w:rFonts w:asciiTheme="majorHAnsi" w:hAnsiTheme="majorHAnsi"/>
          <w:color w:val="FF0000"/>
        </w:rPr>
        <w:t xml:space="preserve"> </w:t>
      </w:r>
      <w:r w:rsidR="00DB424F" w:rsidRPr="00DB424F">
        <w:rPr>
          <w:rFonts w:asciiTheme="majorHAnsi" w:hAnsiTheme="majorHAnsi"/>
          <w:color w:val="FF0000"/>
        </w:rPr>
        <w:t>ПИЩЕВЫЕ ПРОДУКТЫ</w:t>
      </w:r>
      <w:r w:rsidR="00A637FF" w:rsidRPr="00DB424F">
        <w:rPr>
          <w:rFonts w:asciiTheme="majorHAnsi" w:hAnsiTheme="majorHAnsi"/>
        </w:rPr>
        <w:t>"</w:t>
      </w:r>
      <w:r w:rsidRPr="00DB424F">
        <w:rPr>
          <w:rFonts w:asciiTheme="majorHAnsi" w:hAnsiTheme="majorHAnsi"/>
        </w:rPr>
        <w:t xml:space="preserve"> (далее — также товар) для </w:t>
      </w:r>
      <w:proofErr w:type="gramStart"/>
      <w:r w:rsidRPr="00DB424F">
        <w:rPr>
          <w:rFonts w:asciiTheme="majorHAnsi" w:hAnsiTheme="majorHAnsi"/>
        </w:rPr>
        <w:t xml:space="preserve">нужд </w:t>
      </w:r>
      <w:r w:rsidR="00A637FF" w:rsidRPr="00DB424F">
        <w:rPr>
          <w:rFonts w:asciiTheme="majorHAnsi" w:hAnsiTheme="majorHAnsi"/>
        </w:rPr>
        <w:t xml:space="preserve"> </w:t>
      </w:r>
      <w:r w:rsidR="009F3A0F" w:rsidRPr="009F3A0F">
        <w:rPr>
          <w:rFonts w:asciiTheme="majorHAnsi" w:hAnsiTheme="majorHAnsi"/>
        </w:rPr>
        <w:t>ГНКО</w:t>
      </w:r>
      <w:proofErr w:type="gramEnd"/>
      <w:r w:rsidR="009F3A0F" w:rsidRPr="009F3A0F">
        <w:rPr>
          <w:rFonts w:asciiTheme="majorHAnsi" w:hAnsiTheme="majorHAnsi"/>
        </w:rPr>
        <w:t xml:space="preserve"> "</w:t>
      </w:r>
      <w:proofErr w:type="spellStart"/>
      <w:r w:rsidR="009F3A0F" w:rsidRPr="009F3A0F">
        <w:rPr>
          <w:rFonts w:asciiTheme="majorHAnsi" w:hAnsiTheme="majorHAnsi"/>
        </w:rPr>
        <w:t>Араксаванская</w:t>
      </w:r>
      <w:proofErr w:type="spellEnd"/>
      <w:r w:rsidR="009F3A0F" w:rsidRPr="009F3A0F">
        <w:rPr>
          <w:rFonts w:asciiTheme="majorHAnsi" w:hAnsiTheme="majorHAnsi"/>
        </w:rPr>
        <w:t xml:space="preserve"> средняя школа Араратского района Республики Армения" </w:t>
      </w:r>
      <w:r w:rsidRPr="00DB424F">
        <w:rPr>
          <w:rFonts w:asciiTheme="majorHAnsi" w:hAnsiTheme="majorHAnsi"/>
        </w:rPr>
        <w:t>которые сгруппированы в</w:t>
      </w:r>
      <w:r w:rsidRPr="00DB424F">
        <w:rPr>
          <w:rFonts w:asciiTheme="majorHAnsi" w:hAnsiTheme="majorHAnsi"/>
          <w:color w:val="FF0000"/>
        </w:rPr>
        <w:t xml:space="preserve"> лоты "</w:t>
      </w:r>
      <w:r w:rsidR="00442DA2" w:rsidRPr="00DB424F">
        <w:rPr>
          <w:rFonts w:asciiTheme="majorHAnsi" w:hAnsiTheme="majorHAnsi"/>
          <w:color w:val="FF0000"/>
        </w:rPr>
        <w:t>1</w:t>
      </w:r>
      <w:r w:rsidR="00AB3A9C" w:rsidRPr="00DB424F">
        <w:rPr>
          <w:rFonts w:asciiTheme="majorHAnsi" w:hAnsiTheme="majorHAnsi"/>
          <w:color w:val="FF0000"/>
        </w:rPr>
        <w:t>-</w:t>
      </w:r>
      <w:r w:rsidR="00DB424F" w:rsidRPr="00DB424F">
        <w:rPr>
          <w:rFonts w:asciiTheme="majorHAnsi" w:hAnsiTheme="majorHAnsi"/>
          <w:color w:val="FF0000"/>
        </w:rPr>
        <w:t>1</w:t>
      </w:r>
      <w:r w:rsidR="009F3A0F" w:rsidRPr="009F3A0F">
        <w:rPr>
          <w:rFonts w:asciiTheme="majorHAnsi" w:hAnsiTheme="majorHAnsi"/>
          <w:color w:val="FF0000"/>
        </w:rPr>
        <w:t>9</w:t>
      </w:r>
      <w:r w:rsidRPr="00DB424F">
        <w:rPr>
          <w:rFonts w:asciiTheme="majorHAnsi" w:hAnsiTheme="majorHAnsi"/>
          <w:color w:val="FF000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2308"/>
        <w:gridCol w:w="5396"/>
      </w:tblGrid>
      <w:tr w:rsidR="00AD432A" w:rsidRPr="00DB424F" w14:paraId="422CFAA7" w14:textId="77777777" w:rsidTr="00277C88">
        <w:trPr>
          <w:jc w:val="center"/>
        </w:trPr>
        <w:tc>
          <w:tcPr>
            <w:tcW w:w="3838" w:type="dxa"/>
            <w:gridSpan w:val="2"/>
            <w:vAlign w:val="center"/>
          </w:tcPr>
          <w:p w14:paraId="6415E4CB" w14:textId="77777777" w:rsidR="00AD432A" w:rsidRPr="00DB424F" w:rsidRDefault="00AD432A" w:rsidP="00277C88">
            <w:pPr>
              <w:pStyle w:val="23"/>
              <w:widowControl w:val="0"/>
              <w:spacing w:after="120" w:line="240" w:lineRule="auto"/>
              <w:ind w:firstLine="0"/>
              <w:jc w:val="center"/>
              <w:rPr>
                <w:rFonts w:asciiTheme="majorHAnsi" w:hAnsiTheme="majorHAnsi"/>
                <w:b/>
                <w:i/>
                <w:sz w:val="24"/>
                <w:szCs w:val="24"/>
              </w:rPr>
            </w:pPr>
            <w:r w:rsidRPr="00DB424F">
              <w:rPr>
                <w:rFonts w:asciiTheme="majorHAnsi" w:hAnsiTheme="majorHAnsi"/>
                <w:b/>
                <w:i/>
                <w:sz w:val="24"/>
                <w:szCs w:val="24"/>
              </w:rPr>
              <w:t>Лотов</w:t>
            </w:r>
          </w:p>
        </w:tc>
        <w:tc>
          <w:tcPr>
            <w:tcW w:w="5396" w:type="dxa"/>
            <w:vMerge w:val="restart"/>
            <w:vAlign w:val="center"/>
          </w:tcPr>
          <w:p w14:paraId="36F72401" w14:textId="77777777" w:rsidR="00AD432A" w:rsidRPr="00DB424F" w:rsidRDefault="00AD432A" w:rsidP="00277C88">
            <w:pPr>
              <w:pStyle w:val="23"/>
              <w:widowControl w:val="0"/>
              <w:spacing w:after="120" w:line="240" w:lineRule="auto"/>
              <w:ind w:firstLine="0"/>
              <w:jc w:val="center"/>
              <w:rPr>
                <w:rFonts w:asciiTheme="majorHAnsi" w:hAnsiTheme="majorHAnsi"/>
                <w:b/>
                <w:i/>
                <w:sz w:val="24"/>
                <w:szCs w:val="24"/>
              </w:rPr>
            </w:pPr>
            <w:r w:rsidRPr="00DB424F">
              <w:rPr>
                <w:rFonts w:asciiTheme="majorHAnsi" w:hAnsiTheme="majorHAnsi"/>
                <w:b/>
                <w:i/>
                <w:sz w:val="24"/>
                <w:szCs w:val="24"/>
              </w:rPr>
              <w:t>Наименование лота</w:t>
            </w:r>
          </w:p>
        </w:tc>
      </w:tr>
      <w:tr w:rsidR="00AD432A" w:rsidRPr="00DB424F" w14:paraId="7683D852" w14:textId="77777777" w:rsidTr="00277C88">
        <w:trPr>
          <w:jc w:val="center"/>
        </w:trPr>
        <w:tc>
          <w:tcPr>
            <w:tcW w:w="1530" w:type="dxa"/>
            <w:vAlign w:val="center"/>
          </w:tcPr>
          <w:p w14:paraId="5298ACA9" w14:textId="77777777" w:rsidR="00AD432A" w:rsidRPr="00DB424F" w:rsidRDefault="00AD432A" w:rsidP="00277C88">
            <w:pPr>
              <w:pStyle w:val="23"/>
              <w:widowControl w:val="0"/>
              <w:spacing w:after="120" w:line="240" w:lineRule="auto"/>
              <w:ind w:firstLine="0"/>
              <w:jc w:val="center"/>
              <w:rPr>
                <w:rFonts w:asciiTheme="majorHAnsi" w:hAnsiTheme="majorHAnsi"/>
                <w:b/>
                <w:sz w:val="24"/>
                <w:szCs w:val="24"/>
              </w:rPr>
            </w:pPr>
            <w:r w:rsidRPr="00DB424F">
              <w:rPr>
                <w:rFonts w:asciiTheme="majorHAnsi" w:hAnsiTheme="majorHAnsi"/>
                <w:b/>
                <w:i/>
                <w:sz w:val="24"/>
                <w:szCs w:val="24"/>
              </w:rPr>
              <w:t>Номера</w:t>
            </w:r>
          </w:p>
        </w:tc>
        <w:tc>
          <w:tcPr>
            <w:tcW w:w="2308" w:type="dxa"/>
            <w:vAlign w:val="center"/>
          </w:tcPr>
          <w:p w14:paraId="4624C0FC" w14:textId="77777777" w:rsidR="00AD432A" w:rsidRPr="00DB424F" w:rsidRDefault="00C53648" w:rsidP="00277C88">
            <w:pPr>
              <w:pStyle w:val="23"/>
              <w:widowControl w:val="0"/>
              <w:spacing w:after="120" w:line="240" w:lineRule="auto"/>
              <w:ind w:firstLine="0"/>
              <w:jc w:val="center"/>
              <w:rPr>
                <w:rFonts w:asciiTheme="majorHAnsi" w:hAnsiTheme="majorHAnsi"/>
                <w:b/>
                <w:i/>
                <w:sz w:val="24"/>
                <w:szCs w:val="24"/>
              </w:rPr>
            </w:pPr>
            <w:r w:rsidRPr="00DB424F">
              <w:rPr>
                <w:rFonts w:asciiTheme="majorHAnsi" w:hAnsiTheme="majorHAnsi"/>
                <w:b/>
                <w:i/>
                <w:sz w:val="24"/>
                <w:szCs w:val="24"/>
              </w:rPr>
              <w:t>Цена закупки</w:t>
            </w:r>
          </w:p>
        </w:tc>
        <w:tc>
          <w:tcPr>
            <w:tcW w:w="5396" w:type="dxa"/>
            <w:vMerge/>
            <w:vAlign w:val="center"/>
          </w:tcPr>
          <w:p w14:paraId="0B0C6B7A" w14:textId="77777777" w:rsidR="00AD432A" w:rsidRPr="00DB424F" w:rsidRDefault="00AD432A" w:rsidP="00277C88">
            <w:pPr>
              <w:pStyle w:val="23"/>
              <w:widowControl w:val="0"/>
              <w:spacing w:after="120" w:line="240" w:lineRule="auto"/>
              <w:ind w:firstLine="0"/>
              <w:jc w:val="center"/>
              <w:rPr>
                <w:rFonts w:asciiTheme="majorHAnsi" w:hAnsiTheme="majorHAnsi"/>
                <w:b/>
                <w:i/>
                <w:sz w:val="24"/>
                <w:szCs w:val="24"/>
              </w:rPr>
            </w:pPr>
          </w:p>
        </w:tc>
      </w:tr>
      <w:tr w:rsidR="00A3754F" w:rsidRPr="00DB424F" w14:paraId="169AC187" w14:textId="77777777" w:rsidTr="008E4FA1">
        <w:trPr>
          <w:jc w:val="center"/>
        </w:trPr>
        <w:tc>
          <w:tcPr>
            <w:tcW w:w="1530" w:type="dxa"/>
            <w:vAlign w:val="center"/>
          </w:tcPr>
          <w:p w14:paraId="47D93C3E" w14:textId="77777777" w:rsidR="00A3754F" w:rsidRPr="00DB424F" w:rsidRDefault="00A3754F" w:rsidP="00A3754F">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73E9032B" w14:textId="171473F1" w:rsidR="00A3754F" w:rsidRPr="00A51421" w:rsidRDefault="00A3754F" w:rsidP="00A3754F">
            <w:pPr>
              <w:pStyle w:val="23"/>
              <w:widowControl w:val="0"/>
              <w:spacing w:after="120" w:line="240" w:lineRule="auto"/>
              <w:ind w:firstLine="0"/>
              <w:jc w:val="left"/>
              <w:rPr>
                <w:rFonts w:ascii="Times New Roman" w:hAnsi="Times New Roman"/>
                <w:sz w:val="16"/>
                <w:szCs w:val="16"/>
              </w:rPr>
            </w:pPr>
            <w:r>
              <w:rPr>
                <w:rFonts w:asciiTheme="minorHAnsi" w:hAnsiTheme="minorHAnsi" w:cstheme="minorHAnsi"/>
                <w:lang w:val="en-AU"/>
              </w:rPr>
              <w:t>170000</w:t>
            </w:r>
          </w:p>
        </w:tc>
        <w:tc>
          <w:tcPr>
            <w:tcW w:w="5396" w:type="dxa"/>
          </w:tcPr>
          <w:p w14:paraId="4D2B70FF" w14:textId="3A7635A0" w:rsidR="00A3754F" w:rsidRPr="00DB424F" w:rsidRDefault="00A3754F" w:rsidP="00A3754F">
            <w:pPr>
              <w:pStyle w:val="23"/>
              <w:widowControl w:val="0"/>
              <w:tabs>
                <w:tab w:val="left" w:pos="1693"/>
              </w:tabs>
              <w:spacing w:after="120" w:line="240" w:lineRule="auto"/>
              <w:ind w:firstLine="0"/>
              <w:jc w:val="left"/>
              <w:rPr>
                <w:rFonts w:asciiTheme="majorHAnsi" w:hAnsiTheme="majorHAnsi"/>
                <w:b/>
                <w:bCs/>
                <w:i/>
                <w:iCs/>
              </w:rPr>
            </w:pPr>
            <w:r w:rsidRPr="00536C27">
              <w:rPr>
                <w:rFonts w:ascii="Cambria" w:hAnsi="Cambria" w:cs="Cambria"/>
                <w:sz w:val="16"/>
                <w:szCs w:val="16"/>
              </w:rPr>
              <w:t>Хлеб</w:t>
            </w:r>
          </w:p>
        </w:tc>
      </w:tr>
      <w:tr w:rsidR="00A3754F" w:rsidRPr="00DB424F" w14:paraId="57E31256" w14:textId="77777777" w:rsidTr="008E4FA1">
        <w:trPr>
          <w:jc w:val="center"/>
        </w:trPr>
        <w:tc>
          <w:tcPr>
            <w:tcW w:w="1530" w:type="dxa"/>
            <w:vAlign w:val="center"/>
          </w:tcPr>
          <w:p w14:paraId="71284F76" w14:textId="77777777" w:rsidR="00A3754F" w:rsidRPr="00DB424F" w:rsidRDefault="00A3754F" w:rsidP="00A3754F">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327D66A4" w14:textId="06B093AF" w:rsidR="00A3754F" w:rsidRPr="00A51421" w:rsidRDefault="00A3754F" w:rsidP="00A3754F">
            <w:pPr>
              <w:pStyle w:val="23"/>
              <w:widowControl w:val="0"/>
              <w:spacing w:after="120" w:line="240" w:lineRule="auto"/>
              <w:ind w:firstLine="0"/>
              <w:jc w:val="left"/>
              <w:rPr>
                <w:rFonts w:ascii="Times New Roman" w:hAnsi="Times New Roman"/>
                <w:sz w:val="16"/>
                <w:szCs w:val="16"/>
              </w:rPr>
            </w:pPr>
            <w:r>
              <w:rPr>
                <w:rFonts w:asciiTheme="minorHAnsi" w:hAnsiTheme="minorHAnsi" w:cstheme="minorHAnsi"/>
                <w:lang w:val="en-AU"/>
              </w:rPr>
              <w:t>1730</w:t>
            </w:r>
          </w:p>
        </w:tc>
        <w:tc>
          <w:tcPr>
            <w:tcW w:w="5396" w:type="dxa"/>
          </w:tcPr>
          <w:p w14:paraId="0FD77653" w14:textId="63F41B55" w:rsidR="00A3754F" w:rsidRPr="00DB424F" w:rsidRDefault="00A3754F" w:rsidP="00A3754F">
            <w:pPr>
              <w:pStyle w:val="23"/>
              <w:widowControl w:val="0"/>
              <w:spacing w:after="120" w:line="240" w:lineRule="auto"/>
              <w:ind w:firstLine="0"/>
              <w:jc w:val="left"/>
              <w:rPr>
                <w:rFonts w:asciiTheme="majorHAnsi" w:hAnsiTheme="majorHAnsi"/>
                <w:b/>
                <w:bCs/>
                <w:i/>
                <w:iCs/>
              </w:rPr>
            </w:pPr>
            <w:r w:rsidRPr="00536C27">
              <w:rPr>
                <w:rFonts w:ascii="Cambria" w:hAnsi="Cambria" w:cs="Cambria"/>
                <w:sz w:val="16"/>
                <w:szCs w:val="16"/>
              </w:rPr>
              <w:t>Соль</w:t>
            </w:r>
          </w:p>
        </w:tc>
      </w:tr>
      <w:tr w:rsidR="00A3754F" w:rsidRPr="00DB424F" w14:paraId="190C056E" w14:textId="77777777" w:rsidTr="008E4FA1">
        <w:trPr>
          <w:jc w:val="center"/>
        </w:trPr>
        <w:tc>
          <w:tcPr>
            <w:tcW w:w="1530" w:type="dxa"/>
            <w:vAlign w:val="center"/>
          </w:tcPr>
          <w:p w14:paraId="3D435252" w14:textId="77777777" w:rsidR="00A3754F" w:rsidRPr="00DB424F" w:rsidRDefault="00A3754F" w:rsidP="00A3754F">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5AB9EEE7" w14:textId="3F1E5DB7" w:rsidR="00A3754F" w:rsidRPr="00A51421" w:rsidRDefault="00A3754F" w:rsidP="00A3754F">
            <w:pPr>
              <w:pStyle w:val="23"/>
              <w:widowControl w:val="0"/>
              <w:spacing w:after="120" w:line="240" w:lineRule="auto"/>
              <w:ind w:firstLine="0"/>
              <w:jc w:val="left"/>
              <w:rPr>
                <w:rFonts w:ascii="Times New Roman" w:hAnsi="Times New Roman"/>
                <w:sz w:val="16"/>
                <w:szCs w:val="16"/>
              </w:rPr>
            </w:pPr>
            <w:r>
              <w:rPr>
                <w:rFonts w:asciiTheme="minorHAnsi" w:hAnsiTheme="minorHAnsi" w:cstheme="minorHAnsi"/>
                <w:lang w:val="en-AU"/>
              </w:rPr>
              <w:t>41250</w:t>
            </w:r>
          </w:p>
        </w:tc>
        <w:tc>
          <w:tcPr>
            <w:tcW w:w="5396" w:type="dxa"/>
          </w:tcPr>
          <w:p w14:paraId="2A0EE8F7" w14:textId="26C979E0" w:rsidR="00A3754F" w:rsidRPr="00DB424F" w:rsidRDefault="00A3754F" w:rsidP="00A3754F">
            <w:pPr>
              <w:pStyle w:val="23"/>
              <w:widowControl w:val="0"/>
              <w:spacing w:after="120" w:line="240" w:lineRule="auto"/>
              <w:ind w:firstLine="0"/>
              <w:jc w:val="left"/>
              <w:rPr>
                <w:rFonts w:asciiTheme="majorHAnsi" w:hAnsiTheme="majorHAnsi"/>
                <w:b/>
                <w:bCs/>
                <w:i/>
                <w:iCs/>
              </w:rPr>
            </w:pPr>
            <w:r w:rsidRPr="00536C27">
              <w:rPr>
                <w:rFonts w:ascii="Cambria" w:hAnsi="Cambria" w:cs="Cambria"/>
                <w:sz w:val="16"/>
                <w:szCs w:val="16"/>
              </w:rPr>
              <w:t>Рафинированное</w:t>
            </w:r>
            <w:r w:rsidRPr="00536C27">
              <w:rPr>
                <w:sz w:val="16"/>
                <w:szCs w:val="16"/>
              </w:rPr>
              <w:t xml:space="preserve"> </w:t>
            </w:r>
            <w:r w:rsidRPr="00536C27">
              <w:rPr>
                <w:rFonts w:ascii="Cambria" w:hAnsi="Cambria" w:cs="Cambria"/>
                <w:sz w:val="16"/>
                <w:szCs w:val="16"/>
              </w:rPr>
              <w:t>подсолнечное</w:t>
            </w:r>
            <w:r w:rsidRPr="00536C27">
              <w:rPr>
                <w:sz w:val="16"/>
                <w:szCs w:val="16"/>
              </w:rPr>
              <w:t xml:space="preserve"> </w:t>
            </w:r>
            <w:r w:rsidRPr="00536C27">
              <w:rPr>
                <w:rFonts w:ascii="Cambria" w:hAnsi="Cambria" w:cs="Cambria"/>
                <w:sz w:val="16"/>
                <w:szCs w:val="16"/>
              </w:rPr>
              <w:t>масло</w:t>
            </w:r>
          </w:p>
        </w:tc>
      </w:tr>
      <w:tr w:rsidR="00A3754F" w:rsidRPr="00DB424F" w14:paraId="0613CF99" w14:textId="77777777" w:rsidTr="008E4FA1">
        <w:trPr>
          <w:jc w:val="center"/>
        </w:trPr>
        <w:tc>
          <w:tcPr>
            <w:tcW w:w="1530" w:type="dxa"/>
            <w:vAlign w:val="center"/>
          </w:tcPr>
          <w:p w14:paraId="7D38FB30" w14:textId="77777777" w:rsidR="00A3754F" w:rsidRPr="00DB424F" w:rsidRDefault="00A3754F" w:rsidP="00A3754F">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0E09636A" w14:textId="0AFE17B7" w:rsidR="00A3754F" w:rsidRPr="00A51421" w:rsidRDefault="00A3754F" w:rsidP="00A3754F">
            <w:pPr>
              <w:pStyle w:val="23"/>
              <w:widowControl w:val="0"/>
              <w:spacing w:after="120" w:line="240" w:lineRule="auto"/>
              <w:ind w:firstLine="0"/>
              <w:jc w:val="left"/>
              <w:rPr>
                <w:rFonts w:ascii="Times New Roman" w:hAnsi="Times New Roman"/>
                <w:sz w:val="16"/>
                <w:szCs w:val="16"/>
              </w:rPr>
            </w:pPr>
            <w:r>
              <w:rPr>
                <w:rFonts w:asciiTheme="minorHAnsi" w:hAnsiTheme="minorHAnsi" w:cstheme="minorHAnsi"/>
                <w:lang w:val="en-AU"/>
              </w:rPr>
              <w:t>40800</w:t>
            </w:r>
          </w:p>
        </w:tc>
        <w:tc>
          <w:tcPr>
            <w:tcW w:w="5396" w:type="dxa"/>
          </w:tcPr>
          <w:p w14:paraId="1937A078" w14:textId="1A5552BB" w:rsidR="00A3754F" w:rsidRPr="00DB424F" w:rsidRDefault="00A3754F" w:rsidP="00A3754F">
            <w:pPr>
              <w:pStyle w:val="23"/>
              <w:widowControl w:val="0"/>
              <w:spacing w:after="120" w:line="240" w:lineRule="auto"/>
              <w:ind w:firstLine="0"/>
              <w:jc w:val="left"/>
              <w:rPr>
                <w:rFonts w:asciiTheme="majorHAnsi" w:hAnsiTheme="majorHAnsi"/>
                <w:b/>
                <w:bCs/>
                <w:i/>
                <w:iCs/>
              </w:rPr>
            </w:pPr>
            <w:r w:rsidRPr="00536C27">
              <w:rPr>
                <w:rFonts w:ascii="Cambria" w:hAnsi="Cambria" w:cs="Cambria"/>
                <w:sz w:val="16"/>
                <w:szCs w:val="16"/>
              </w:rPr>
              <w:t>Рис</w:t>
            </w:r>
          </w:p>
        </w:tc>
      </w:tr>
      <w:tr w:rsidR="00A3754F" w:rsidRPr="00DB424F" w14:paraId="58767DFA" w14:textId="77777777" w:rsidTr="008E4FA1">
        <w:trPr>
          <w:jc w:val="center"/>
        </w:trPr>
        <w:tc>
          <w:tcPr>
            <w:tcW w:w="1530" w:type="dxa"/>
            <w:vAlign w:val="center"/>
          </w:tcPr>
          <w:p w14:paraId="410FD64E" w14:textId="77777777" w:rsidR="00A3754F" w:rsidRPr="00DB424F" w:rsidRDefault="00A3754F" w:rsidP="00A3754F">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179D513E" w14:textId="50E07FFA" w:rsidR="00A3754F" w:rsidRPr="00A51421" w:rsidRDefault="00A3754F" w:rsidP="00A3754F">
            <w:pPr>
              <w:pStyle w:val="23"/>
              <w:widowControl w:val="0"/>
              <w:spacing w:after="120" w:line="240" w:lineRule="auto"/>
              <w:ind w:firstLine="0"/>
              <w:jc w:val="left"/>
              <w:rPr>
                <w:rFonts w:ascii="Times New Roman" w:hAnsi="Times New Roman"/>
                <w:sz w:val="16"/>
                <w:szCs w:val="16"/>
              </w:rPr>
            </w:pPr>
            <w:r>
              <w:rPr>
                <w:rFonts w:asciiTheme="minorHAnsi" w:hAnsiTheme="minorHAnsi" w:cstheme="minorHAnsi"/>
                <w:lang w:val="en-AU"/>
              </w:rPr>
              <w:t>13860</w:t>
            </w:r>
          </w:p>
        </w:tc>
        <w:tc>
          <w:tcPr>
            <w:tcW w:w="5396" w:type="dxa"/>
          </w:tcPr>
          <w:p w14:paraId="09428860" w14:textId="565386EE" w:rsidR="00A3754F" w:rsidRPr="00DB424F" w:rsidRDefault="00A3754F" w:rsidP="00A3754F">
            <w:pPr>
              <w:pStyle w:val="23"/>
              <w:widowControl w:val="0"/>
              <w:spacing w:after="120" w:line="240" w:lineRule="auto"/>
              <w:ind w:firstLine="0"/>
              <w:jc w:val="left"/>
              <w:rPr>
                <w:rFonts w:asciiTheme="majorHAnsi" w:hAnsiTheme="majorHAnsi"/>
                <w:b/>
                <w:bCs/>
                <w:i/>
                <w:iCs/>
              </w:rPr>
            </w:pPr>
            <w:r w:rsidRPr="00536C27">
              <w:rPr>
                <w:rFonts w:ascii="Cambria" w:hAnsi="Cambria" w:cs="Cambria"/>
                <w:sz w:val="16"/>
                <w:szCs w:val="16"/>
              </w:rPr>
              <w:t>Морковь</w:t>
            </w:r>
          </w:p>
        </w:tc>
      </w:tr>
      <w:tr w:rsidR="00A3754F" w:rsidRPr="00DB424F" w14:paraId="27041175" w14:textId="77777777" w:rsidTr="008E4FA1">
        <w:trPr>
          <w:jc w:val="center"/>
        </w:trPr>
        <w:tc>
          <w:tcPr>
            <w:tcW w:w="1530" w:type="dxa"/>
            <w:vAlign w:val="center"/>
          </w:tcPr>
          <w:p w14:paraId="5FB37B91" w14:textId="77777777" w:rsidR="00A3754F" w:rsidRPr="00DB424F" w:rsidRDefault="00A3754F" w:rsidP="00A3754F">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03984A6A" w14:textId="4F9A7203" w:rsidR="00A3754F" w:rsidRPr="00A51421" w:rsidRDefault="00A3754F" w:rsidP="00A3754F">
            <w:pPr>
              <w:pStyle w:val="23"/>
              <w:widowControl w:val="0"/>
              <w:spacing w:after="120" w:line="240" w:lineRule="auto"/>
              <w:ind w:firstLine="0"/>
              <w:jc w:val="left"/>
              <w:rPr>
                <w:rFonts w:ascii="Times New Roman" w:hAnsi="Times New Roman"/>
                <w:sz w:val="16"/>
                <w:szCs w:val="16"/>
              </w:rPr>
            </w:pPr>
            <w:r>
              <w:rPr>
                <w:rFonts w:asciiTheme="minorHAnsi" w:hAnsiTheme="minorHAnsi" w:cstheme="minorHAnsi"/>
                <w:lang w:val="en-AU"/>
              </w:rPr>
              <w:t>31130</w:t>
            </w:r>
          </w:p>
        </w:tc>
        <w:tc>
          <w:tcPr>
            <w:tcW w:w="5396" w:type="dxa"/>
          </w:tcPr>
          <w:p w14:paraId="046B64BB" w14:textId="5D6C3EBD" w:rsidR="00A3754F" w:rsidRPr="00DB424F" w:rsidRDefault="00A3754F" w:rsidP="00A3754F">
            <w:pPr>
              <w:pStyle w:val="23"/>
              <w:widowControl w:val="0"/>
              <w:spacing w:after="120" w:line="240" w:lineRule="auto"/>
              <w:ind w:firstLine="0"/>
              <w:jc w:val="left"/>
              <w:rPr>
                <w:rFonts w:asciiTheme="majorHAnsi" w:hAnsiTheme="majorHAnsi"/>
                <w:b/>
                <w:bCs/>
                <w:i/>
                <w:iCs/>
              </w:rPr>
            </w:pPr>
            <w:r w:rsidRPr="00536C27">
              <w:rPr>
                <w:rFonts w:ascii="Cambria" w:hAnsi="Cambria" w:cs="Cambria"/>
                <w:sz w:val="16"/>
                <w:szCs w:val="16"/>
              </w:rPr>
              <w:t>Фасоль</w:t>
            </w:r>
          </w:p>
        </w:tc>
      </w:tr>
      <w:tr w:rsidR="00A3754F" w:rsidRPr="00DB424F" w14:paraId="3B95EE59" w14:textId="77777777" w:rsidTr="008E4FA1">
        <w:trPr>
          <w:jc w:val="center"/>
        </w:trPr>
        <w:tc>
          <w:tcPr>
            <w:tcW w:w="1530" w:type="dxa"/>
            <w:vAlign w:val="center"/>
          </w:tcPr>
          <w:p w14:paraId="621E7FD5" w14:textId="77777777" w:rsidR="00A3754F" w:rsidRPr="00DB424F" w:rsidRDefault="00A3754F" w:rsidP="00A3754F">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471AEF69" w14:textId="7314AEE9" w:rsidR="00A3754F" w:rsidRPr="00A51421" w:rsidRDefault="00A3754F" w:rsidP="00A3754F">
            <w:pPr>
              <w:pStyle w:val="23"/>
              <w:widowControl w:val="0"/>
              <w:spacing w:after="120" w:line="240" w:lineRule="auto"/>
              <w:ind w:firstLine="0"/>
              <w:jc w:val="left"/>
              <w:rPr>
                <w:rFonts w:ascii="Times New Roman" w:hAnsi="Times New Roman"/>
                <w:sz w:val="16"/>
                <w:szCs w:val="16"/>
              </w:rPr>
            </w:pPr>
            <w:r>
              <w:rPr>
                <w:rFonts w:asciiTheme="minorHAnsi" w:hAnsiTheme="minorHAnsi" w:cstheme="minorHAnsi"/>
                <w:lang w:val="en-AU"/>
              </w:rPr>
              <w:t>85050</w:t>
            </w:r>
          </w:p>
        </w:tc>
        <w:tc>
          <w:tcPr>
            <w:tcW w:w="5396" w:type="dxa"/>
          </w:tcPr>
          <w:p w14:paraId="6F5F7199" w14:textId="1CAFB02E" w:rsidR="00A3754F" w:rsidRPr="00DB424F" w:rsidRDefault="00A3754F" w:rsidP="00A3754F">
            <w:pPr>
              <w:pStyle w:val="23"/>
              <w:widowControl w:val="0"/>
              <w:spacing w:after="120" w:line="240" w:lineRule="auto"/>
              <w:ind w:firstLine="0"/>
              <w:jc w:val="left"/>
              <w:rPr>
                <w:rFonts w:asciiTheme="majorHAnsi" w:hAnsiTheme="majorHAnsi"/>
                <w:b/>
                <w:bCs/>
                <w:i/>
                <w:iCs/>
              </w:rPr>
            </w:pPr>
            <w:r w:rsidRPr="00536C27">
              <w:rPr>
                <w:rFonts w:ascii="Cambria" w:hAnsi="Cambria" w:cs="Cambria"/>
                <w:sz w:val="16"/>
                <w:szCs w:val="16"/>
              </w:rPr>
              <w:t>Яблоко</w:t>
            </w:r>
          </w:p>
        </w:tc>
      </w:tr>
      <w:tr w:rsidR="00A3754F" w:rsidRPr="00DB424F" w14:paraId="6A4DABBF" w14:textId="77777777" w:rsidTr="008E4FA1">
        <w:trPr>
          <w:jc w:val="center"/>
        </w:trPr>
        <w:tc>
          <w:tcPr>
            <w:tcW w:w="1530" w:type="dxa"/>
            <w:vAlign w:val="center"/>
          </w:tcPr>
          <w:p w14:paraId="01E5983D" w14:textId="77777777" w:rsidR="00A3754F" w:rsidRPr="00DB424F" w:rsidRDefault="00A3754F" w:rsidP="00A3754F">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600E0FB6" w14:textId="7B8707F8" w:rsidR="00A3754F" w:rsidRPr="00A51421" w:rsidRDefault="00A3754F" w:rsidP="00A3754F">
            <w:pPr>
              <w:pStyle w:val="23"/>
              <w:widowControl w:val="0"/>
              <w:spacing w:after="120" w:line="240" w:lineRule="auto"/>
              <w:ind w:firstLine="0"/>
              <w:jc w:val="left"/>
              <w:rPr>
                <w:rFonts w:ascii="Times New Roman" w:hAnsi="Times New Roman"/>
                <w:sz w:val="16"/>
                <w:szCs w:val="16"/>
              </w:rPr>
            </w:pPr>
            <w:r>
              <w:rPr>
                <w:rFonts w:asciiTheme="minorHAnsi" w:hAnsiTheme="minorHAnsi" w:cstheme="minorHAnsi"/>
                <w:lang w:val="en-AU"/>
              </w:rPr>
              <w:t>28920</w:t>
            </w:r>
          </w:p>
        </w:tc>
        <w:tc>
          <w:tcPr>
            <w:tcW w:w="5396" w:type="dxa"/>
          </w:tcPr>
          <w:p w14:paraId="167D91C3" w14:textId="1B068E2F" w:rsidR="00A3754F" w:rsidRPr="00DB424F" w:rsidRDefault="00A3754F" w:rsidP="00A3754F">
            <w:pPr>
              <w:pStyle w:val="23"/>
              <w:widowControl w:val="0"/>
              <w:spacing w:after="120" w:line="240" w:lineRule="auto"/>
              <w:ind w:firstLine="0"/>
              <w:jc w:val="left"/>
              <w:rPr>
                <w:rFonts w:asciiTheme="majorHAnsi" w:hAnsiTheme="majorHAnsi"/>
                <w:b/>
                <w:bCs/>
                <w:i/>
                <w:iCs/>
              </w:rPr>
            </w:pPr>
            <w:r w:rsidRPr="00536C27">
              <w:rPr>
                <w:rFonts w:ascii="Cambria" w:hAnsi="Cambria" w:cs="Cambria"/>
                <w:sz w:val="16"/>
                <w:szCs w:val="16"/>
              </w:rPr>
              <w:t>Капуста</w:t>
            </w:r>
          </w:p>
        </w:tc>
      </w:tr>
      <w:tr w:rsidR="00A3754F" w:rsidRPr="00DB424F" w14:paraId="6B8D0599" w14:textId="77777777" w:rsidTr="008E4FA1">
        <w:trPr>
          <w:jc w:val="center"/>
        </w:trPr>
        <w:tc>
          <w:tcPr>
            <w:tcW w:w="1530" w:type="dxa"/>
            <w:vAlign w:val="center"/>
          </w:tcPr>
          <w:p w14:paraId="40C2AA49" w14:textId="77777777" w:rsidR="00A3754F" w:rsidRPr="00DB424F" w:rsidRDefault="00A3754F" w:rsidP="00A3754F">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070B7B94" w14:textId="0649A185" w:rsidR="00A3754F" w:rsidRPr="00A51421" w:rsidRDefault="00A3754F" w:rsidP="00A3754F">
            <w:pPr>
              <w:pStyle w:val="23"/>
              <w:widowControl w:val="0"/>
              <w:spacing w:after="120" w:line="240" w:lineRule="auto"/>
              <w:ind w:firstLine="0"/>
              <w:jc w:val="left"/>
              <w:rPr>
                <w:rFonts w:ascii="Times New Roman" w:hAnsi="Times New Roman"/>
                <w:sz w:val="16"/>
                <w:szCs w:val="16"/>
              </w:rPr>
            </w:pPr>
            <w:r>
              <w:rPr>
                <w:rFonts w:asciiTheme="minorHAnsi" w:hAnsiTheme="minorHAnsi" w:cstheme="minorHAnsi"/>
                <w:lang w:val="en-AU"/>
              </w:rPr>
              <w:t>7650</w:t>
            </w:r>
          </w:p>
        </w:tc>
        <w:tc>
          <w:tcPr>
            <w:tcW w:w="5396" w:type="dxa"/>
          </w:tcPr>
          <w:p w14:paraId="5E909410" w14:textId="658960C3" w:rsidR="00A3754F" w:rsidRPr="00DB424F" w:rsidRDefault="00A3754F" w:rsidP="00A3754F">
            <w:pPr>
              <w:pStyle w:val="23"/>
              <w:widowControl w:val="0"/>
              <w:spacing w:after="120" w:line="240" w:lineRule="auto"/>
              <w:ind w:firstLine="0"/>
              <w:jc w:val="left"/>
              <w:rPr>
                <w:rFonts w:asciiTheme="majorHAnsi" w:hAnsiTheme="majorHAnsi"/>
                <w:b/>
                <w:bCs/>
                <w:i/>
                <w:iCs/>
              </w:rPr>
            </w:pPr>
            <w:r w:rsidRPr="00536C27">
              <w:rPr>
                <w:rFonts w:ascii="Cambria" w:hAnsi="Cambria" w:cs="Cambria"/>
                <w:sz w:val="16"/>
                <w:szCs w:val="16"/>
              </w:rPr>
              <w:t>Фасоль</w:t>
            </w:r>
          </w:p>
        </w:tc>
      </w:tr>
      <w:tr w:rsidR="00A3754F" w:rsidRPr="00DB424F" w14:paraId="47A25AA2" w14:textId="77777777" w:rsidTr="008E4FA1">
        <w:trPr>
          <w:jc w:val="center"/>
        </w:trPr>
        <w:tc>
          <w:tcPr>
            <w:tcW w:w="1530" w:type="dxa"/>
            <w:vAlign w:val="center"/>
          </w:tcPr>
          <w:p w14:paraId="1C1CABFB" w14:textId="77777777" w:rsidR="00A3754F" w:rsidRPr="00DB424F" w:rsidRDefault="00A3754F" w:rsidP="00A3754F">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12FE7728" w14:textId="51C6187F" w:rsidR="00A3754F" w:rsidRPr="00A51421" w:rsidRDefault="00A3754F" w:rsidP="00A3754F">
            <w:pPr>
              <w:pStyle w:val="23"/>
              <w:widowControl w:val="0"/>
              <w:spacing w:after="120" w:line="240" w:lineRule="auto"/>
              <w:ind w:firstLine="0"/>
              <w:jc w:val="left"/>
              <w:rPr>
                <w:rFonts w:ascii="Times New Roman" w:hAnsi="Times New Roman"/>
                <w:sz w:val="16"/>
                <w:szCs w:val="16"/>
              </w:rPr>
            </w:pPr>
            <w:r>
              <w:rPr>
                <w:rFonts w:asciiTheme="minorHAnsi" w:hAnsiTheme="minorHAnsi" w:cstheme="minorHAnsi"/>
                <w:lang w:val="en-AU"/>
              </w:rPr>
              <w:t>16950</w:t>
            </w:r>
          </w:p>
        </w:tc>
        <w:tc>
          <w:tcPr>
            <w:tcW w:w="5396" w:type="dxa"/>
          </w:tcPr>
          <w:p w14:paraId="472DEB22" w14:textId="625201D0" w:rsidR="00A3754F" w:rsidRPr="00DB424F" w:rsidRDefault="00A3754F" w:rsidP="00A3754F">
            <w:pPr>
              <w:pStyle w:val="23"/>
              <w:widowControl w:val="0"/>
              <w:spacing w:after="120" w:line="240" w:lineRule="auto"/>
              <w:ind w:firstLine="0"/>
              <w:jc w:val="left"/>
              <w:rPr>
                <w:rFonts w:asciiTheme="majorHAnsi" w:hAnsiTheme="majorHAnsi"/>
                <w:b/>
                <w:bCs/>
                <w:i/>
                <w:iCs/>
              </w:rPr>
            </w:pPr>
            <w:r w:rsidRPr="00536C27">
              <w:rPr>
                <w:rFonts w:ascii="Cambria" w:hAnsi="Cambria" w:cs="Cambria"/>
                <w:sz w:val="16"/>
                <w:szCs w:val="16"/>
              </w:rPr>
              <w:t>Картофель</w:t>
            </w:r>
          </w:p>
        </w:tc>
      </w:tr>
      <w:tr w:rsidR="00A3754F" w:rsidRPr="00DB424F" w14:paraId="348611BD" w14:textId="77777777" w:rsidTr="008277AC">
        <w:trPr>
          <w:jc w:val="center"/>
        </w:trPr>
        <w:tc>
          <w:tcPr>
            <w:tcW w:w="1530" w:type="dxa"/>
            <w:vAlign w:val="center"/>
          </w:tcPr>
          <w:p w14:paraId="044D4F33" w14:textId="77777777" w:rsidR="00A3754F" w:rsidRPr="00DB424F" w:rsidRDefault="00A3754F" w:rsidP="00A3754F">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center"/>
          </w:tcPr>
          <w:p w14:paraId="24E40995" w14:textId="37A6AE48" w:rsidR="00A3754F" w:rsidRPr="00A51421" w:rsidRDefault="00A3754F" w:rsidP="00A3754F">
            <w:pPr>
              <w:pStyle w:val="23"/>
              <w:widowControl w:val="0"/>
              <w:spacing w:after="120" w:line="240" w:lineRule="auto"/>
              <w:ind w:firstLine="0"/>
              <w:jc w:val="left"/>
              <w:rPr>
                <w:rFonts w:ascii="Times New Roman" w:hAnsi="Times New Roman"/>
                <w:sz w:val="16"/>
                <w:szCs w:val="16"/>
              </w:rPr>
            </w:pPr>
            <w:r>
              <w:rPr>
                <w:rFonts w:asciiTheme="minorHAnsi" w:hAnsiTheme="minorHAnsi" w:cstheme="minorHAnsi"/>
                <w:lang w:val="en-AU"/>
              </w:rPr>
              <w:t>141750</w:t>
            </w:r>
          </w:p>
        </w:tc>
        <w:tc>
          <w:tcPr>
            <w:tcW w:w="5396" w:type="dxa"/>
          </w:tcPr>
          <w:p w14:paraId="5B50597E" w14:textId="7F1C74C1" w:rsidR="00A3754F" w:rsidRPr="00DB424F" w:rsidRDefault="00A3754F" w:rsidP="00A3754F">
            <w:pPr>
              <w:pStyle w:val="23"/>
              <w:widowControl w:val="0"/>
              <w:spacing w:after="120" w:line="240" w:lineRule="auto"/>
              <w:ind w:firstLine="0"/>
              <w:jc w:val="left"/>
              <w:rPr>
                <w:rFonts w:asciiTheme="majorHAnsi" w:hAnsiTheme="majorHAnsi"/>
                <w:b/>
                <w:bCs/>
                <w:i/>
                <w:iCs/>
              </w:rPr>
            </w:pPr>
            <w:r w:rsidRPr="00536C27">
              <w:rPr>
                <w:rFonts w:ascii="Cambria" w:hAnsi="Cambria" w:cs="Cambria"/>
                <w:sz w:val="16"/>
                <w:szCs w:val="16"/>
              </w:rPr>
              <w:t>Курица</w:t>
            </w:r>
            <w:r w:rsidRPr="00536C27">
              <w:rPr>
                <w:sz w:val="16"/>
                <w:szCs w:val="16"/>
              </w:rPr>
              <w:t xml:space="preserve">, </w:t>
            </w:r>
            <w:r w:rsidRPr="00536C27">
              <w:rPr>
                <w:rFonts w:ascii="Cambria" w:hAnsi="Cambria" w:cs="Cambria"/>
                <w:sz w:val="16"/>
                <w:szCs w:val="16"/>
              </w:rPr>
              <w:t>охлажденная</w:t>
            </w:r>
            <w:r w:rsidRPr="00536C27">
              <w:rPr>
                <w:sz w:val="16"/>
                <w:szCs w:val="16"/>
              </w:rPr>
              <w:t>/</w:t>
            </w:r>
            <w:r w:rsidRPr="00536C27">
              <w:rPr>
                <w:rFonts w:ascii="Cambria" w:hAnsi="Cambria" w:cs="Cambria"/>
                <w:sz w:val="16"/>
                <w:szCs w:val="16"/>
              </w:rPr>
              <w:t>грудка</w:t>
            </w:r>
          </w:p>
        </w:tc>
      </w:tr>
      <w:tr w:rsidR="00A3754F" w:rsidRPr="00DB424F" w14:paraId="7003A87B" w14:textId="77777777" w:rsidTr="008E4FA1">
        <w:trPr>
          <w:jc w:val="center"/>
        </w:trPr>
        <w:tc>
          <w:tcPr>
            <w:tcW w:w="1530" w:type="dxa"/>
            <w:vAlign w:val="center"/>
          </w:tcPr>
          <w:p w14:paraId="166346C5" w14:textId="77777777" w:rsidR="00A3754F" w:rsidRPr="00DB424F" w:rsidRDefault="00A3754F" w:rsidP="00A3754F">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799EB580" w14:textId="1078DA73" w:rsidR="00A3754F" w:rsidRPr="00A51421" w:rsidRDefault="00A3754F" w:rsidP="00A3754F">
            <w:pPr>
              <w:pStyle w:val="23"/>
              <w:widowControl w:val="0"/>
              <w:spacing w:after="120" w:line="240" w:lineRule="auto"/>
              <w:ind w:firstLine="0"/>
              <w:jc w:val="left"/>
              <w:rPr>
                <w:rFonts w:ascii="Times New Roman" w:hAnsi="Times New Roman"/>
                <w:sz w:val="16"/>
                <w:szCs w:val="16"/>
              </w:rPr>
            </w:pPr>
            <w:r>
              <w:rPr>
                <w:rFonts w:asciiTheme="minorHAnsi" w:hAnsiTheme="minorHAnsi" w:cstheme="minorHAnsi"/>
                <w:lang w:val="en-AU"/>
              </w:rPr>
              <w:t>22680</w:t>
            </w:r>
          </w:p>
        </w:tc>
        <w:tc>
          <w:tcPr>
            <w:tcW w:w="5396" w:type="dxa"/>
          </w:tcPr>
          <w:p w14:paraId="58A5E9B5" w14:textId="01B81B69" w:rsidR="00A3754F" w:rsidRPr="00DB424F" w:rsidRDefault="00A3754F" w:rsidP="00A3754F">
            <w:pPr>
              <w:pStyle w:val="23"/>
              <w:widowControl w:val="0"/>
              <w:spacing w:after="120" w:line="240" w:lineRule="auto"/>
              <w:ind w:firstLine="0"/>
              <w:jc w:val="left"/>
              <w:rPr>
                <w:rFonts w:asciiTheme="majorHAnsi" w:hAnsiTheme="majorHAnsi"/>
                <w:b/>
                <w:bCs/>
                <w:i/>
                <w:iCs/>
              </w:rPr>
            </w:pPr>
            <w:r w:rsidRPr="00536C27">
              <w:rPr>
                <w:rFonts w:ascii="Cambria" w:hAnsi="Cambria" w:cs="Cambria"/>
                <w:sz w:val="16"/>
                <w:szCs w:val="16"/>
              </w:rPr>
              <w:t>Гречка</w:t>
            </w:r>
          </w:p>
        </w:tc>
      </w:tr>
      <w:tr w:rsidR="00A3754F" w:rsidRPr="00DB424F" w14:paraId="2E93D148" w14:textId="77777777" w:rsidTr="008E4FA1">
        <w:trPr>
          <w:jc w:val="center"/>
        </w:trPr>
        <w:tc>
          <w:tcPr>
            <w:tcW w:w="1530" w:type="dxa"/>
            <w:vAlign w:val="center"/>
          </w:tcPr>
          <w:p w14:paraId="57636DD2" w14:textId="77777777" w:rsidR="00A3754F" w:rsidRPr="00DB424F" w:rsidRDefault="00A3754F" w:rsidP="00A3754F">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1C78E3F0" w14:textId="07611C89" w:rsidR="00A3754F" w:rsidRPr="00A51421" w:rsidRDefault="00A3754F" w:rsidP="00A3754F">
            <w:pPr>
              <w:pStyle w:val="23"/>
              <w:widowControl w:val="0"/>
              <w:spacing w:after="120" w:line="240" w:lineRule="auto"/>
              <w:ind w:firstLine="0"/>
              <w:jc w:val="left"/>
              <w:rPr>
                <w:rFonts w:ascii="Times New Roman" w:hAnsi="Times New Roman"/>
                <w:sz w:val="16"/>
                <w:szCs w:val="16"/>
              </w:rPr>
            </w:pPr>
            <w:r>
              <w:rPr>
                <w:rFonts w:asciiTheme="minorHAnsi" w:hAnsiTheme="minorHAnsi" w:cstheme="minorHAnsi"/>
                <w:lang w:val="en-AU"/>
              </w:rPr>
              <w:t>79380</w:t>
            </w:r>
          </w:p>
        </w:tc>
        <w:tc>
          <w:tcPr>
            <w:tcW w:w="5396" w:type="dxa"/>
          </w:tcPr>
          <w:p w14:paraId="64CD2F13" w14:textId="0F003209" w:rsidR="00A3754F" w:rsidRPr="00DB424F" w:rsidRDefault="00A3754F" w:rsidP="00A3754F">
            <w:pPr>
              <w:pStyle w:val="23"/>
              <w:widowControl w:val="0"/>
              <w:spacing w:after="120" w:line="240" w:lineRule="auto"/>
              <w:ind w:firstLine="0"/>
              <w:jc w:val="left"/>
              <w:rPr>
                <w:rFonts w:asciiTheme="majorHAnsi" w:hAnsiTheme="majorHAnsi"/>
                <w:b/>
                <w:bCs/>
                <w:i/>
                <w:iCs/>
              </w:rPr>
            </w:pPr>
            <w:r w:rsidRPr="00536C27">
              <w:rPr>
                <w:rFonts w:ascii="Cambria" w:hAnsi="Cambria" w:cs="Cambria"/>
                <w:sz w:val="16"/>
                <w:szCs w:val="16"/>
              </w:rPr>
              <w:t>Яйца</w:t>
            </w:r>
          </w:p>
        </w:tc>
      </w:tr>
      <w:tr w:rsidR="00A3754F" w:rsidRPr="00DB424F" w14:paraId="7F0C9F82" w14:textId="77777777" w:rsidTr="008E4FA1">
        <w:trPr>
          <w:jc w:val="center"/>
        </w:trPr>
        <w:tc>
          <w:tcPr>
            <w:tcW w:w="1530" w:type="dxa"/>
            <w:vAlign w:val="center"/>
          </w:tcPr>
          <w:p w14:paraId="77D087C7" w14:textId="77777777" w:rsidR="00A3754F" w:rsidRPr="00DB424F" w:rsidRDefault="00A3754F" w:rsidP="00A3754F">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15F5C838" w14:textId="3390746F" w:rsidR="00A3754F" w:rsidRPr="00A51421" w:rsidRDefault="00A3754F" w:rsidP="00A3754F">
            <w:pPr>
              <w:pStyle w:val="23"/>
              <w:widowControl w:val="0"/>
              <w:spacing w:after="120" w:line="240" w:lineRule="auto"/>
              <w:ind w:firstLine="0"/>
              <w:jc w:val="left"/>
              <w:rPr>
                <w:rFonts w:ascii="Times New Roman" w:hAnsi="Times New Roman"/>
                <w:sz w:val="16"/>
                <w:szCs w:val="16"/>
              </w:rPr>
            </w:pPr>
            <w:r>
              <w:rPr>
                <w:rFonts w:asciiTheme="minorHAnsi" w:hAnsiTheme="minorHAnsi" w:cstheme="minorHAnsi"/>
                <w:lang w:val="en-AU"/>
              </w:rPr>
              <w:t>18140</w:t>
            </w:r>
          </w:p>
        </w:tc>
        <w:tc>
          <w:tcPr>
            <w:tcW w:w="5396" w:type="dxa"/>
          </w:tcPr>
          <w:p w14:paraId="110EC79D" w14:textId="158C412A" w:rsidR="00A3754F" w:rsidRPr="00DB424F" w:rsidRDefault="00A3754F" w:rsidP="00A3754F">
            <w:pPr>
              <w:pStyle w:val="23"/>
              <w:widowControl w:val="0"/>
              <w:spacing w:after="120" w:line="240" w:lineRule="auto"/>
              <w:ind w:firstLine="0"/>
              <w:jc w:val="left"/>
              <w:rPr>
                <w:rFonts w:asciiTheme="majorHAnsi" w:hAnsiTheme="majorHAnsi"/>
                <w:b/>
                <w:bCs/>
                <w:i/>
                <w:iCs/>
              </w:rPr>
            </w:pPr>
            <w:r w:rsidRPr="00536C27">
              <w:rPr>
                <w:rFonts w:ascii="Cambria" w:hAnsi="Cambria" w:cs="Cambria"/>
                <w:sz w:val="16"/>
                <w:szCs w:val="16"/>
              </w:rPr>
              <w:t>Макароны</w:t>
            </w:r>
          </w:p>
        </w:tc>
      </w:tr>
      <w:tr w:rsidR="00A3754F" w:rsidRPr="00DB424F" w14:paraId="076F5A95" w14:textId="77777777" w:rsidTr="008E4FA1">
        <w:trPr>
          <w:jc w:val="center"/>
        </w:trPr>
        <w:tc>
          <w:tcPr>
            <w:tcW w:w="1530" w:type="dxa"/>
            <w:vAlign w:val="center"/>
          </w:tcPr>
          <w:p w14:paraId="22503763" w14:textId="77777777" w:rsidR="00A3754F" w:rsidRPr="00DB424F" w:rsidRDefault="00A3754F" w:rsidP="00A3754F">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7A699FDC" w14:textId="47CF96CC" w:rsidR="00A3754F" w:rsidRPr="00A51421" w:rsidRDefault="00A3754F" w:rsidP="00A3754F">
            <w:pPr>
              <w:pStyle w:val="23"/>
              <w:widowControl w:val="0"/>
              <w:spacing w:after="120" w:line="240" w:lineRule="auto"/>
              <w:ind w:firstLine="0"/>
              <w:jc w:val="left"/>
              <w:rPr>
                <w:rFonts w:ascii="Times New Roman" w:hAnsi="Times New Roman"/>
                <w:sz w:val="16"/>
                <w:szCs w:val="16"/>
              </w:rPr>
            </w:pPr>
            <w:r>
              <w:rPr>
                <w:rFonts w:asciiTheme="minorHAnsi" w:hAnsiTheme="minorHAnsi" w:cstheme="minorHAnsi"/>
                <w:lang w:val="en-AU"/>
              </w:rPr>
              <w:t>11360</w:t>
            </w:r>
          </w:p>
        </w:tc>
        <w:tc>
          <w:tcPr>
            <w:tcW w:w="5396" w:type="dxa"/>
          </w:tcPr>
          <w:p w14:paraId="4126C564" w14:textId="40ACB416" w:rsidR="00A3754F" w:rsidRPr="00DB424F" w:rsidRDefault="00A3754F" w:rsidP="00A3754F">
            <w:pPr>
              <w:pStyle w:val="23"/>
              <w:widowControl w:val="0"/>
              <w:spacing w:after="120" w:line="240" w:lineRule="auto"/>
              <w:ind w:firstLine="0"/>
              <w:jc w:val="left"/>
              <w:rPr>
                <w:rFonts w:asciiTheme="majorHAnsi" w:hAnsiTheme="majorHAnsi"/>
                <w:b/>
                <w:bCs/>
                <w:i/>
                <w:iCs/>
              </w:rPr>
            </w:pPr>
            <w:r w:rsidRPr="00536C27">
              <w:rPr>
                <w:rFonts w:ascii="Cambria" w:hAnsi="Cambria" w:cs="Cambria"/>
                <w:sz w:val="16"/>
                <w:szCs w:val="16"/>
              </w:rPr>
              <w:t>Горох</w:t>
            </w:r>
          </w:p>
        </w:tc>
      </w:tr>
      <w:tr w:rsidR="00A3754F" w:rsidRPr="00DB424F" w14:paraId="0D206DDB" w14:textId="77777777" w:rsidTr="008E4FA1">
        <w:trPr>
          <w:jc w:val="center"/>
        </w:trPr>
        <w:tc>
          <w:tcPr>
            <w:tcW w:w="1530" w:type="dxa"/>
            <w:vAlign w:val="center"/>
          </w:tcPr>
          <w:p w14:paraId="2E1C7FD0" w14:textId="77777777" w:rsidR="00A3754F" w:rsidRPr="00DB424F" w:rsidRDefault="00A3754F" w:rsidP="00A3754F">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16602389" w14:textId="01D8ED19" w:rsidR="00A3754F" w:rsidRPr="00A51421" w:rsidRDefault="00A3754F" w:rsidP="00A3754F">
            <w:pPr>
              <w:pStyle w:val="23"/>
              <w:widowControl w:val="0"/>
              <w:spacing w:after="120" w:line="240" w:lineRule="auto"/>
              <w:ind w:firstLine="0"/>
              <w:jc w:val="left"/>
              <w:rPr>
                <w:rFonts w:ascii="Times New Roman" w:hAnsi="Times New Roman"/>
                <w:sz w:val="16"/>
                <w:szCs w:val="16"/>
              </w:rPr>
            </w:pPr>
            <w:r>
              <w:rPr>
                <w:rFonts w:asciiTheme="minorHAnsi" w:hAnsiTheme="minorHAnsi" w:cstheme="minorHAnsi"/>
                <w:lang w:val="en-AU"/>
              </w:rPr>
              <w:t>19880</w:t>
            </w:r>
          </w:p>
        </w:tc>
        <w:tc>
          <w:tcPr>
            <w:tcW w:w="5396" w:type="dxa"/>
          </w:tcPr>
          <w:p w14:paraId="013FF180" w14:textId="3C8582F0" w:rsidR="00A3754F" w:rsidRPr="00DB424F" w:rsidRDefault="00A3754F" w:rsidP="00A3754F">
            <w:pPr>
              <w:pStyle w:val="23"/>
              <w:widowControl w:val="0"/>
              <w:spacing w:after="120" w:line="240" w:lineRule="auto"/>
              <w:ind w:firstLine="0"/>
              <w:jc w:val="left"/>
              <w:rPr>
                <w:rFonts w:asciiTheme="majorHAnsi" w:hAnsiTheme="majorHAnsi"/>
                <w:b/>
                <w:bCs/>
                <w:i/>
                <w:iCs/>
              </w:rPr>
            </w:pPr>
            <w:r w:rsidRPr="00536C27">
              <w:rPr>
                <w:rFonts w:ascii="Cambria" w:hAnsi="Cambria" w:cs="Cambria"/>
                <w:sz w:val="16"/>
                <w:szCs w:val="16"/>
              </w:rPr>
              <w:t>Чечевица</w:t>
            </w:r>
          </w:p>
        </w:tc>
      </w:tr>
      <w:tr w:rsidR="00A3754F" w:rsidRPr="00DB424F" w14:paraId="6C815E84" w14:textId="77777777" w:rsidTr="008E4FA1">
        <w:trPr>
          <w:jc w:val="center"/>
        </w:trPr>
        <w:tc>
          <w:tcPr>
            <w:tcW w:w="1530" w:type="dxa"/>
            <w:vAlign w:val="center"/>
          </w:tcPr>
          <w:p w14:paraId="3023206F" w14:textId="77777777" w:rsidR="00A3754F" w:rsidRPr="00DB424F" w:rsidRDefault="00A3754F" w:rsidP="00A3754F">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4EA0184E" w14:textId="7A0C9B84" w:rsidR="00A3754F" w:rsidRPr="00A51421" w:rsidRDefault="00A3754F" w:rsidP="00A3754F">
            <w:pPr>
              <w:pStyle w:val="23"/>
              <w:widowControl w:val="0"/>
              <w:spacing w:after="120" w:line="240" w:lineRule="auto"/>
              <w:ind w:firstLine="0"/>
              <w:jc w:val="left"/>
              <w:rPr>
                <w:rFonts w:ascii="Times New Roman" w:hAnsi="Times New Roman"/>
                <w:sz w:val="16"/>
                <w:szCs w:val="16"/>
              </w:rPr>
            </w:pPr>
            <w:r>
              <w:rPr>
                <w:rFonts w:asciiTheme="minorHAnsi" w:hAnsiTheme="minorHAnsi" w:cstheme="minorHAnsi"/>
                <w:lang w:val="en-AU"/>
              </w:rPr>
              <w:t>94350</w:t>
            </w:r>
          </w:p>
        </w:tc>
        <w:tc>
          <w:tcPr>
            <w:tcW w:w="5396" w:type="dxa"/>
          </w:tcPr>
          <w:p w14:paraId="6ED13F96" w14:textId="68FD0DF2" w:rsidR="00A3754F" w:rsidRPr="00DB424F" w:rsidRDefault="00A3754F" w:rsidP="00A3754F">
            <w:pPr>
              <w:pStyle w:val="23"/>
              <w:widowControl w:val="0"/>
              <w:spacing w:after="120" w:line="240" w:lineRule="auto"/>
              <w:ind w:firstLine="0"/>
              <w:jc w:val="left"/>
              <w:rPr>
                <w:rFonts w:asciiTheme="majorHAnsi" w:hAnsiTheme="majorHAnsi"/>
                <w:b/>
                <w:bCs/>
                <w:i/>
                <w:iCs/>
              </w:rPr>
            </w:pPr>
            <w:r w:rsidRPr="00536C27">
              <w:rPr>
                <w:rFonts w:ascii="Cambria" w:hAnsi="Cambria" w:cs="Cambria"/>
                <w:sz w:val="16"/>
                <w:szCs w:val="16"/>
              </w:rPr>
              <w:t>Сыр</w:t>
            </w:r>
            <w:r w:rsidRPr="00536C27">
              <w:rPr>
                <w:sz w:val="16"/>
                <w:szCs w:val="16"/>
              </w:rPr>
              <w:t>/</w:t>
            </w:r>
            <w:r w:rsidRPr="00536C27">
              <w:rPr>
                <w:rFonts w:ascii="Cambria" w:hAnsi="Cambria" w:cs="Cambria"/>
                <w:sz w:val="16"/>
                <w:szCs w:val="16"/>
              </w:rPr>
              <w:t>нут</w:t>
            </w:r>
          </w:p>
        </w:tc>
      </w:tr>
      <w:tr w:rsidR="00A3754F" w:rsidRPr="00DB424F" w14:paraId="3FACB660" w14:textId="77777777" w:rsidTr="008E4FA1">
        <w:trPr>
          <w:jc w:val="center"/>
        </w:trPr>
        <w:tc>
          <w:tcPr>
            <w:tcW w:w="1530" w:type="dxa"/>
            <w:vAlign w:val="center"/>
          </w:tcPr>
          <w:p w14:paraId="3A13E610" w14:textId="77777777" w:rsidR="00A3754F" w:rsidRPr="00DB424F" w:rsidRDefault="00A3754F" w:rsidP="00A3754F">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286DD43F" w14:textId="50B70314" w:rsidR="00A3754F" w:rsidRPr="00A51421" w:rsidRDefault="00A3754F" w:rsidP="00A3754F">
            <w:pPr>
              <w:pStyle w:val="23"/>
              <w:widowControl w:val="0"/>
              <w:spacing w:after="120" w:line="240" w:lineRule="auto"/>
              <w:ind w:firstLine="0"/>
              <w:jc w:val="left"/>
              <w:rPr>
                <w:rFonts w:ascii="Times New Roman" w:hAnsi="Times New Roman"/>
                <w:sz w:val="16"/>
                <w:szCs w:val="16"/>
              </w:rPr>
            </w:pPr>
            <w:r>
              <w:rPr>
                <w:rFonts w:asciiTheme="minorHAnsi" w:hAnsiTheme="minorHAnsi" w:cstheme="minorHAnsi"/>
                <w:lang w:val="en-AU"/>
              </w:rPr>
              <w:t>23800</w:t>
            </w:r>
          </w:p>
        </w:tc>
        <w:tc>
          <w:tcPr>
            <w:tcW w:w="5396" w:type="dxa"/>
          </w:tcPr>
          <w:p w14:paraId="187445F6" w14:textId="4F0CF82C" w:rsidR="00A3754F" w:rsidRPr="00DB424F" w:rsidRDefault="00A3754F" w:rsidP="00A3754F">
            <w:pPr>
              <w:pStyle w:val="23"/>
              <w:widowControl w:val="0"/>
              <w:spacing w:after="120" w:line="240" w:lineRule="auto"/>
              <w:ind w:firstLine="0"/>
              <w:jc w:val="left"/>
              <w:rPr>
                <w:rFonts w:asciiTheme="majorHAnsi" w:hAnsiTheme="majorHAnsi"/>
                <w:b/>
                <w:bCs/>
                <w:i/>
                <w:iCs/>
              </w:rPr>
            </w:pPr>
            <w:r w:rsidRPr="00536C27">
              <w:rPr>
                <w:rFonts w:ascii="Cambria" w:hAnsi="Cambria" w:cs="Cambria"/>
                <w:sz w:val="16"/>
                <w:szCs w:val="16"/>
              </w:rPr>
              <w:t>Йогурт</w:t>
            </w:r>
          </w:p>
        </w:tc>
      </w:tr>
      <w:tr w:rsidR="00A3754F" w:rsidRPr="00DB424F" w14:paraId="696C29F9" w14:textId="77777777" w:rsidTr="008E4FA1">
        <w:trPr>
          <w:jc w:val="center"/>
        </w:trPr>
        <w:tc>
          <w:tcPr>
            <w:tcW w:w="1530" w:type="dxa"/>
            <w:vAlign w:val="center"/>
          </w:tcPr>
          <w:p w14:paraId="7534FDBA" w14:textId="77777777" w:rsidR="00A3754F" w:rsidRPr="00DB424F" w:rsidRDefault="00A3754F" w:rsidP="00A3754F">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0CF6C7A7" w14:textId="17FDE4DE" w:rsidR="00A3754F" w:rsidRPr="00A51421" w:rsidRDefault="00A3754F" w:rsidP="00A3754F">
            <w:pPr>
              <w:pStyle w:val="23"/>
              <w:widowControl w:val="0"/>
              <w:spacing w:after="120" w:line="240" w:lineRule="auto"/>
              <w:ind w:firstLine="0"/>
              <w:jc w:val="left"/>
              <w:rPr>
                <w:rFonts w:ascii="Times New Roman" w:hAnsi="Times New Roman"/>
                <w:sz w:val="16"/>
                <w:szCs w:val="16"/>
              </w:rPr>
            </w:pPr>
            <w:r>
              <w:rPr>
                <w:rFonts w:asciiTheme="minorHAnsi" w:hAnsiTheme="minorHAnsi" w:cstheme="minorHAnsi"/>
                <w:lang w:val="en-AU"/>
              </w:rPr>
              <w:t>6800</w:t>
            </w:r>
          </w:p>
        </w:tc>
        <w:tc>
          <w:tcPr>
            <w:tcW w:w="5396" w:type="dxa"/>
          </w:tcPr>
          <w:p w14:paraId="7256078A" w14:textId="3F99821B" w:rsidR="00A3754F" w:rsidRPr="00DB424F" w:rsidRDefault="00A3754F" w:rsidP="00A3754F">
            <w:pPr>
              <w:pStyle w:val="23"/>
              <w:widowControl w:val="0"/>
              <w:spacing w:after="120" w:line="240" w:lineRule="auto"/>
              <w:ind w:firstLine="0"/>
              <w:jc w:val="left"/>
              <w:rPr>
                <w:rFonts w:asciiTheme="majorHAnsi" w:hAnsiTheme="majorHAnsi"/>
                <w:b/>
                <w:bCs/>
                <w:i/>
                <w:iCs/>
              </w:rPr>
            </w:pPr>
            <w:r w:rsidRPr="00536C27">
              <w:rPr>
                <w:rFonts w:ascii="Cambria" w:hAnsi="Cambria" w:cs="Cambria"/>
                <w:sz w:val="16"/>
                <w:szCs w:val="16"/>
              </w:rPr>
              <w:t>Томатная</w:t>
            </w:r>
            <w:r w:rsidRPr="00536C27">
              <w:rPr>
                <w:sz w:val="16"/>
                <w:szCs w:val="16"/>
              </w:rPr>
              <w:t xml:space="preserve"> </w:t>
            </w:r>
            <w:r w:rsidRPr="00536C27">
              <w:rPr>
                <w:rFonts w:ascii="Cambria" w:hAnsi="Cambria" w:cs="Cambria"/>
                <w:sz w:val="16"/>
                <w:szCs w:val="16"/>
              </w:rPr>
              <w:t>паста</w:t>
            </w:r>
          </w:p>
        </w:tc>
      </w:tr>
    </w:tbl>
    <w:p w14:paraId="5588BFCD" w14:textId="77777777" w:rsidR="006173D4" w:rsidRPr="00DB424F" w:rsidRDefault="00816505" w:rsidP="006173D4">
      <w:pPr>
        <w:pStyle w:val="23"/>
        <w:widowControl w:val="0"/>
        <w:spacing w:after="160" w:line="240" w:lineRule="auto"/>
        <w:ind w:firstLine="567"/>
        <w:rPr>
          <w:rFonts w:asciiTheme="majorHAnsi" w:hAnsiTheme="majorHAnsi"/>
          <w:sz w:val="24"/>
          <w:szCs w:val="24"/>
        </w:rPr>
      </w:pPr>
      <w:r w:rsidRPr="00DB424F">
        <w:rPr>
          <w:rFonts w:asciiTheme="majorHAnsi" w:hAnsiTheme="majorHAnsi"/>
          <w:b/>
          <w:bCs/>
          <w:sz w:val="24"/>
          <w:szCs w:val="24"/>
        </w:rPr>
        <w:t>Технические характеристики товара, а также ее специфик</w:t>
      </w:r>
      <w:r w:rsidRPr="00DB424F">
        <w:rPr>
          <w:rFonts w:asciiTheme="majorHAnsi" w:hAnsiTheme="majorHAnsi"/>
          <w:sz w:val="24"/>
          <w:szCs w:val="24"/>
        </w:rPr>
        <w:t xml:space="preserve">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DB424F">
        <w:rPr>
          <w:rFonts w:asciiTheme="majorHAnsi" w:hAnsiTheme="majorHAnsi"/>
          <w:sz w:val="24"/>
          <w:szCs w:val="24"/>
        </w:rPr>
        <w:t xml:space="preserve">6 </w:t>
      </w:r>
      <w:r w:rsidRPr="00DB424F">
        <w:rPr>
          <w:rFonts w:asciiTheme="majorHAnsi" w:hAnsiTheme="majorHAnsi"/>
          <w:sz w:val="24"/>
          <w:szCs w:val="24"/>
        </w:rPr>
        <w:t>к настоящему Приглашению.</w:t>
      </w:r>
      <w:r w:rsidR="006173D4" w:rsidRPr="00DB424F">
        <w:rPr>
          <w:rFonts w:asciiTheme="majorHAnsi" w:hAnsiTheme="majorHAnsi"/>
          <w:sz w:val="24"/>
          <w:szCs w:val="24"/>
        </w:rPr>
        <w:t xml:space="preserve"> </w:t>
      </w:r>
      <w:r w:rsidR="00B453CD" w:rsidRPr="00DB424F">
        <w:rPr>
          <w:rFonts w:asciiTheme="majorHAnsi" w:hAnsiTheme="majorHAnsi"/>
          <w:sz w:val="24"/>
          <w:szCs w:val="24"/>
        </w:rPr>
        <w:t xml:space="preserve"> </w:t>
      </w:r>
      <w:r w:rsidR="006173D4" w:rsidRPr="00DB424F">
        <w:rPr>
          <w:rFonts w:asciiTheme="majorHAnsi" w:hAnsiTheme="majorHAnsi"/>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7A331142" w14:textId="77777777" w:rsidR="0085236E" w:rsidRPr="00DB424F" w:rsidRDefault="00D54A25" w:rsidP="00B46D58">
      <w:pPr>
        <w:pStyle w:val="23"/>
        <w:widowControl w:val="0"/>
        <w:spacing w:after="160" w:line="240" w:lineRule="auto"/>
        <w:ind w:firstLine="567"/>
        <w:rPr>
          <w:rFonts w:asciiTheme="majorHAnsi" w:hAnsiTheme="majorHAnsi"/>
          <w:strike/>
          <w:sz w:val="24"/>
          <w:szCs w:val="24"/>
        </w:rPr>
      </w:pPr>
      <w:r w:rsidRPr="00DB424F">
        <w:rPr>
          <w:rFonts w:asciiTheme="majorHAnsi" w:hAnsiTheme="majorHAnsi"/>
          <w:strike/>
          <w:sz w:val="24"/>
          <w:szCs w:val="24"/>
        </w:rPr>
        <w:t xml:space="preserve">1.2. </w:t>
      </w:r>
      <w:r w:rsidR="00845AA5" w:rsidRPr="00DB424F">
        <w:rPr>
          <w:rFonts w:asciiTheme="majorHAnsi" w:hAnsiTheme="majorHAnsi"/>
          <w:strike/>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DB424F" w14:paraId="2DADFA5A" w14:textId="77777777" w:rsidTr="006D1826">
        <w:trPr>
          <w:jc w:val="center"/>
        </w:trPr>
        <w:tc>
          <w:tcPr>
            <w:tcW w:w="6356" w:type="dxa"/>
            <w:gridSpan w:val="2"/>
          </w:tcPr>
          <w:p w14:paraId="142A1680" w14:textId="77777777" w:rsidR="0085236E" w:rsidRPr="00DB424F" w:rsidRDefault="0085236E" w:rsidP="00B46D58">
            <w:pPr>
              <w:pStyle w:val="23"/>
              <w:widowControl w:val="0"/>
              <w:spacing w:after="120" w:line="240" w:lineRule="auto"/>
              <w:ind w:firstLine="0"/>
              <w:jc w:val="center"/>
              <w:rPr>
                <w:rFonts w:asciiTheme="majorHAnsi" w:hAnsiTheme="majorHAnsi"/>
                <w:b/>
                <w:i/>
                <w:strike/>
                <w:sz w:val="24"/>
                <w:szCs w:val="24"/>
              </w:rPr>
            </w:pPr>
            <w:r w:rsidRPr="00DB424F">
              <w:rPr>
                <w:rFonts w:asciiTheme="majorHAnsi" w:hAnsiTheme="majorHAnsi"/>
                <w:b/>
                <w:i/>
                <w:strike/>
                <w:sz w:val="24"/>
                <w:szCs w:val="24"/>
              </w:rPr>
              <w:t>Предоставление предоплаты</w:t>
            </w:r>
          </w:p>
        </w:tc>
      </w:tr>
      <w:tr w:rsidR="0085236E" w:rsidRPr="00DB424F" w14:paraId="6D8A32DB" w14:textId="77777777" w:rsidTr="006D1826">
        <w:trPr>
          <w:jc w:val="center"/>
        </w:trPr>
        <w:tc>
          <w:tcPr>
            <w:tcW w:w="2580" w:type="dxa"/>
            <w:vAlign w:val="center"/>
          </w:tcPr>
          <w:p w14:paraId="066A1DF9" w14:textId="77777777" w:rsidR="0085236E" w:rsidRPr="00DB424F" w:rsidRDefault="0085236E" w:rsidP="00B46D58">
            <w:pPr>
              <w:pStyle w:val="23"/>
              <w:widowControl w:val="0"/>
              <w:spacing w:after="120" w:line="240" w:lineRule="auto"/>
              <w:ind w:firstLine="0"/>
              <w:jc w:val="center"/>
              <w:rPr>
                <w:rFonts w:asciiTheme="majorHAnsi" w:hAnsiTheme="majorHAnsi"/>
                <w:b/>
                <w:i/>
                <w:strike/>
                <w:sz w:val="24"/>
                <w:szCs w:val="24"/>
              </w:rPr>
            </w:pPr>
            <w:r w:rsidRPr="00DB424F">
              <w:rPr>
                <w:rFonts w:asciiTheme="majorHAnsi" w:hAnsiTheme="majorHAnsi"/>
                <w:b/>
                <w:i/>
                <w:strike/>
                <w:sz w:val="24"/>
                <w:szCs w:val="24"/>
              </w:rPr>
              <w:t>максимальный размер (драмы РА)</w:t>
            </w:r>
          </w:p>
        </w:tc>
        <w:tc>
          <w:tcPr>
            <w:tcW w:w="3776" w:type="dxa"/>
            <w:vAlign w:val="center"/>
          </w:tcPr>
          <w:p w14:paraId="300C93AD" w14:textId="77777777" w:rsidR="0085236E" w:rsidRPr="00DB424F" w:rsidRDefault="0085236E" w:rsidP="00B46D58">
            <w:pPr>
              <w:pStyle w:val="23"/>
              <w:widowControl w:val="0"/>
              <w:spacing w:after="120" w:line="240" w:lineRule="auto"/>
              <w:ind w:firstLine="0"/>
              <w:jc w:val="center"/>
              <w:rPr>
                <w:rFonts w:asciiTheme="majorHAnsi" w:hAnsiTheme="majorHAnsi"/>
                <w:b/>
                <w:i/>
                <w:strike/>
                <w:sz w:val="24"/>
                <w:szCs w:val="24"/>
              </w:rPr>
            </w:pPr>
            <w:r w:rsidRPr="00DB424F">
              <w:rPr>
                <w:rFonts w:asciiTheme="majorHAnsi" w:hAnsiTheme="majorHAnsi"/>
                <w:b/>
                <w:i/>
                <w:strike/>
                <w:sz w:val="24"/>
                <w:szCs w:val="24"/>
              </w:rPr>
              <w:t>срок (месяц, год)</w:t>
            </w:r>
          </w:p>
        </w:tc>
      </w:tr>
      <w:tr w:rsidR="0085236E" w:rsidRPr="00DB424F" w14:paraId="39361DE6" w14:textId="77777777" w:rsidTr="006D1826">
        <w:trPr>
          <w:jc w:val="center"/>
        </w:trPr>
        <w:tc>
          <w:tcPr>
            <w:tcW w:w="2580" w:type="dxa"/>
          </w:tcPr>
          <w:p w14:paraId="69CDE1AF" w14:textId="77777777" w:rsidR="0085236E" w:rsidRPr="00DB424F" w:rsidRDefault="0085236E" w:rsidP="00B46D58">
            <w:pPr>
              <w:widowControl w:val="0"/>
              <w:spacing w:after="120"/>
              <w:jc w:val="center"/>
              <w:rPr>
                <w:rFonts w:asciiTheme="majorHAnsi" w:hAnsiTheme="majorHAnsi"/>
                <w:strike/>
              </w:rPr>
            </w:pPr>
          </w:p>
        </w:tc>
        <w:tc>
          <w:tcPr>
            <w:tcW w:w="3776" w:type="dxa"/>
          </w:tcPr>
          <w:p w14:paraId="1A57E698" w14:textId="77777777" w:rsidR="0085236E" w:rsidRPr="00DB424F" w:rsidRDefault="0085236E" w:rsidP="00B46D58">
            <w:pPr>
              <w:widowControl w:val="0"/>
              <w:spacing w:after="120"/>
              <w:jc w:val="center"/>
              <w:rPr>
                <w:rFonts w:asciiTheme="majorHAnsi" w:hAnsiTheme="majorHAnsi"/>
                <w:strike/>
              </w:rPr>
            </w:pPr>
          </w:p>
        </w:tc>
      </w:tr>
      <w:tr w:rsidR="0085236E" w:rsidRPr="00DB424F" w14:paraId="53192075" w14:textId="77777777" w:rsidTr="006D1826">
        <w:trPr>
          <w:jc w:val="center"/>
        </w:trPr>
        <w:tc>
          <w:tcPr>
            <w:tcW w:w="2580" w:type="dxa"/>
          </w:tcPr>
          <w:p w14:paraId="6C25E1BC" w14:textId="77777777" w:rsidR="0085236E" w:rsidRPr="00DB424F" w:rsidRDefault="0085236E" w:rsidP="00B46D58">
            <w:pPr>
              <w:widowControl w:val="0"/>
              <w:spacing w:after="120"/>
              <w:jc w:val="center"/>
              <w:rPr>
                <w:rFonts w:asciiTheme="majorHAnsi" w:hAnsiTheme="majorHAnsi"/>
                <w:strike/>
              </w:rPr>
            </w:pPr>
          </w:p>
        </w:tc>
        <w:tc>
          <w:tcPr>
            <w:tcW w:w="3776" w:type="dxa"/>
          </w:tcPr>
          <w:p w14:paraId="0451D9B1" w14:textId="77777777" w:rsidR="0085236E" w:rsidRPr="00DB424F" w:rsidRDefault="0085236E" w:rsidP="00B46D58">
            <w:pPr>
              <w:widowControl w:val="0"/>
              <w:spacing w:after="120"/>
              <w:jc w:val="center"/>
              <w:rPr>
                <w:rFonts w:asciiTheme="majorHAnsi" w:hAnsiTheme="majorHAnsi"/>
                <w:strike/>
              </w:rPr>
            </w:pPr>
          </w:p>
        </w:tc>
      </w:tr>
    </w:tbl>
    <w:p w14:paraId="05FF1B73" w14:textId="77777777" w:rsidR="0085236E" w:rsidRPr="00DB424F" w:rsidRDefault="0085236E" w:rsidP="00B46D58">
      <w:pPr>
        <w:pStyle w:val="23"/>
        <w:widowControl w:val="0"/>
        <w:spacing w:after="160" w:line="240" w:lineRule="auto"/>
        <w:ind w:firstLine="567"/>
        <w:rPr>
          <w:rFonts w:asciiTheme="majorHAnsi" w:hAnsiTheme="majorHAnsi"/>
          <w:strike/>
          <w:sz w:val="24"/>
          <w:szCs w:val="24"/>
        </w:rPr>
      </w:pPr>
      <w:r w:rsidRPr="00DB424F">
        <w:rPr>
          <w:rFonts w:asciiTheme="majorHAnsi" w:hAnsiTheme="majorHAnsi"/>
          <w:strike/>
          <w:sz w:val="24"/>
          <w:szCs w:val="24"/>
        </w:rPr>
        <w:t xml:space="preserve">При этом предоплата будет предоставлена отобранному участнику на условиях, </w:t>
      </w:r>
      <w:r w:rsidRPr="00DB424F">
        <w:rPr>
          <w:rFonts w:asciiTheme="majorHAnsi" w:hAnsiTheme="majorHAnsi"/>
          <w:strike/>
          <w:sz w:val="24"/>
          <w:szCs w:val="24"/>
        </w:rPr>
        <w:lastRenderedPageBreak/>
        <w:t>установленных пунктом 10.</w:t>
      </w:r>
      <w:r w:rsidR="006672E6" w:rsidRPr="00DB424F">
        <w:rPr>
          <w:rFonts w:asciiTheme="majorHAnsi" w:hAnsiTheme="majorHAnsi"/>
          <w:strike/>
          <w:sz w:val="24"/>
          <w:szCs w:val="24"/>
        </w:rPr>
        <w:t xml:space="preserve">5 </w:t>
      </w:r>
      <w:r w:rsidRPr="00DB424F">
        <w:rPr>
          <w:rFonts w:asciiTheme="majorHAnsi" w:hAnsiTheme="majorHAnsi"/>
          <w:strike/>
          <w:sz w:val="24"/>
          <w:szCs w:val="24"/>
        </w:rPr>
        <w:t>части 1 настоящего Приглашения, а</w:t>
      </w:r>
      <w:r w:rsidR="00090699" w:rsidRPr="00DB424F">
        <w:rPr>
          <w:rFonts w:asciiTheme="majorHAnsi" w:hAnsiTheme="majorHAnsi"/>
          <w:strike/>
          <w:sz w:val="24"/>
          <w:szCs w:val="24"/>
          <w:lang w:val="en-US"/>
        </w:rPr>
        <w:t> </w:t>
      </w:r>
      <w:r w:rsidRPr="00DB424F">
        <w:rPr>
          <w:rFonts w:asciiTheme="majorHAnsi" w:hAnsiTheme="majorHAnsi"/>
          <w:strike/>
          <w:sz w:val="24"/>
          <w:szCs w:val="24"/>
        </w:rPr>
        <w:t>погашение предоплаты будет осуществлено в порядке, установленном заключаемым договором.</w:t>
      </w:r>
      <w:r w:rsidR="00AA7117" w:rsidRPr="00DB424F">
        <w:rPr>
          <w:rFonts w:asciiTheme="majorHAnsi" w:hAnsiTheme="majorHAnsi"/>
          <w:strike/>
          <w:sz w:val="24"/>
          <w:szCs w:val="24"/>
        </w:rPr>
        <w:t xml:space="preserve"> </w:t>
      </w:r>
    </w:p>
    <w:p w14:paraId="26CCB051" w14:textId="77777777" w:rsidR="00096865" w:rsidRPr="00DB424F" w:rsidRDefault="00096865" w:rsidP="00B46D58">
      <w:pPr>
        <w:widowControl w:val="0"/>
        <w:spacing w:after="160"/>
        <w:ind w:firstLine="567"/>
        <w:jc w:val="center"/>
        <w:rPr>
          <w:rFonts w:asciiTheme="majorHAnsi" w:hAnsiTheme="majorHAnsi"/>
          <w:i/>
        </w:rPr>
      </w:pPr>
    </w:p>
    <w:p w14:paraId="1594ED58" w14:textId="77777777" w:rsidR="00096865" w:rsidRPr="00DB424F" w:rsidRDefault="00693101" w:rsidP="00B46D58">
      <w:pPr>
        <w:widowControl w:val="0"/>
        <w:spacing w:after="160"/>
        <w:jc w:val="center"/>
        <w:rPr>
          <w:rFonts w:asciiTheme="majorHAnsi" w:hAnsiTheme="majorHAnsi"/>
          <w:b/>
        </w:rPr>
      </w:pPr>
      <w:r w:rsidRPr="00DB424F">
        <w:rPr>
          <w:rFonts w:asciiTheme="majorHAnsi" w:hAnsiTheme="majorHAnsi"/>
          <w:b/>
        </w:rPr>
        <w:t>2.</w:t>
      </w:r>
      <w:r w:rsidR="002B32D6" w:rsidRPr="00DB424F">
        <w:rPr>
          <w:rFonts w:asciiTheme="majorHAnsi" w:hAnsiTheme="majorHAnsi"/>
          <w:b/>
        </w:rPr>
        <w:t xml:space="preserve"> ТРЕБОВАНИЯ К ПРАВУ УЧАСТНИКА НА УЧАСТИЕ, </w:t>
      </w:r>
      <w:r w:rsidRPr="00DB424F">
        <w:rPr>
          <w:rFonts w:asciiTheme="majorHAnsi" w:hAnsiTheme="majorHAnsi"/>
          <w:b/>
        </w:rPr>
        <w:br/>
      </w:r>
      <w:r w:rsidR="002B32D6" w:rsidRPr="00DB424F">
        <w:rPr>
          <w:rFonts w:asciiTheme="majorHAnsi" w:hAnsiTheme="majorHAnsi"/>
          <w:b/>
        </w:rPr>
        <w:t xml:space="preserve">КВАЛИФИКАЦИОННЫЕ КРИТЕРИИ И ПОРЯДОК ИХ ОЦЕНКИ </w:t>
      </w:r>
    </w:p>
    <w:p w14:paraId="0D61FB40" w14:textId="77777777" w:rsidR="00753E6E" w:rsidRPr="00DB424F" w:rsidRDefault="00096865" w:rsidP="00B46D58">
      <w:pPr>
        <w:widowControl w:val="0"/>
        <w:tabs>
          <w:tab w:val="left" w:pos="1134"/>
        </w:tabs>
        <w:spacing w:after="160"/>
        <w:ind w:firstLine="567"/>
        <w:jc w:val="both"/>
        <w:rPr>
          <w:rFonts w:asciiTheme="majorHAnsi" w:hAnsiTheme="majorHAnsi"/>
        </w:rPr>
      </w:pPr>
      <w:r w:rsidRPr="00DB424F">
        <w:rPr>
          <w:rFonts w:asciiTheme="majorHAnsi" w:hAnsiTheme="majorHAnsi"/>
        </w:rPr>
        <w:t>2.1</w:t>
      </w:r>
      <w:r w:rsidR="008E6E51" w:rsidRPr="00DB424F">
        <w:rPr>
          <w:rFonts w:asciiTheme="majorHAnsi" w:hAnsiTheme="majorHAnsi"/>
        </w:rPr>
        <w:t>.</w:t>
      </w:r>
      <w:r w:rsidR="00693101" w:rsidRPr="00DB424F">
        <w:rPr>
          <w:rFonts w:asciiTheme="majorHAnsi" w:hAnsiTheme="majorHAnsi"/>
        </w:rPr>
        <w:tab/>
      </w:r>
      <w:r w:rsidRPr="00DB424F">
        <w:rPr>
          <w:rFonts w:asciiTheme="majorHAnsi" w:hAnsiTheme="majorHAnsi"/>
        </w:rPr>
        <w:t>В настоящей процедуре не имеют права участвовать лица:</w:t>
      </w:r>
    </w:p>
    <w:p w14:paraId="02F07529" w14:textId="77777777" w:rsidR="00753E6E" w:rsidRPr="00DB424F" w:rsidRDefault="00753E6E" w:rsidP="00B46D58">
      <w:pPr>
        <w:widowControl w:val="0"/>
        <w:tabs>
          <w:tab w:val="left" w:pos="1134"/>
        </w:tabs>
        <w:spacing w:after="160"/>
        <w:ind w:firstLine="567"/>
        <w:jc w:val="both"/>
        <w:rPr>
          <w:rFonts w:asciiTheme="majorHAnsi" w:hAnsiTheme="majorHAnsi"/>
        </w:rPr>
      </w:pPr>
      <w:r w:rsidRPr="00DB424F">
        <w:rPr>
          <w:rFonts w:asciiTheme="majorHAnsi" w:hAnsiTheme="majorHAnsi"/>
        </w:rPr>
        <w:t>1)</w:t>
      </w:r>
      <w:r w:rsidR="00693101" w:rsidRPr="00DB424F">
        <w:rPr>
          <w:rFonts w:asciiTheme="majorHAnsi" w:hAnsiTheme="majorHAnsi"/>
        </w:rPr>
        <w:tab/>
      </w:r>
      <w:r w:rsidRPr="00DB424F">
        <w:rPr>
          <w:rFonts w:asciiTheme="majorHAnsi" w:hAnsiTheme="majorHAnsi"/>
        </w:rPr>
        <w:t xml:space="preserve">которые на день подачи заявки в судебном порядке признаны банкротом; </w:t>
      </w:r>
    </w:p>
    <w:p w14:paraId="5DCB4E21" w14:textId="77777777" w:rsidR="00753E6E" w:rsidRPr="00DB424F" w:rsidRDefault="00753E6E" w:rsidP="00B46D58">
      <w:pPr>
        <w:widowControl w:val="0"/>
        <w:tabs>
          <w:tab w:val="left" w:pos="1134"/>
        </w:tabs>
        <w:spacing w:after="160"/>
        <w:ind w:firstLine="567"/>
        <w:jc w:val="both"/>
        <w:rPr>
          <w:rFonts w:asciiTheme="majorHAnsi" w:hAnsiTheme="majorHAnsi"/>
        </w:rPr>
      </w:pPr>
      <w:r w:rsidRPr="00DB424F">
        <w:rPr>
          <w:rFonts w:asciiTheme="majorHAnsi" w:hAnsiTheme="majorHAnsi"/>
        </w:rPr>
        <w:t>3)</w:t>
      </w:r>
      <w:r w:rsidR="00E1385B" w:rsidRPr="00DB424F">
        <w:rPr>
          <w:rFonts w:asciiTheme="majorHAnsi" w:hAnsiTheme="majorHAnsi"/>
        </w:rPr>
        <w:tab/>
      </w:r>
      <w:r w:rsidRPr="00DB424F">
        <w:rPr>
          <w:rFonts w:asciiTheme="majorHAnsi" w:hAnsiTheme="majorHAnsi"/>
        </w:rPr>
        <w:t xml:space="preserve">которые или представитель исполнительного органа которых в течение </w:t>
      </w:r>
      <w:r w:rsidR="00FC3663" w:rsidRPr="00DB424F">
        <w:rPr>
          <w:rFonts w:asciiTheme="majorHAnsi" w:hAnsiTheme="majorHAnsi"/>
        </w:rPr>
        <w:t>пяти</w:t>
      </w:r>
      <w:r w:rsidRPr="00DB424F">
        <w:rPr>
          <w:rFonts w:asciiTheme="majorHAnsi" w:hAnsiTheme="majorHAnsi"/>
        </w:rPr>
        <w:t xml:space="preserve"> лет, предшествующих дню подачи заявки, были осуждены за</w:t>
      </w:r>
      <w:r w:rsidR="003240F7" w:rsidRPr="00DB424F">
        <w:rPr>
          <w:rFonts w:asciiTheme="majorHAnsi" w:hAnsiTheme="majorHAnsi"/>
          <w:lang w:val="en-US"/>
        </w:rPr>
        <w:t> </w:t>
      </w:r>
      <w:r w:rsidRPr="00DB424F">
        <w:rPr>
          <w:rFonts w:asciiTheme="majorHAnsi" w:hAnsiTheme="majorHAnsi"/>
        </w:rPr>
        <w:t xml:space="preserve">финансирование терроризма, эксплуатацию детей или преступление, включающее </w:t>
      </w:r>
      <w:proofErr w:type="spellStart"/>
      <w:r w:rsidRPr="00DB424F">
        <w:rPr>
          <w:rFonts w:asciiTheme="majorHAnsi" w:hAnsiTheme="majorHAnsi"/>
        </w:rPr>
        <w:t>трафикинг</w:t>
      </w:r>
      <w:proofErr w:type="spellEnd"/>
      <w:r w:rsidRPr="00DB424F">
        <w:rPr>
          <w:rFonts w:asciiTheme="majorHAnsi" w:hAnsiTheme="majorHAnsi"/>
        </w:rPr>
        <w:t xml:space="preserve"> людей, создание преступного сообщества или участие в</w:t>
      </w:r>
      <w:r w:rsidR="003240F7" w:rsidRPr="00DB424F">
        <w:rPr>
          <w:rFonts w:asciiTheme="majorHAnsi" w:hAnsiTheme="majorHAnsi"/>
          <w:lang w:val="en-US"/>
        </w:rPr>
        <w:t> </w:t>
      </w:r>
      <w:r w:rsidRPr="00DB424F">
        <w:rPr>
          <w:rFonts w:asciiTheme="majorHAnsi" w:hAnsiTheme="majorHAnsi"/>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DB424F">
        <w:rPr>
          <w:rFonts w:asciiTheme="majorHAnsi" w:hAnsiTheme="majorHAnsi"/>
        </w:rPr>
        <w:t>гашена</w:t>
      </w:r>
      <w:r w:rsidR="00F62D7A" w:rsidRPr="00DB424F">
        <w:rPr>
          <w:rFonts w:asciiTheme="majorHAnsi" w:hAnsiTheme="majorHAnsi"/>
        </w:rPr>
        <w:t xml:space="preserve"> или  отменена</w:t>
      </w:r>
      <w:r w:rsidR="003240F7" w:rsidRPr="00DB424F">
        <w:rPr>
          <w:rFonts w:asciiTheme="majorHAnsi" w:hAnsiTheme="majorHAnsi"/>
        </w:rPr>
        <w:t>;</w:t>
      </w:r>
    </w:p>
    <w:p w14:paraId="5B813695" w14:textId="77777777" w:rsidR="00753E6E" w:rsidRPr="00DB424F" w:rsidRDefault="00753E6E" w:rsidP="00B46D58">
      <w:pPr>
        <w:widowControl w:val="0"/>
        <w:tabs>
          <w:tab w:val="left" w:pos="1134"/>
        </w:tabs>
        <w:spacing w:after="160"/>
        <w:ind w:firstLine="567"/>
        <w:jc w:val="both"/>
        <w:rPr>
          <w:rFonts w:asciiTheme="majorHAnsi" w:hAnsiTheme="majorHAnsi"/>
        </w:rPr>
      </w:pPr>
      <w:r w:rsidRPr="00DB424F">
        <w:rPr>
          <w:rFonts w:asciiTheme="majorHAnsi" w:hAnsiTheme="majorHAnsi"/>
        </w:rPr>
        <w:t>4)</w:t>
      </w:r>
      <w:r w:rsidR="00E1385B" w:rsidRPr="00DB424F">
        <w:rPr>
          <w:rFonts w:asciiTheme="majorHAnsi" w:hAnsiTheme="majorHAnsi"/>
        </w:rPr>
        <w:tab/>
      </w:r>
      <w:r w:rsidR="00CB2FE2" w:rsidRPr="00DB424F">
        <w:rPr>
          <w:rFonts w:asciiTheme="majorHAnsi" w:hAnsiTheme="majorHAnsi"/>
        </w:rPr>
        <w:t xml:space="preserve">в отношении которых  административный акт, устанавливающий ответственность за </w:t>
      </w:r>
      <w:proofErr w:type="spellStart"/>
      <w:r w:rsidR="00CB2FE2" w:rsidRPr="00DB424F">
        <w:rPr>
          <w:rFonts w:asciiTheme="majorHAnsi" w:hAnsiTheme="majorHAnsi"/>
        </w:rPr>
        <w:t>антиконкурентное</w:t>
      </w:r>
      <w:proofErr w:type="spellEnd"/>
      <w:r w:rsidR="00CB2FE2" w:rsidRPr="00DB424F">
        <w:rPr>
          <w:rFonts w:asciiTheme="majorHAnsi" w:hAnsiTheme="majorHAnsi"/>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DB424F">
        <w:rPr>
          <w:rFonts w:asciiTheme="majorHAnsi" w:hAnsiTheme="majorHAnsi"/>
        </w:rPr>
        <w:t>необжалуемым</w:t>
      </w:r>
      <w:proofErr w:type="spellEnd"/>
      <w:r w:rsidR="00CB2FE2" w:rsidRPr="00DB424F">
        <w:rPr>
          <w:rFonts w:asciiTheme="majorHAnsi" w:hAnsiTheme="majorHAnsi"/>
        </w:rPr>
        <w:t>, а в случае обжалования оставлен без изменений</w:t>
      </w:r>
      <w:r w:rsidRPr="00DB424F">
        <w:rPr>
          <w:rFonts w:asciiTheme="majorHAnsi" w:hAnsiTheme="majorHAnsi"/>
        </w:rPr>
        <w:t>;</w:t>
      </w:r>
    </w:p>
    <w:p w14:paraId="0717E6DF" w14:textId="77777777" w:rsidR="00753E6E" w:rsidRPr="00DB424F" w:rsidRDefault="00753E6E" w:rsidP="00B46D58">
      <w:pPr>
        <w:widowControl w:val="0"/>
        <w:tabs>
          <w:tab w:val="left" w:pos="1134"/>
        </w:tabs>
        <w:spacing w:after="160"/>
        <w:ind w:firstLine="567"/>
        <w:jc w:val="both"/>
        <w:rPr>
          <w:rFonts w:asciiTheme="majorHAnsi" w:hAnsiTheme="majorHAnsi"/>
        </w:rPr>
      </w:pPr>
      <w:r w:rsidRPr="00DB424F">
        <w:rPr>
          <w:rFonts w:asciiTheme="majorHAnsi" w:hAnsiTheme="majorHAnsi"/>
        </w:rPr>
        <w:t>5)</w:t>
      </w:r>
      <w:r w:rsidR="00E1385B" w:rsidRPr="00DB424F">
        <w:rPr>
          <w:rFonts w:asciiTheme="majorHAnsi" w:hAnsiTheme="majorHAnsi"/>
        </w:rPr>
        <w:tab/>
      </w:r>
      <w:r w:rsidRPr="00DB424F">
        <w:rPr>
          <w:rFonts w:asciiTheme="majorHAnsi" w:hAnsiTheme="majorHAnsi"/>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DB424F">
        <w:rPr>
          <w:rFonts w:asciiTheme="majorHAnsi" w:hAnsiTheme="majorHAnsi"/>
          <w:lang w:val="en-US"/>
        </w:rPr>
        <w:t> </w:t>
      </w:r>
      <w:r w:rsidRPr="00DB424F">
        <w:rPr>
          <w:rFonts w:asciiTheme="majorHAnsi" w:hAnsiTheme="majorHAnsi"/>
        </w:rPr>
        <w:t xml:space="preserve">закупках; </w:t>
      </w:r>
    </w:p>
    <w:p w14:paraId="3B00AC57" w14:textId="77777777" w:rsidR="00753E6E" w:rsidRPr="00DB424F" w:rsidRDefault="00753E6E" w:rsidP="00B46D58">
      <w:pPr>
        <w:widowControl w:val="0"/>
        <w:tabs>
          <w:tab w:val="left" w:pos="1134"/>
        </w:tabs>
        <w:spacing w:after="160"/>
        <w:ind w:firstLine="567"/>
        <w:jc w:val="both"/>
        <w:rPr>
          <w:rFonts w:asciiTheme="majorHAnsi" w:hAnsiTheme="majorHAnsi"/>
        </w:rPr>
      </w:pPr>
      <w:r w:rsidRPr="00DB424F">
        <w:rPr>
          <w:rFonts w:asciiTheme="majorHAnsi" w:hAnsiTheme="majorHAnsi"/>
        </w:rPr>
        <w:t>6)</w:t>
      </w:r>
      <w:r w:rsidR="00E1385B" w:rsidRPr="00DB424F">
        <w:rPr>
          <w:rFonts w:asciiTheme="majorHAnsi" w:hAnsiTheme="majorHAnsi"/>
        </w:rPr>
        <w:tab/>
      </w:r>
      <w:r w:rsidRPr="00DB424F">
        <w:rPr>
          <w:rFonts w:asciiTheme="majorHAnsi" w:hAnsiTheme="majorHAnsi"/>
        </w:rPr>
        <w:t>которые по состоянию на день подачи заявки включены в список участников, не имеющих права на участие в процессе закупок.</w:t>
      </w:r>
    </w:p>
    <w:p w14:paraId="23E04958" w14:textId="77777777" w:rsidR="00990561" w:rsidRPr="00DB424F" w:rsidRDefault="00990561" w:rsidP="00B46D58">
      <w:pPr>
        <w:widowControl w:val="0"/>
        <w:tabs>
          <w:tab w:val="left" w:pos="1134"/>
        </w:tabs>
        <w:spacing w:after="160"/>
        <w:ind w:firstLine="567"/>
        <w:jc w:val="both"/>
        <w:rPr>
          <w:rFonts w:asciiTheme="majorHAnsi" w:hAnsiTheme="majorHAnsi"/>
        </w:rPr>
      </w:pPr>
      <w:r w:rsidRPr="00DB424F">
        <w:rPr>
          <w:rFonts w:asciiTheme="majorHAnsi" w:hAnsiTheme="majorHAnsi"/>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6E6A703C" w14:textId="77777777" w:rsidR="006622A4" w:rsidRPr="00DB424F" w:rsidRDefault="006622A4" w:rsidP="006622A4">
      <w:pPr>
        <w:widowControl w:val="0"/>
        <w:tabs>
          <w:tab w:val="left" w:pos="1134"/>
        </w:tabs>
        <w:ind w:firstLine="567"/>
        <w:contextualSpacing/>
        <w:rPr>
          <w:rFonts w:asciiTheme="majorHAnsi" w:hAnsiTheme="majorHAnsi"/>
        </w:rPr>
      </w:pPr>
      <w:r w:rsidRPr="00DB424F">
        <w:rPr>
          <w:rFonts w:asciiTheme="majorHAnsi" w:hAnsiTheme="majorHAnsi"/>
        </w:rPr>
        <w:t>Участник включается в список участников, не имеющих права на участие в процессе закупок (далее также список), если:</w:t>
      </w:r>
    </w:p>
    <w:p w14:paraId="0460A1A4" w14:textId="77777777" w:rsidR="006622A4" w:rsidRPr="00DB424F" w:rsidRDefault="006622A4" w:rsidP="006622A4">
      <w:pPr>
        <w:pStyle w:val="aff"/>
        <w:widowControl w:val="0"/>
        <w:numPr>
          <w:ilvl w:val="0"/>
          <w:numId w:val="31"/>
        </w:numPr>
        <w:tabs>
          <w:tab w:val="left" w:pos="1134"/>
        </w:tabs>
        <w:ind w:left="426"/>
        <w:contextualSpacing/>
        <w:jc w:val="both"/>
        <w:rPr>
          <w:rFonts w:asciiTheme="majorHAnsi" w:hAnsiTheme="majorHAnsi"/>
        </w:rPr>
      </w:pPr>
      <w:r w:rsidRPr="00DB424F">
        <w:rPr>
          <w:rFonts w:asciiTheme="majorHAnsi" w:hAnsiTheme="majorHAnsi"/>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0A25BD2A" w14:textId="77777777" w:rsidR="006622A4" w:rsidRPr="00DB424F" w:rsidRDefault="006622A4" w:rsidP="006622A4">
      <w:pPr>
        <w:pStyle w:val="aff"/>
        <w:widowControl w:val="0"/>
        <w:numPr>
          <w:ilvl w:val="0"/>
          <w:numId w:val="31"/>
        </w:numPr>
        <w:tabs>
          <w:tab w:val="left" w:pos="1134"/>
        </w:tabs>
        <w:ind w:left="426" w:hanging="284"/>
        <w:contextualSpacing/>
        <w:jc w:val="both"/>
        <w:rPr>
          <w:rFonts w:asciiTheme="majorHAnsi" w:hAnsiTheme="majorHAnsi"/>
        </w:rPr>
      </w:pPr>
      <w:r w:rsidRPr="00DB424F">
        <w:rPr>
          <w:rFonts w:asciiTheme="majorHAnsi" w:hAnsiTheme="majorHAnsi"/>
        </w:rPr>
        <w:t>в качестве отобранного участника отказался или лишился  права заключения договора.</w:t>
      </w:r>
    </w:p>
    <w:p w14:paraId="64D6AAA7" w14:textId="77777777" w:rsidR="006622A4" w:rsidRPr="00DB424F" w:rsidRDefault="006622A4" w:rsidP="00B46D58">
      <w:pPr>
        <w:widowControl w:val="0"/>
        <w:tabs>
          <w:tab w:val="left" w:pos="1134"/>
        </w:tabs>
        <w:spacing w:after="160"/>
        <w:ind w:firstLine="567"/>
        <w:jc w:val="both"/>
        <w:rPr>
          <w:rFonts w:asciiTheme="majorHAnsi" w:hAnsiTheme="majorHAnsi"/>
        </w:rPr>
      </w:pPr>
    </w:p>
    <w:p w14:paraId="1A5DC3ED" w14:textId="77777777" w:rsidR="00753E6E" w:rsidRPr="00DB424F" w:rsidRDefault="00753E6E" w:rsidP="00B46D58">
      <w:pPr>
        <w:widowControl w:val="0"/>
        <w:tabs>
          <w:tab w:val="left" w:pos="1134"/>
        </w:tabs>
        <w:spacing w:after="160"/>
        <w:ind w:firstLine="567"/>
        <w:jc w:val="both"/>
        <w:rPr>
          <w:rFonts w:asciiTheme="majorHAnsi" w:hAnsiTheme="majorHAnsi"/>
        </w:rPr>
      </w:pPr>
      <w:r w:rsidRPr="00DB424F">
        <w:rPr>
          <w:rFonts w:asciiTheme="majorHAnsi" w:hAnsiTheme="majorHAnsi"/>
        </w:rPr>
        <w:t>2.2.</w:t>
      </w:r>
      <w:r w:rsidR="00E1385B" w:rsidRPr="00DB424F">
        <w:rPr>
          <w:rFonts w:asciiTheme="majorHAnsi" w:hAnsiTheme="majorHAnsi"/>
        </w:rPr>
        <w:tab/>
      </w:r>
      <w:r w:rsidRPr="00DB424F">
        <w:rPr>
          <w:rFonts w:asciiTheme="majorHAnsi" w:hAnsiTheme="majorHAnsi"/>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DB424F">
        <w:rPr>
          <w:rFonts w:asciiTheme="majorHAnsi" w:hAnsiTheme="majorHAnsi"/>
        </w:rPr>
        <w:t>1</w:t>
      </w:r>
      <w:r w:rsidRPr="00DB424F">
        <w:rPr>
          <w:rFonts w:asciiTheme="majorHAnsi" w:hAnsiTheme="majorHAnsi"/>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1A322D39" w14:textId="77777777" w:rsidR="005A221E" w:rsidRPr="00DB424F" w:rsidRDefault="00BA3554" w:rsidP="005A221E">
      <w:pPr>
        <w:widowControl w:val="0"/>
        <w:tabs>
          <w:tab w:val="left" w:pos="1134"/>
        </w:tabs>
        <w:ind w:firstLine="567"/>
        <w:jc w:val="both"/>
        <w:rPr>
          <w:rFonts w:asciiTheme="majorHAnsi" w:hAnsiTheme="majorHAnsi"/>
        </w:rPr>
      </w:pPr>
      <w:r w:rsidRPr="00DB424F">
        <w:rPr>
          <w:rFonts w:asciiTheme="majorHAnsi" w:hAnsiTheme="majorHAnsi"/>
        </w:rPr>
        <w:t>2.3</w:t>
      </w:r>
      <w:r w:rsidR="003240F7" w:rsidRPr="00DB424F">
        <w:rPr>
          <w:rFonts w:asciiTheme="majorHAnsi" w:hAnsiTheme="majorHAnsi"/>
        </w:rPr>
        <w:t>.</w:t>
      </w:r>
      <w:r w:rsidR="00E1385B" w:rsidRPr="00DB424F">
        <w:rPr>
          <w:rFonts w:asciiTheme="majorHAnsi" w:hAnsiTheme="majorHAnsi"/>
        </w:rPr>
        <w:tab/>
      </w:r>
      <w:r w:rsidR="005A221E" w:rsidRPr="00DB424F">
        <w:rPr>
          <w:rFonts w:asciiTheme="majorHAnsi" w:hAnsiTheme="maj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11FD9A2F" w14:textId="77777777" w:rsidR="00BA3554" w:rsidRPr="00DB424F" w:rsidRDefault="00BA3554" w:rsidP="00B46D58">
      <w:pPr>
        <w:widowControl w:val="0"/>
        <w:tabs>
          <w:tab w:val="left" w:pos="1134"/>
        </w:tabs>
        <w:spacing w:after="160"/>
        <w:ind w:firstLine="567"/>
        <w:jc w:val="both"/>
        <w:rPr>
          <w:rFonts w:asciiTheme="majorHAnsi" w:hAnsiTheme="majorHAnsi"/>
        </w:rPr>
      </w:pPr>
      <w:r w:rsidRPr="00DB424F">
        <w:rPr>
          <w:rFonts w:asciiTheme="majorHAnsi" w:hAnsiTheme="majorHAnsi"/>
        </w:rPr>
        <w:t>Запрещается одновременное участие в настоящей процедуре</w:t>
      </w:r>
      <w:r w:rsidR="00F4264D" w:rsidRPr="00DB424F">
        <w:rPr>
          <w:rFonts w:asciiTheme="majorHAnsi" w:hAnsiTheme="majorHAnsi"/>
        </w:rPr>
        <w:t xml:space="preserve"> (</w:t>
      </w:r>
      <w:r w:rsidR="00DA4643" w:rsidRPr="00DB424F">
        <w:rPr>
          <w:rFonts w:asciiTheme="majorHAnsi" w:hAnsiTheme="majorHAnsi"/>
        </w:rPr>
        <w:t>на о</w:t>
      </w:r>
      <w:r w:rsidR="00EE7758" w:rsidRPr="00DB424F">
        <w:rPr>
          <w:rFonts w:asciiTheme="majorHAnsi" w:hAnsiTheme="majorHAnsi"/>
        </w:rPr>
        <w:t>дин и тот же</w:t>
      </w:r>
      <w:r w:rsidR="00DA4643" w:rsidRPr="00DB424F">
        <w:rPr>
          <w:rFonts w:asciiTheme="majorHAnsi" w:hAnsiTheme="majorHAnsi"/>
        </w:rPr>
        <w:t xml:space="preserve"> лот</w:t>
      </w:r>
      <w:r w:rsidR="00F4264D" w:rsidRPr="00DB424F">
        <w:rPr>
          <w:rFonts w:asciiTheme="majorHAnsi" w:hAnsiTheme="majorHAnsi"/>
        </w:rPr>
        <w:t>)</w:t>
      </w:r>
      <w:r w:rsidRPr="00DB424F">
        <w:rPr>
          <w:rFonts w:asciiTheme="majorHAnsi" w:hAnsiTheme="majorHAnsi"/>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w:t>
      </w:r>
      <w:r w:rsidRPr="00DB424F">
        <w:rPr>
          <w:rFonts w:asciiTheme="majorHAnsi" w:hAnsiTheme="majorHAnsi"/>
        </w:rPr>
        <w:lastRenderedPageBreak/>
        <w:t>учрежденных государством или общинами, и (или) участия в порядке совместной деятельности (консорциумом).</w:t>
      </w:r>
    </w:p>
    <w:p w14:paraId="4910B293" w14:textId="77777777" w:rsidR="00D5674E" w:rsidRPr="00DB424F" w:rsidRDefault="009F18D0" w:rsidP="00B46D58">
      <w:pPr>
        <w:pStyle w:val="af4"/>
        <w:widowControl w:val="0"/>
        <w:tabs>
          <w:tab w:val="left" w:pos="1134"/>
        </w:tabs>
        <w:spacing w:before="0" w:beforeAutospacing="0" w:after="160" w:afterAutospacing="0"/>
        <w:ind w:firstLine="567"/>
        <w:jc w:val="both"/>
        <w:rPr>
          <w:rFonts w:asciiTheme="majorHAnsi" w:hAnsiTheme="majorHAnsi"/>
        </w:rPr>
      </w:pPr>
      <w:r w:rsidRPr="00DB424F">
        <w:rPr>
          <w:rFonts w:asciiTheme="majorHAnsi" w:hAnsiTheme="majorHAnsi"/>
        </w:rPr>
        <w:t>По смыслу пункта 119 Порядка:</w:t>
      </w:r>
    </w:p>
    <w:p w14:paraId="209F7F68" w14:textId="77777777" w:rsidR="00D5674E" w:rsidRPr="00DB424F" w:rsidRDefault="00D5674E" w:rsidP="00B46D58">
      <w:pPr>
        <w:pStyle w:val="af4"/>
        <w:widowControl w:val="0"/>
        <w:tabs>
          <w:tab w:val="left" w:pos="1134"/>
        </w:tabs>
        <w:spacing w:before="0" w:beforeAutospacing="0" w:after="160" w:afterAutospacing="0"/>
        <w:ind w:firstLine="567"/>
        <w:jc w:val="both"/>
        <w:rPr>
          <w:rFonts w:asciiTheme="majorHAnsi" w:hAnsiTheme="majorHAnsi"/>
          <w:color w:val="000000"/>
        </w:rPr>
      </w:pPr>
      <w:r w:rsidRPr="00DB424F">
        <w:rPr>
          <w:rFonts w:asciiTheme="majorHAnsi" w:hAnsiTheme="majorHAnsi"/>
        </w:rPr>
        <w:t>1)</w:t>
      </w:r>
      <w:r w:rsidR="00E1385B" w:rsidRPr="00DB424F">
        <w:rPr>
          <w:rFonts w:asciiTheme="majorHAnsi" w:hAnsiTheme="majorHAnsi"/>
        </w:rPr>
        <w:tab/>
      </w:r>
      <w:r w:rsidRPr="00DB424F">
        <w:rPr>
          <w:rFonts w:asciiTheme="majorHAnsi" w:hAnsiTheme="majorHAnsi"/>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DB424F">
        <w:rPr>
          <w:rFonts w:asciiTheme="majorHAnsi" w:hAnsiTheme="majorHAnsi"/>
          <w:color w:val="000000"/>
        </w:rPr>
        <w:t xml:space="preserve"> </w:t>
      </w:r>
    </w:p>
    <w:p w14:paraId="21E76FA2" w14:textId="77777777" w:rsidR="00D5674E" w:rsidRPr="00DB424F" w:rsidRDefault="00D5674E" w:rsidP="00B46D58">
      <w:pPr>
        <w:pStyle w:val="af4"/>
        <w:widowControl w:val="0"/>
        <w:tabs>
          <w:tab w:val="left" w:pos="1134"/>
        </w:tabs>
        <w:spacing w:before="0" w:beforeAutospacing="0" w:after="160" w:afterAutospacing="0"/>
        <w:ind w:firstLine="567"/>
        <w:jc w:val="both"/>
        <w:rPr>
          <w:rFonts w:asciiTheme="majorHAnsi" w:hAnsiTheme="majorHAnsi"/>
          <w:color w:val="000000"/>
        </w:rPr>
      </w:pPr>
      <w:r w:rsidRPr="00DB424F">
        <w:rPr>
          <w:rFonts w:asciiTheme="majorHAnsi" w:hAnsiTheme="majorHAnsi"/>
          <w:color w:val="000000"/>
        </w:rPr>
        <w:t>2)</w:t>
      </w:r>
      <w:r w:rsidR="00E1385B" w:rsidRPr="00DB424F">
        <w:rPr>
          <w:rFonts w:asciiTheme="majorHAnsi" w:hAnsiTheme="majorHAnsi"/>
          <w:color w:val="000000"/>
        </w:rPr>
        <w:tab/>
      </w:r>
      <w:r w:rsidRPr="00DB424F">
        <w:rPr>
          <w:rFonts w:asciiTheme="majorHAnsi" w:hAnsiTheme="majorHAnsi"/>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6B24BD4" w14:textId="77777777" w:rsidR="00D5674E" w:rsidRPr="00DB424F" w:rsidRDefault="00D5674E" w:rsidP="00B46D58">
      <w:pPr>
        <w:pStyle w:val="af4"/>
        <w:widowControl w:val="0"/>
        <w:tabs>
          <w:tab w:val="left" w:pos="1134"/>
        </w:tabs>
        <w:spacing w:before="0" w:beforeAutospacing="0" w:after="160" w:afterAutospacing="0"/>
        <w:ind w:firstLine="567"/>
        <w:jc w:val="both"/>
        <w:rPr>
          <w:rFonts w:asciiTheme="majorHAnsi" w:hAnsiTheme="majorHAnsi"/>
          <w:color w:val="000000"/>
        </w:rPr>
      </w:pPr>
      <w:r w:rsidRPr="00DB424F">
        <w:rPr>
          <w:rFonts w:asciiTheme="majorHAnsi" w:hAnsiTheme="majorHAnsi"/>
          <w:color w:val="000000"/>
        </w:rPr>
        <w:t>а.</w:t>
      </w:r>
      <w:r w:rsidR="00E1385B" w:rsidRPr="00DB424F">
        <w:rPr>
          <w:rFonts w:asciiTheme="majorHAnsi" w:hAnsiTheme="majorHAnsi"/>
          <w:color w:val="000000"/>
        </w:rPr>
        <w:tab/>
      </w:r>
      <w:r w:rsidRPr="00DB424F">
        <w:rPr>
          <w:rFonts w:asciiTheme="majorHAnsi" w:hAnsiTheme="majorHAnsi"/>
          <w:color w:val="000000"/>
        </w:rPr>
        <w:t>участником, распоряжающимся более чем десятью процентами акций данного юридического лица;</w:t>
      </w:r>
    </w:p>
    <w:p w14:paraId="4113E3C6" w14:textId="77777777" w:rsidR="00D5674E" w:rsidRPr="00DB424F" w:rsidRDefault="00D5674E" w:rsidP="00B46D58">
      <w:pPr>
        <w:pStyle w:val="af4"/>
        <w:widowControl w:val="0"/>
        <w:tabs>
          <w:tab w:val="left" w:pos="1134"/>
        </w:tabs>
        <w:spacing w:before="0" w:beforeAutospacing="0" w:after="160" w:afterAutospacing="0"/>
        <w:ind w:firstLine="567"/>
        <w:jc w:val="both"/>
        <w:rPr>
          <w:rFonts w:asciiTheme="majorHAnsi" w:hAnsiTheme="majorHAnsi"/>
          <w:color w:val="000000"/>
        </w:rPr>
      </w:pPr>
      <w:r w:rsidRPr="00DB424F">
        <w:rPr>
          <w:rFonts w:asciiTheme="majorHAnsi" w:hAnsiTheme="majorHAnsi"/>
          <w:color w:val="000000"/>
        </w:rPr>
        <w:t>б.</w:t>
      </w:r>
      <w:r w:rsidR="00E1385B" w:rsidRPr="00DB424F">
        <w:rPr>
          <w:rFonts w:asciiTheme="majorHAnsi" w:hAnsiTheme="majorHAnsi"/>
          <w:color w:val="000000"/>
        </w:rPr>
        <w:tab/>
      </w:r>
      <w:r w:rsidRPr="00DB424F">
        <w:rPr>
          <w:rFonts w:asciiTheme="majorHAnsi" w:hAnsiTheme="majorHAnsi"/>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3160204" w14:textId="77777777" w:rsidR="00D5674E" w:rsidRPr="00DB424F" w:rsidRDefault="00D5674E" w:rsidP="00B46D58">
      <w:pPr>
        <w:pStyle w:val="af4"/>
        <w:widowControl w:val="0"/>
        <w:tabs>
          <w:tab w:val="left" w:pos="1134"/>
        </w:tabs>
        <w:spacing w:before="0" w:beforeAutospacing="0" w:after="160" w:afterAutospacing="0"/>
        <w:ind w:firstLine="567"/>
        <w:jc w:val="both"/>
        <w:rPr>
          <w:rFonts w:asciiTheme="majorHAnsi" w:hAnsiTheme="majorHAnsi"/>
          <w:color w:val="000000"/>
        </w:rPr>
      </w:pPr>
      <w:r w:rsidRPr="00DB424F">
        <w:rPr>
          <w:rFonts w:asciiTheme="majorHAnsi" w:hAnsiTheme="majorHAnsi"/>
          <w:color w:val="000000"/>
        </w:rPr>
        <w:t>в.</w:t>
      </w:r>
      <w:r w:rsidR="00E1385B" w:rsidRPr="00DB424F">
        <w:rPr>
          <w:rFonts w:asciiTheme="majorHAnsi" w:hAnsiTheme="majorHAnsi"/>
          <w:color w:val="000000"/>
        </w:rPr>
        <w:tab/>
      </w:r>
      <w:r w:rsidRPr="00DB424F">
        <w:rPr>
          <w:rFonts w:asciiTheme="majorHAnsi" w:hAnsiTheme="majorHAnsi"/>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6E581A2F" w14:textId="77777777" w:rsidR="00D5674E" w:rsidRPr="00DB424F" w:rsidRDefault="00D5674E" w:rsidP="00B46D58">
      <w:pPr>
        <w:pStyle w:val="af4"/>
        <w:widowControl w:val="0"/>
        <w:tabs>
          <w:tab w:val="left" w:pos="1134"/>
        </w:tabs>
        <w:spacing w:before="0" w:beforeAutospacing="0" w:after="160" w:afterAutospacing="0"/>
        <w:ind w:firstLine="567"/>
        <w:jc w:val="both"/>
        <w:rPr>
          <w:rFonts w:asciiTheme="majorHAnsi" w:hAnsiTheme="majorHAnsi"/>
          <w:color w:val="000000"/>
        </w:rPr>
      </w:pPr>
      <w:r w:rsidRPr="00DB424F">
        <w:rPr>
          <w:rFonts w:asciiTheme="majorHAnsi" w:hAnsiTheme="majorHAnsi"/>
          <w:color w:val="000000"/>
        </w:rPr>
        <w:t>г.</w:t>
      </w:r>
      <w:r w:rsidR="00E1385B" w:rsidRPr="00DB424F">
        <w:rPr>
          <w:rFonts w:asciiTheme="majorHAnsi" w:hAnsiTheme="majorHAnsi"/>
          <w:color w:val="000000"/>
        </w:rPr>
        <w:tab/>
      </w:r>
      <w:r w:rsidRPr="00DB424F">
        <w:rPr>
          <w:rFonts w:asciiTheme="majorHAnsi" w:hAnsiTheme="majorHAnsi"/>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4F168E5" w14:textId="77777777" w:rsidR="00D5674E" w:rsidRPr="00DB424F" w:rsidRDefault="00D5674E" w:rsidP="00B46D58">
      <w:pPr>
        <w:pStyle w:val="af4"/>
        <w:widowControl w:val="0"/>
        <w:tabs>
          <w:tab w:val="left" w:pos="1134"/>
        </w:tabs>
        <w:spacing w:before="0" w:beforeAutospacing="0" w:after="160" w:afterAutospacing="0"/>
        <w:ind w:firstLine="567"/>
        <w:jc w:val="both"/>
        <w:rPr>
          <w:rFonts w:asciiTheme="majorHAnsi" w:hAnsiTheme="majorHAnsi"/>
          <w:color w:val="000000"/>
        </w:rPr>
      </w:pPr>
      <w:r w:rsidRPr="00DB424F">
        <w:rPr>
          <w:rFonts w:asciiTheme="majorHAnsi" w:hAnsiTheme="majorHAnsi"/>
        </w:rPr>
        <w:t>3)</w:t>
      </w:r>
      <w:r w:rsidR="00E1385B" w:rsidRPr="00DB424F">
        <w:rPr>
          <w:rFonts w:asciiTheme="majorHAnsi" w:hAnsiTheme="majorHAnsi"/>
        </w:rPr>
        <w:tab/>
      </w:r>
      <w:r w:rsidRPr="00DB424F">
        <w:rPr>
          <w:rFonts w:asciiTheme="majorHAnsi" w:hAnsiTheme="majorHAnsi"/>
        </w:rPr>
        <w:t>участники, не имеющие статуса физического лица, считаются взаимосвязанными, если:</w:t>
      </w:r>
    </w:p>
    <w:p w14:paraId="7C5201B7" w14:textId="77777777" w:rsidR="00D5674E" w:rsidRPr="00DB424F" w:rsidRDefault="00D5674E" w:rsidP="00B46D58">
      <w:pPr>
        <w:pStyle w:val="af4"/>
        <w:widowControl w:val="0"/>
        <w:tabs>
          <w:tab w:val="left" w:pos="1134"/>
        </w:tabs>
        <w:spacing w:before="0" w:beforeAutospacing="0" w:after="160" w:afterAutospacing="0"/>
        <w:ind w:firstLine="567"/>
        <w:jc w:val="both"/>
        <w:rPr>
          <w:rFonts w:asciiTheme="majorHAnsi" w:hAnsiTheme="majorHAnsi"/>
          <w:color w:val="000000"/>
        </w:rPr>
      </w:pPr>
      <w:r w:rsidRPr="00DB424F">
        <w:rPr>
          <w:rFonts w:asciiTheme="majorHAnsi" w:hAnsiTheme="majorHAnsi"/>
          <w:color w:val="000000"/>
        </w:rPr>
        <w:t>а.</w:t>
      </w:r>
      <w:r w:rsidR="00E1385B" w:rsidRPr="00DB424F">
        <w:rPr>
          <w:rFonts w:asciiTheme="majorHAnsi" w:hAnsiTheme="majorHAnsi"/>
          <w:color w:val="000000"/>
        </w:rPr>
        <w:tab/>
      </w:r>
      <w:r w:rsidRPr="00DB424F">
        <w:rPr>
          <w:rFonts w:asciiTheme="majorHAnsi" w:hAnsiTheme="majorHAnsi"/>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DB424F">
        <w:rPr>
          <w:rFonts w:asciiTheme="majorHAnsi" w:hAnsiTheme="majorHAnsi"/>
          <w:color w:val="000000"/>
          <w:lang w:val="en-US"/>
        </w:rPr>
        <w:t> </w:t>
      </w:r>
      <w:r w:rsidRPr="00DB424F">
        <w:rPr>
          <w:rFonts w:asciiTheme="majorHAnsi" w:hAnsiTheme="majorHAnsi"/>
          <w:color w:val="000000"/>
        </w:rPr>
        <w:t>лица;</w:t>
      </w:r>
    </w:p>
    <w:p w14:paraId="7118B23A" w14:textId="77777777" w:rsidR="00D5674E" w:rsidRPr="00DB424F" w:rsidRDefault="00D5674E" w:rsidP="00B46D58">
      <w:pPr>
        <w:pStyle w:val="af4"/>
        <w:widowControl w:val="0"/>
        <w:tabs>
          <w:tab w:val="left" w:pos="1134"/>
        </w:tabs>
        <w:spacing w:before="0" w:beforeAutospacing="0" w:after="160" w:afterAutospacing="0"/>
        <w:ind w:firstLine="567"/>
        <w:jc w:val="both"/>
        <w:rPr>
          <w:rFonts w:asciiTheme="majorHAnsi" w:hAnsiTheme="majorHAnsi"/>
          <w:color w:val="000000"/>
        </w:rPr>
      </w:pPr>
      <w:r w:rsidRPr="00DB424F">
        <w:rPr>
          <w:rFonts w:asciiTheme="majorHAnsi" w:hAnsiTheme="majorHAnsi"/>
          <w:color w:val="000000"/>
        </w:rPr>
        <w:t>б.</w:t>
      </w:r>
      <w:r w:rsidR="00E1385B" w:rsidRPr="00DB424F">
        <w:rPr>
          <w:rFonts w:asciiTheme="majorHAnsi" w:hAnsiTheme="majorHAnsi"/>
          <w:color w:val="000000"/>
        </w:rPr>
        <w:tab/>
      </w:r>
      <w:r w:rsidRPr="00DB424F">
        <w:rPr>
          <w:rFonts w:asciiTheme="majorHAnsi" w:hAnsiTheme="majorHAnsi"/>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B7A58E0" w14:textId="77777777" w:rsidR="00D5674E" w:rsidRPr="00DB424F" w:rsidRDefault="00D5674E" w:rsidP="00B46D58">
      <w:pPr>
        <w:pStyle w:val="af4"/>
        <w:widowControl w:val="0"/>
        <w:tabs>
          <w:tab w:val="left" w:pos="1134"/>
        </w:tabs>
        <w:spacing w:before="0" w:beforeAutospacing="0" w:after="160" w:afterAutospacing="0"/>
        <w:ind w:firstLine="567"/>
        <w:jc w:val="both"/>
        <w:rPr>
          <w:rFonts w:asciiTheme="majorHAnsi" w:hAnsiTheme="majorHAnsi"/>
        </w:rPr>
      </w:pPr>
      <w:r w:rsidRPr="00DB424F">
        <w:rPr>
          <w:rFonts w:asciiTheme="majorHAnsi" w:hAnsiTheme="majorHAnsi"/>
          <w:color w:val="000000"/>
        </w:rPr>
        <w:t>в.</w:t>
      </w:r>
      <w:r w:rsidR="00E1385B" w:rsidRPr="00DB424F">
        <w:rPr>
          <w:rFonts w:asciiTheme="majorHAnsi" w:hAnsiTheme="majorHAnsi"/>
          <w:color w:val="000000"/>
        </w:rPr>
        <w:tab/>
      </w:r>
      <w:r w:rsidRPr="00DB424F">
        <w:rPr>
          <w:rFonts w:asciiTheme="majorHAnsi" w:hAnsiTheme="majorHAnsi"/>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FB06250" w14:textId="77777777" w:rsidR="00D5674E" w:rsidRPr="00DB424F" w:rsidRDefault="00D5674E" w:rsidP="00B46D58">
      <w:pPr>
        <w:pStyle w:val="af4"/>
        <w:widowControl w:val="0"/>
        <w:tabs>
          <w:tab w:val="left" w:pos="1134"/>
        </w:tabs>
        <w:spacing w:before="0" w:beforeAutospacing="0" w:after="160" w:afterAutospacing="0"/>
        <w:ind w:firstLine="567"/>
        <w:jc w:val="both"/>
        <w:rPr>
          <w:rFonts w:asciiTheme="majorHAnsi" w:hAnsiTheme="majorHAnsi"/>
          <w:color w:val="000000"/>
        </w:rPr>
      </w:pPr>
      <w:r w:rsidRPr="00DB424F">
        <w:rPr>
          <w:rFonts w:asciiTheme="majorHAnsi" w:hAnsiTheme="majorHAnsi"/>
          <w:color w:val="000000"/>
        </w:rPr>
        <w:t>г.</w:t>
      </w:r>
      <w:r w:rsidR="00E1385B" w:rsidRPr="00DB424F">
        <w:rPr>
          <w:rFonts w:asciiTheme="majorHAnsi" w:hAnsiTheme="majorHAnsi"/>
          <w:color w:val="000000"/>
        </w:rPr>
        <w:tab/>
      </w:r>
      <w:r w:rsidRPr="00DB424F">
        <w:rPr>
          <w:rFonts w:asciiTheme="majorHAnsi" w:hAnsiTheme="majorHAnsi"/>
          <w:color w:val="000000"/>
        </w:rPr>
        <w:t>они действовали или действуют согласованно, исходя из общих экономических интересов.</w:t>
      </w:r>
    </w:p>
    <w:p w14:paraId="2CB88835" w14:textId="77777777" w:rsidR="00D5674E" w:rsidRPr="00DB424F" w:rsidRDefault="00D5674E" w:rsidP="00B46D58">
      <w:pPr>
        <w:widowControl w:val="0"/>
        <w:tabs>
          <w:tab w:val="left" w:pos="1134"/>
        </w:tabs>
        <w:spacing w:after="160"/>
        <w:ind w:firstLine="567"/>
        <w:jc w:val="both"/>
        <w:rPr>
          <w:rFonts w:asciiTheme="majorHAnsi" w:hAnsiTheme="majorHAnsi"/>
          <w:color w:val="000000"/>
        </w:rPr>
      </w:pPr>
      <w:r w:rsidRPr="00DB424F">
        <w:rPr>
          <w:rFonts w:asciiTheme="majorHAnsi" w:hAnsiTheme="majorHAnsi"/>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DB424F">
        <w:rPr>
          <w:rFonts w:asciiTheme="majorHAnsi" w:hAnsiTheme="majorHAnsi"/>
          <w:color w:val="000000"/>
        </w:rPr>
        <w:t>внуки,</w:t>
      </w:r>
      <w:ins w:id="0" w:author="Vardan" w:date="2022-10-29T23:46:00Z">
        <w:r w:rsidR="006E007C" w:rsidRPr="00DB424F">
          <w:rPr>
            <w:rFonts w:asciiTheme="majorHAnsi" w:hAnsiTheme="majorHAnsi"/>
            <w:color w:val="000000"/>
          </w:rPr>
          <w:t xml:space="preserve"> </w:t>
        </w:r>
      </w:ins>
      <w:r w:rsidRPr="00DB424F">
        <w:rPr>
          <w:rFonts w:asciiTheme="majorHAnsi" w:hAnsiTheme="majorHAnsi"/>
          <w:color w:val="000000"/>
        </w:rPr>
        <w:t>супруг сестры или супруга брата и их дети.</w:t>
      </w:r>
    </w:p>
    <w:p w14:paraId="3E4E1785" w14:textId="77777777" w:rsidR="004175B6" w:rsidRPr="00DB424F" w:rsidRDefault="00096865" w:rsidP="00B46D58">
      <w:pPr>
        <w:widowControl w:val="0"/>
        <w:tabs>
          <w:tab w:val="left" w:pos="1134"/>
        </w:tabs>
        <w:spacing w:after="160"/>
        <w:ind w:firstLine="567"/>
        <w:jc w:val="both"/>
        <w:rPr>
          <w:rFonts w:asciiTheme="majorHAnsi" w:hAnsiTheme="majorHAnsi"/>
        </w:rPr>
      </w:pPr>
      <w:r w:rsidRPr="00DB424F">
        <w:rPr>
          <w:rFonts w:asciiTheme="majorHAnsi" w:hAnsiTheme="majorHAnsi"/>
        </w:rPr>
        <w:t>2.4</w:t>
      </w:r>
      <w:r w:rsidR="00D13662" w:rsidRPr="00DB424F">
        <w:rPr>
          <w:rFonts w:asciiTheme="majorHAnsi" w:hAnsiTheme="majorHAnsi"/>
        </w:rPr>
        <w:t>.</w:t>
      </w:r>
      <w:r w:rsidR="00E1385B" w:rsidRPr="00DB424F">
        <w:rPr>
          <w:rFonts w:asciiTheme="majorHAnsi" w:hAnsiTheme="majorHAnsi"/>
        </w:rPr>
        <w:tab/>
      </w:r>
      <w:r w:rsidRPr="00DB424F">
        <w:rPr>
          <w:rFonts w:asciiTheme="majorHAnsi" w:hAnsiTheme="majorHAnsi"/>
        </w:rPr>
        <w:t>Участник</w:t>
      </w:r>
      <w:r w:rsidR="000C3F69" w:rsidRPr="00DB424F">
        <w:rPr>
          <w:rFonts w:asciiTheme="majorHAnsi" w:hAnsiTheme="majorHAnsi"/>
        </w:rPr>
        <w:t>,</w:t>
      </w:r>
      <w:r w:rsidRPr="00DB424F">
        <w:rPr>
          <w:rFonts w:asciiTheme="majorHAnsi" w:hAnsiTheme="majorHAnsi"/>
        </w:rPr>
        <w:t xml:space="preserve"> </w:t>
      </w:r>
      <w:r w:rsidR="002C1D72" w:rsidRPr="00DB424F">
        <w:rPr>
          <w:rFonts w:asciiTheme="majorHAnsi" w:hAnsiTheme="majorHAnsi"/>
        </w:rPr>
        <w:t xml:space="preserve">в случае признания </w:t>
      </w:r>
      <w:r w:rsidR="00876D7D" w:rsidRPr="00DB424F">
        <w:rPr>
          <w:rFonts w:asciiTheme="majorHAnsi" w:hAnsiTheme="majorHAnsi"/>
        </w:rPr>
        <w:t>ото</w:t>
      </w:r>
      <w:r w:rsidR="002C1D72" w:rsidRPr="00DB424F">
        <w:rPr>
          <w:rFonts w:asciiTheme="majorHAnsi" w:hAnsiTheme="majorHAnsi"/>
        </w:rPr>
        <w:t>бранным участником</w:t>
      </w:r>
      <w:r w:rsidR="000C3F69" w:rsidRPr="00DB424F">
        <w:rPr>
          <w:rFonts w:asciiTheme="majorHAnsi" w:hAnsiTheme="majorHAnsi"/>
        </w:rPr>
        <w:t>,</w:t>
      </w:r>
      <w:r w:rsidR="002C1D72" w:rsidRPr="00DB424F">
        <w:rPr>
          <w:rFonts w:asciiTheme="majorHAnsi" w:hAnsiTheme="majorHAnsi"/>
        </w:rPr>
        <w:t xml:space="preserve"> </w:t>
      </w:r>
      <w:r w:rsidR="00A7559E" w:rsidRPr="00DB424F">
        <w:rPr>
          <w:rFonts w:asciiTheme="majorHAnsi" w:hAnsiTheme="majorHAnsi"/>
        </w:rPr>
        <w:t>представляет обеспечение квалификации в порядке и размере, установленными настоящим приглашением</w:t>
      </w:r>
      <w:r w:rsidR="00A7559E" w:rsidRPr="00DB424F">
        <w:rPr>
          <w:rFonts w:asciiTheme="majorHAnsi" w:hAnsiTheme="majorHAnsi"/>
          <w:lang w:val="hy-AM"/>
        </w:rPr>
        <w:t>.</w:t>
      </w:r>
      <w:r w:rsidR="00A425E2" w:rsidRPr="00DB424F">
        <w:rPr>
          <w:rFonts w:asciiTheme="majorHAnsi" w:hAnsiTheme="majorHAnsi"/>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w:t>
      </w:r>
      <w:r w:rsidR="00A425E2" w:rsidRPr="00DB424F">
        <w:rPr>
          <w:rFonts w:asciiTheme="majorHAnsi" w:hAnsiTheme="majorHAnsi"/>
        </w:rPr>
        <w:lastRenderedPageBreak/>
        <w:t>присвоенный авторитетными международными организациями (</w:t>
      </w:r>
      <w:proofErr w:type="spellStart"/>
      <w:r w:rsidR="00A425E2" w:rsidRPr="00DB424F">
        <w:rPr>
          <w:rFonts w:asciiTheme="majorHAnsi" w:hAnsiTheme="majorHAnsi"/>
        </w:rPr>
        <w:t>Fitch</w:t>
      </w:r>
      <w:proofErr w:type="spellEnd"/>
      <w:r w:rsidR="00A425E2" w:rsidRPr="00DB424F">
        <w:rPr>
          <w:rFonts w:asciiTheme="majorHAnsi" w:hAnsiTheme="majorHAnsi"/>
        </w:rPr>
        <w:t xml:space="preserve">, </w:t>
      </w:r>
      <w:proofErr w:type="spellStart"/>
      <w:r w:rsidR="00A425E2" w:rsidRPr="00DB424F">
        <w:rPr>
          <w:rFonts w:asciiTheme="majorHAnsi" w:hAnsiTheme="majorHAnsi"/>
        </w:rPr>
        <w:t>Moodys</w:t>
      </w:r>
      <w:proofErr w:type="spellEnd"/>
      <w:r w:rsidR="00A425E2" w:rsidRPr="00DB424F">
        <w:rPr>
          <w:rFonts w:asciiTheme="majorHAnsi" w:hAnsiTheme="majorHAnsi"/>
        </w:rPr>
        <w:t xml:space="preserve">, </w:t>
      </w:r>
      <w:proofErr w:type="spellStart"/>
      <w:r w:rsidR="00A425E2" w:rsidRPr="00DB424F">
        <w:rPr>
          <w:rFonts w:asciiTheme="majorHAnsi" w:hAnsiTheme="majorHAnsi"/>
        </w:rPr>
        <w:t>Standard</w:t>
      </w:r>
      <w:proofErr w:type="spellEnd"/>
      <w:r w:rsidR="00A425E2" w:rsidRPr="00DB424F">
        <w:rPr>
          <w:rFonts w:asciiTheme="majorHAnsi" w:hAnsiTheme="majorHAnsi"/>
        </w:rPr>
        <w:t xml:space="preserve"> &amp; </w:t>
      </w:r>
      <w:proofErr w:type="spellStart"/>
      <w:r w:rsidR="00A425E2" w:rsidRPr="00DB424F">
        <w:rPr>
          <w:rFonts w:asciiTheme="majorHAnsi" w:hAnsiTheme="majorHAnsi"/>
        </w:rPr>
        <w:t>Poor's</w:t>
      </w:r>
      <w:proofErr w:type="spellEnd"/>
      <w:r w:rsidR="00A425E2" w:rsidRPr="00DB424F">
        <w:rPr>
          <w:rFonts w:asciiTheme="majorHAnsi" w:hAnsiTheme="majorHAnsi"/>
        </w:rPr>
        <w:t>) как минимум в размере суверенного рейтинга Республики Армения</w:t>
      </w:r>
      <w:r w:rsidR="000964F1" w:rsidRPr="00DB424F">
        <w:rPr>
          <w:rFonts w:asciiTheme="majorHAnsi" w:hAnsiTheme="majorHAnsi"/>
        </w:rPr>
        <w:t>.</w:t>
      </w:r>
    </w:p>
    <w:p w14:paraId="54E920FB" w14:textId="77777777" w:rsidR="000A6B75" w:rsidRPr="00DB424F" w:rsidRDefault="000A6B75"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2.</w:t>
      </w:r>
      <w:r w:rsidR="00DA4643" w:rsidRPr="00DB424F">
        <w:rPr>
          <w:rFonts w:asciiTheme="majorHAnsi" w:hAnsiTheme="majorHAnsi"/>
          <w:sz w:val="24"/>
          <w:szCs w:val="24"/>
        </w:rPr>
        <w:t>5</w:t>
      </w:r>
      <w:r w:rsidR="000A15F9" w:rsidRPr="00DB424F">
        <w:rPr>
          <w:rFonts w:asciiTheme="majorHAnsi" w:hAnsiTheme="majorHAnsi"/>
          <w:sz w:val="24"/>
          <w:szCs w:val="24"/>
        </w:rPr>
        <w:t>.</w:t>
      </w:r>
      <w:r w:rsidR="00F04AA1" w:rsidRPr="00DB424F">
        <w:rPr>
          <w:rFonts w:asciiTheme="majorHAnsi" w:hAnsiTheme="majorHAnsi"/>
          <w:sz w:val="24"/>
          <w:szCs w:val="24"/>
        </w:rPr>
        <w:tab/>
      </w:r>
      <w:r w:rsidRPr="00DB424F">
        <w:rPr>
          <w:rFonts w:asciiTheme="majorHAnsi" w:hAnsiTheme="majorHAnsi"/>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DB424F">
        <w:rPr>
          <w:rFonts w:asciiTheme="majorHAnsi" w:hAnsiTheme="majorHAnsi"/>
          <w:sz w:val="24"/>
          <w:szCs w:val="24"/>
        </w:rPr>
        <w:t xml:space="preserve"> </w:t>
      </w:r>
      <w:r w:rsidR="00C366B6" w:rsidRPr="00DB424F">
        <w:rPr>
          <w:rFonts w:asciiTheme="majorHAnsi" w:hAnsiTheme="majorHAnsi"/>
        </w:rPr>
        <w:t>(на о</w:t>
      </w:r>
      <w:r w:rsidR="00C366B6" w:rsidRPr="00DB424F">
        <w:rPr>
          <w:rFonts w:asciiTheme="majorHAnsi" w:hAnsiTheme="majorHAnsi"/>
          <w:sz w:val="24"/>
          <w:szCs w:val="24"/>
        </w:rPr>
        <w:t>дин и тот же</w:t>
      </w:r>
      <w:r w:rsidR="00C366B6" w:rsidRPr="00DB424F">
        <w:rPr>
          <w:rFonts w:asciiTheme="majorHAnsi" w:hAnsiTheme="majorHAnsi"/>
        </w:rPr>
        <w:t xml:space="preserve"> лот)</w:t>
      </w:r>
      <w:r w:rsidRPr="00DB424F">
        <w:rPr>
          <w:rFonts w:asciiTheme="majorHAnsi" w:hAnsiTheme="majorHAnsi"/>
          <w:sz w:val="24"/>
          <w:szCs w:val="24"/>
        </w:rPr>
        <w:t xml:space="preserve">. </w:t>
      </w:r>
    </w:p>
    <w:p w14:paraId="0EA32AF5" w14:textId="77777777" w:rsidR="009E07EE" w:rsidRPr="00DB424F" w:rsidRDefault="000A6B75" w:rsidP="00B46D58">
      <w:pPr>
        <w:pStyle w:val="23"/>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2.</w:t>
      </w:r>
      <w:r w:rsidR="00C366B6" w:rsidRPr="00DB424F">
        <w:rPr>
          <w:rFonts w:asciiTheme="majorHAnsi" w:hAnsiTheme="majorHAnsi"/>
          <w:sz w:val="24"/>
          <w:szCs w:val="24"/>
        </w:rPr>
        <w:t>6</w:t>
      </w:r>
      <w:r w:rsidR="000A15F9" w:rsidRPr="00DB424F">
        <w:rPr>
          <w:rFonts w:asciiTheme="majorHAnsi" w:hAnsiTheme="majorHAnsi"/>
          <w:sz w:val="24"/>
          <w:szCs w:val="24"/>
        </w:rPr>
        <w:t>.</w:t>
      </w:r>
      <w:r w:rsidR="00F04AA1" w:rsidRPr="00DB424F">
        <w:rPr>
          <w:rFonts w:asciiTheme="majorHAnsi" w:hAnsiTheme="majorHAnsi"/>
          <w:sz w:val="24"/>
          <w:szCs w:val="24"/>
        </w:rPr>
        <w:tab/>
      </w:r>
      <w:r w:rsidRPr="00DB424F">
        <w:rPr>
          <w:rFonts w:asciiTheme="majorHAnsi" w:hAnsiTheme="majorHAnsi"/>
          <w:sz w:val="24"/>
          <w:szCs w:val="24"/>
        </w:rPr>
        <w:t xml:space="preserve">Участники могут участвовать в настоящей процедуре в порядке совместной деятельности (консорциумом). </w:t>
      </w:r>
    </w:p>
    <w:p w14:paraId="24B3B074" w14:textId="77777777" w:rsidR="000A6B75" w:rsidRPr="00DB424F" w:rsidRDefault="000A6B75" w:rsidP="00B46D58">
      <w:pPr>
        <w:pStyle w:val="23"/>
        <w:widowControl w:val="0"/>
        <w:spacing w:after="160" w:line="240" w:lineRule="auto"/>
        <w:rPr>
          <w:rFonts w:asciiTheme="majorHAnsi" w:hAnsiTheme="majorHAnsi"/>
          <w:sz w:val="24"/>
          <w:szCs w:val="24"/>
        </w:rPr>
      </w:pPr>
      <w:r w:rsidRPr="00DB424F">
        <w:rPr>
          <w:rFonts w:asciiTheme="majorHAnsi" w:hAnsiTheme="majorHAnsi"/>
          <w:sz w:val="24"/>
          <w:szCs w:val="24"/>
        </w:rPr>
        <w:t>В подобном случае:</w:t>
      </w:r>
    </w:p>
    <w:p w14:paraId="1C851581" w14:textId="77777777" w:rsidR="005A405F" w:rsidRPr="00DB424F" w:rsidRDefault="00C366B6" w:rsidP="00B46D58">
      <w:pPr>
        <w:pStyle w:val="23"/>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1</w:t>
      </w:r>
      <w:r w:rsidR="000A6B75" w:rsidRPr="00DB424F">
        <w:rPr>
          <w:rFonts w:asciiTheme="majorHAnsi" w:hAnsiTheme="majorHAnsi"/>
          <w:sz w:val="24"/>
          <w:szCs w:val="24"/>
        </w:rPr>
        <w:t>)</w:t>
      </w:r>
      <w:r w:rsidR="00911F57" w:rsidRPr="00DB424F">
        <w:rPr>
          <w:rFonts w:asciiTheme="majorHAnsi" w:hAnsiTheme="majorHAnsi"/>
          <w:sz w:val="24"/>
          <w:szCs w:val="24"/>
        </w:rPr>
        <w:tab/>
      </w:r>
      <w:r w:rsidR="000A6B75" w:rsidRPr="00DB424F">
        <w:rPr>
          <w:rFonts w:asciiTheme="majorHAnsi" w:hAnsiTheme="majorHAnsi"/>
          <w:sz w:val="24"/>
          <w:szCs w:val="24"/>
        </w:rPr>
        <w:t>ни одна из сторон договора о совместной деятельности не может подать отдельную заявку на одну и ту же процедуру</w:t>
      </w:r>
      <w:r w:rsidR="00796D4A" w:rsidRPr="00DB424F">
        <w:rPr>
          <w:rFonts w:asciiTheme="majorHAnsi" w:hAnsiTheme="majorHAnsi"/>
          <w:sz w:val="24"/>
          <w:szCs w:val="24"/>
        </w:rPr>
        <w:t xml:space="preserve"> </w:t>
      </w:r>
      <w:r w:rsidR="00796D4A" w:rsidRPr="00DB424F">
        <w:rPr>
          <w:rFonts w:asciiTheme="majorHAnsi" w:hAnsiTheme="majorHAnsi"/>
        </w:rPr>
        <w:t>(на о</w:t>
      </w:r>
      <w:r w:rsidR="00796D4A" w:rsidRPr="00DB424F">
        <w:rPr>
          <w:rFonts w:asciiTheme="majorHAnsi" w:hAnsiTheme="majorHAnsi"/>
          <w:sz w:val="24"/>
          <w:szCs w:val="24"/>
        </w:rPr>
        <w:t>дин и тот же</w:t>
      </w:r>
      <w:r w:rsidR="00796D4A" w:rsidRPr="00DB424F">
        <w:rPr>
          <w:rFonts w:asciiTheme="majorHAnsi" w:hAnsiTheme="majorHAnsi"/>
        </w:rPr>
        <w:t xml:space="preserve"> лот)</w:t>
      </w:r>
      <w:r w:rsidR="000A6B75" w:rsidRPr="00DB424F">
        <w:rPr>
          <w:rFonts w:asciiTheme="majorHAnsi" w:hAnsiTheme="majorHAnsi"/>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3896B4A7" w14:textId="77777777" w:rsidR="000A6B75" w:rsidRPr="00DB424F" w:rsidRDefault="00C366B6" w:rsidP="00B46D58">
      <w:pPr>
        <w:pStyle w:val="23"/>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2</w:t>
      </w:r>
      <w:r w:rsidR="000A6B75" w:rsidRPr="00DB424F">
        <w:rPr>
          <w:rFonts w:asciiTheme="majorHAnsi" w:hAnsiTheme="majorHAnsi"/>
          <w:sz w:val="24"/>
          <w:szCs w:val="24"/>
        </w:rPr>
        <w:t>)</w:t>
      </w:r>
      <w:r w:rsidR="00911F57" w:rsidRPr="00DB424F">
        <w:rPr>
          <w:rFonts w:asciiTheme="majorHAnsi" w:hAnsiTheme="majorHAnsi"/>
          <w:sz w:val="24"/>
          <w:szCs w:val="24"/>
        </w:rPr>
        <w:tab/>
      </w:r>
      <w:r w:rsidR="000A6B75" w:rsidRPr="00DB424F">
        <w:rPr>
          <w:rFonts w:asciiTheme="majorHAnsi" w:hAnsiTheme="majorHAnsi"/>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089D4CC1" w14:textId="77777777" w:rsidR="00096865" w:rsidRPr="00DB424F" w:rsidRDefault="00ED2352" w:rsidP="00B46D58">
      <w:pPr>
        <w:widowControl w:val="0"/>
        <w:spacing w:after="160"/>
        <w:jc w:val="center"/>
        <w:rPr>
          <w:rFonts w:asciiTheme="majorHAnsi" w:hAnsiTheme="majorHAnsi"/>
          <w:b/>
        </w:rPr>
      </w:pPr>
      <w:r w:rsidRPr="00DB424F">
        <w:rPr>
          <w:rFonts w:asciiTheme="majorHAnsi" w:hAnsiTheme="majorHAnsi"/>
          <w:b/>
        </w:rPr>
        <w:t>3.</w:t>
      </w:r>
      <w:r w:rsidR="002B32D6" w:rsidRPr="00DB424F">
        <w:rPr>
          <w:rFonts w:asciiTheme="majorHAnsi" w:hAnsiTheme="majorHAnsi"/>
          <w:b/>
        </w:rPr>
        <w:t xml:space="preserve"> РАЗЪЯСНЕНИЕ ПРИГЛАШЕНИЯ </w:t>
      </w:r>
      <w:r w:rsidRPr="00DB424F">
        <w:rPr>
          <w:rFonts w:asciiTheme="majorHAnsi" w:hAnsiTheme="majorHAnsi"/>
          <w:b/>
        </w:rPr>
        <w:br/>
      </w:r>
      <w:r w:rsidR="002B32D6" w:rsidRPr="00DB424F">
        <w:rPr>
          <w:rFonts w:asciiTheme="majorHAnsi" w:hAnsiTheme="majorHAnsi"/>
          <w:b/>
        </w:rPr>
        <w:t xml:space="preserve">И ПОРЯДОК ВНЕСЕНИЯ ИЗМЕНЕНИЯ В ПРИГЛАШЕНИЕ </w:t>
      </w:r>
    </w:p>
    <w:p w14:paraId="159632AD" w14:textId="77777777" w:rsidR="0032548E" w:rsidRPr="00DB424F" w:rsidRDefault="00096865" w:rsidP="00B46D58">
      <w:pPr>
        <w:widowControl w:val="0"/>
        <w:tabs>
          <w:tab w:val="left" w:pos="1134"/>
        </w:tabs>
        <w:spacing w:after="160"/>
        <w:ind w:firstLine="567"/>
        <w:jc w:val="both"/>
        <w:rPr>
          <w:rFonts w:asciiTheme="majorHAnsi" w:hAnsiTheme="majorHAnsi"/>
        </w:rPr>
      </w:pPr>
      <w:r w:rsidRPr="00DB424F">
        <w:rPr>
          <w:rFonts w:asciiTheme="majorHAnsi" w:hAnsiTheme="majorHAnsi"/>
        </w:rPr>
        <w:t>3.1</w:t>
      </w:r>
      <w:r w:rsidR="000A15F9" w:rsidRPr="00DB424F">
        <w:rPr>
          <w:rFonts w:asciiTheme="majorHAnsi" w:hAnsiTheme="majorHAnsi"/>
        </w:rPr>
        <w:t>.</w:t>
      </w:r>
      <w:r w:rsidR="00ED2352" w:rsidRPr="00DB424F">
        <w:rPr>
          <w:rFonts w:asciiTheme="majorHAnsi" w:hAnsiTheme="majorHAnsi"/>
        </w:rPr>
        <w:tab/>
      </w:r>
      <w:r w:rsidRPr="00DB424F">
        <w:rPr>
          <w:rFonts w:asciiTheme="majorHAnsi" w:hAnsiTheme="majorHAnsi"/>
        </w:rPr>
        <w:t>Согласно статье 29 Закона участник вправе требовать от заказчика разъяснения приглашения.</w:t>
      </w:r>
    </w:p>
    <w:p w14:paraId="3E22D0EB" w14:textId="77777777" w:rsidR="00096865" w:rsidRPr="00DB424F" w:rsidRDefault="00096865" w:rsidP="00B46D58">
      <w:pPr>
        <w:widowControl w:val="0"/>
        <w:autoSpaceDE w:val="0"/>
        <w:autoSpaceDN w:val="0"/>
        <w:adjustRightInd w:val="0"/>
        <w:spacing w:after="160"/>
        <w:ind w:firstLine="567"/>
        <w:jc w:val="both"/>
        <w:rPr>
          <w:rFonts w:asciiTheme="majorHAnsi" w:hAnsiTheme="majorHAnsi"/>
        </w:rPr>
      </w:pPr>
      <w:r w:rsidRPr="00DB424F">
        <w:rPr>
          <w:rFonts w:asciiTheme="majorHAnsi" w:hAnsiTheme="majorHAnsi"/>
        </w:rPr>
        <w:t xml:space="preserve">Участник имеет право </w:t>
      </w:r>
      <w:r w:rsidR="006735A4" w:rsidRPr="00DB424F">
        <w:rPr>
          <w:rFonts w:asciiTheme="majorHAnsi" w:hAnsiTheme="majorHAnsi"/>
        </w:rPr>
        <w:t>в письменной форме</w:t>
      </w:r>
      <w:r w:rsidRPr="00DB424F">
        <w:rPr>
          <w:rFonts w:asciiTheme="majorHAnsi" w:hAnsiTheme="majorHAnsi"/>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DB424F">
        <w:rPr>
          <w:rFonts w:asciiTheme="majorHAnsi" w:hAnsiTheme="majorHAnsi"/>
        </w:rPr>
        <w:t xml:space="preserve">в письменной форме </w:t>
      </w:r>
      <w:r w:rsidRPr="00DB424F">
        <w:rPr>
          <w:rFonts w:asciiTheme="majorHAnsi" w:hAnsiTheme="majorHAnsi"/>
        </w:rPr>
        <w:t>предоставляет разъяснение представившему запрос участнику в течение двух календарных дней, следующих за днем получения запроса</w:t>
      </w:r>
      <w:r w:rsidR="000B3864" w:rsidRPr="00DB424F">
        <w:rPr>
          <w:rStyle w:val="af6"/>
          <w:rFonts w:asciiTheme="majorHAnsi" w:hAnsiTheme="majorHAnsi"/>
        </w:rPr>
        <w:footnoteReference w:customMarkFollows="1" w:id="3"/>
        <w:t>5</w:t>
      </w:r>
      <w:r w:rsidRPr="00DB424F">
        <w:rPr>
          <w:rFonts w:asciiTheme="majorHAnsi" w:hAnsiTheme="majorHAnsi"/>
        </w:rPr>
        <w:t>.</w:t>
      </w:r>
      <w:r w:rsidR="00AA7117" w:rsidRPr="00DB424F">
        <w:rPr>
          <w:rFonts w:asciiTheme="majorHAnsi" w:hAnsiTheme="majorHAnsi"/>
        </w:rPr>
        <w:t xml:space="preserve"> </w:t>
      </w:r>
    </w:p>
    <w:p w14:paraId="58B59871" w14:textId="77777777" w:rsidR="00096865" w:rsidRPr="00DB424F" w:rsidRDefault="00096865" w:rsidP="00B46D58">
      <w:pPr>
        <w:widowControl w:val="0"/>
        <w:tabs>
          <w:tab w:val="left" w:pos="1134"/>
        </w:tabs>
        <w:spacing w:after="160"/>
        <w:ind w:firstLine="567"/>
        <w:jc w:val="both"/>
        <w:rPr>
          <w:rFonts w:asciiTheme="majorHAnsi" w:hAnsiTheme="majorHAnsi"/>
        </w:rPr>
      </w:pPr>
      <w:r w:rsidRPr="00DB424F">
        <w:rPr>
          <w:rFonts w:asciiTheme="majorHAnsi" w:hAnsiTheme="majorHAnsi"/>
        </w:rPr>
        <w:t>3.2.</w:t>
      </w:r>
      <w:r w:rsidR="00ED2352" w:rsidRPr="00DB424F">
        <w:rPr>
          <w:rFonts w:asciiTheme="majorHAnsi" w:hAnsiTheme="majorHAnsi"/>
        </w:rPr>
        <w:tab/>
      </w:r>
      <w:r w:rsidRPr="00DB424F">
        <w:rPr>
          <w:rFonts w:asciiTheme="majorHAnsi" w:hAnsiTheme="majorHAnsi"/>
        </w:rPr>
        <w:t>В день предоставления разъяснения объявление о запросе и о</w:t>
      </w:r>
      <w:r w:rsidR="00775FAF" w:rsidRPr="00DB424F">
        <w:rPr>
          <w:rFonts w:asciiTheme="majorHAnsi" w:hAnsiTheme="majorHAnsi"/>
          <w:lang w:val="en-US"/>
        </w:rPr>
        <w:t> </w:t>
      </w:r>
      <w:r w:rsidRPr="00DB424F">
        <w:rPr>
          <w:rFonts w:asciiTheme="majorHAnsi" w:hAnsiTheme="majorHAnsi"/>
        </w:rPr>
        <w:t>содержании разъяснения опубликовывается в подразделе "Объявления относительно разъяснений приглашений" раздела "Объявления о</w:t>
      </w:r>
      <w:r w:rsidR="00775FAF" w:rsidRPr="00DB424F">
        <w:rPr>
          <w:rFonts w:asciiTheme="majorHAnsi" w:hAnsiTheme="majorHAnsi"/>
          <w:lang w:val="en-US"/>
        </w:rPr>
        <w:t> </w:t>
      </w:r>
      <w:r w:rsidRPr="00DB424F">
        <w:rPr>
          <w:rFonts w:asciiTheme="majorHAnsi" w:hAnsiTheme="majorHAnsi"/>
        </w:rPr>
        <w:t xml:space="preserve">закупках" бюллетеня, действующего на сайте www.procurement.am (далее - бюллетень) без указания данных участника, совершившего запрос. </w:t>
      </w:r>
    </w:p>
    <w:p w14:paraId="49A6156B" w14:textId="77777777" w:rsidR="00462E00" w:rsidRPr="00DB424F" w:rsidRDefault="00096865" w:rsidP="00B46D58">
      <w:pPr>
        <w:widowControl w:val="0"/>
        <w:tabs>
          <w:tab w:val="left" w:pos="1134"/>
        </w:tabs>
        <w:autoSpaceDE w:val="0"/>
        <w:autoSpaceDN w:val="0"/>
        <w:adjustRightInd w:val="0"/>
        <w:spacing w:after="160"/>
        <w:ind w:firstLine="567"/>
        <w:jc w:val="both"/>
        <w:rPr>
          <w:rFonts w:asciiTheme="majorHAnsi" w:hAnsiTheme="majorHAnsi"/>
        </w:rPr>
      </w:pPr>
      <w:r w:rsidRPr="00DB424F">
        <w:rPr>
          <w:rFonts w:asciiTheme="majorHAnsi" w:hAnsiTheme="majorHAnsi"/>
        </w:rPr>
        <w:t>3.3</w:t>
      </w:r>
      <w:r w:rsidR="000A15F9" w:rsidRPr="00DB424F">
        <w:rPr>
          <w:rFonts w:asciiTheme="majorHAnsi" w:hAnsiTheme="majorHAnsi"/>
        </w:rPr>
        <w:t>.</w:t>
      </w:r>
      <w:r w:rsidR="00ED2352" w:rsidRPr="00DB424F">
        <w:rPr>
          <w:rFonts w:asciiTheme="majorHAnsi" w:hAnsiTheme="majorHAnsi"/>
        </w:rPr>
        <w:tab/>
      </w:r>
      <w:r w:rsidRPr="00DB424F">
        <w:rPr>
          <w:rFonts w:asciiTheme="majorHAnsi" w:hAnsiTheme="majorHAnsi"/>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DB424F">
        <w:rPr>
          <w:rFonts w:asciiTheme="majorHAnsi" w:hAnsiTheme="majorHAnsi"/>
        </w:rPr>
        <w:t xml:space="preserve">, или если запрос касается соответствия технических характеристик предлагаемых </w:t>
      </w:r>
      <w:r w:rsidR="00A14672" w:rsidRPr="00DB424F">
        <w:rPr>
          <w:rFonts w:asciiTheme="majorHAnsi" w:hAnsiTheme="majorHAnsi"/>
        </w:rPr>
        <w:t>у</w:t>
      </w:r>
      <w:r w:rsidR="00791FE4" w:rsidRPr="00DB424F">
        <w:rPr>
          <w:rFonts w:asciiTheme="majorHAnsi" w:hAnsiTheme="majorHAnsi"/>
        </w:rPr>
        <w:t xml:space="preserve">частником товаров техническим характеристикам, </w:t>
      </w:r>
      <w:r w:rsidR="00791FE4" w:rsidRPr="00DB424F">
        <w:rPr>
          <w:rFonts w:asciiTheme="majorHAnsi" w:hAnsiTheme="majorHAnsi"/>
        </w:rPr>
        <w:lastRenderedPageBreak/>
        <w:t>предусмотренным настоящим</w:t>
      </w:r>
      <w:r w:rsidR="00791FE4" w:rsidRPr="00DB424F">
        <w:rPr>
          <w:rFonts w:asciiTheme="majorHAnsi" w:hAnsiTheme="majorHAnsi"/>
          <w:lang w:val="hy-AM"/>
        </w:rPr>
        <w:t xml:space="preserve"> </w:t>
      </w:r>
      <w:r w:rsidR="00791FE4" w:rsidRPr="00DB424F">
        <w:rPr>
          <w:rFonts w:asciiTheme="majorHAnsi" w:hAnsiTheme="majorHAnsi"/>
        </w:rPr>
        <w:t>приглашением</w:t>
      </w:r>
      <w:r w:rsidRPr="00DB424F">
        <w:rPr>
          <w:rFonts w:asciiTheme="majorHAnsi" w:hAnsiTheme="majorHAnsi"/>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03909912" w14:textId="77777777" w:rsidR="00096865" w:rsidRPr="00DB424F" w:rsidRDefault="00096865" w:rsidP="00B46D58">
      <w:pPr>
        <w:widowControl w:val="0"/>
        <w:tabs>
          <w:tab w:val="left" w:pos="1134"/>
        </w:tabs>
        <w:autoSpaceDE w:val="0"/>
        <w:autoSpaceDN w:val="0"/>
        <w:adjustRightInd w:val="0"/>
        <w:spacing w:after="160"/>
        <w:ind w:firstLine="567"/>
        <w:jc w:val="both"/>
        <w:rPr>
          <w:rFonts w:asciiTheme="majorHAnsi" w:hAnsiTheme="majorHAnsi"/>
          <w:lang w:val="hy-AM"/>
        </w:rPr>
      </w:pPr>
      <w:r w:rsidRPr="00DB424F">
        <w:rPr>
          <w:rFonts w:asciiTheme="majorHAnsi" w:hAnsiTheme="majorHAnsi"/>
        </w:rPr>
        <w:t>3.4</w:t>
      </w:r>
      <w:r w:rsidR="000A15F9" w:rsidRPr="00DB424F">
        <w:rPr>
          <w:rFonts w:asciiTheme="majorHAnsi" w:hAnsiTheme="majorHAnsi"/>
        </w:rPr>
        <w:t>.</w:t>
      </w:r>
      <w:r w:rsidR="00ED2352" w:rsidRPr="00DB424F">
        <w:rPr>
          <w:rFonts w:asciiTheme="majorHAnsi" w:hAnsiTheme="majorHAnsi"/>
        </w:rPr>
        <w:tab/>
      </w:r>
      <w:r w:rsidRPr="00DB424F">
        <w:rPr>
          <w:rFonts w:asciiTheme="majorHAnsi" w:hAnsiTheme="majorHAnsi"/>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DB424F">
        <w:rPr>
          <w:rFonts w:asciiTheme="majorHAnsi" w:hAnsiTheme="majorHAnsi"/>
          <w:vertAlign w:val="superscript"/>
          <w:lang w:val="hy-AM"/>
        </w:rPr>
        <w:t>5</w:t>
      </w:r>
      <w:r w:rsidRPr="00DB424F">
        <w:rPr>
          <w:rFonts w:asciiTheme="majorHAnsi" w:hAnsiTheme="majorHAnsi"/>
        </w:rPr>
        <w:t xml:space="preserve"> </w:t>
      </w:r>
    </w:p>
    <w:p w14:paraId="5D4CE9EE" w14:textId="77777777" w:rsidR="002D7D70" w:rsidRPr="00DB424F" w:rsidRDefault="002D7D70" w:rsidP="00B46D58">
      <w:pPr>
        <w:widowControl w:val="0"/>
        <w:tabs>
          <w:tab w:val="left" w:pos="1134"/>
        </w:tabs>
        <w:autoSpaceDE w:val="0"/>
        <w:autoSpaceDN w:val="0"/>
        <w:adjustRightInd w:val="0"/>
        <w:spacing w:after="160"/>
        <w:ind w:firstLine="567"/>
        <w:jc w:val="both"/>
        <w:rPr>
          <w:rFonts w:asciiTheme="majorHAnsi" w:hAnsiTheme="majorHAnsi"/>
          <w:lang w:val="hy-AM"/>
        </w:rPr>
      </w:pPr>
      <w:r w:rsidRPr="00DB424F">
        <w:rPr>
          <w:rFonts w:asciiTheme="majorHAnsi" w:hAnsiTheme="majorHAnsi"/>
          <w:lang w:val="hy-AM"/>
        </w:rPr>
        <w:t>3.5</w:t>
      </w:r>
      <w:r w:rsidR="00F9791A" w:rsidRPr="00DB424F">
        <w:rPr>
          <w:rFonts w:asciiTheme="majorHAnsi" w:hAnsiTheme="majorHAnsi"/>
        </w:rPr>
        <w:t xml:space="preserve"> </w:t>
      </w:r>
      <w:r w:rsidR="00F9791A" w:rsidRPr="00DB424F">
        <w:rPr>
          <w:rFonts w:asciiTheme="majorHAnsi" w:hAnsiTheme="majorHAnsi"/>
          <w:lang w:val="hy-AM"/>
        </w:rPr>
        <w:t>Кажд</w:t>
      </w:r>
      <w:proofErr w:type="spellStart"/>
      <w:r w:rsidR="00F9791A" w:rsidRPr="00DB424F">
        <w:rPr>
          <w:rFonts w:asciiTheme="majorHAnsi" w:hAnsiTheme="majorHAnsi"/>
        </w:rPr>
        <w:t>ое</w:t>
      </w:r>
      <w:proofErr w:type="spellEnd"/>
      <w:r w:rsidR="00F9791A" w:rsidRPr="00DB424F">
        <w:rPr>
          <w:rFonts w:asciiTheme="majorHAnsi" w:hAnsiTheme="majorHAnsi"/>
        </w:rPr>
        <w:t xml:space="preserve"> лиц</w:t>
      </w:r>
      <w:r w:rsidR="00CA1F39" w:rsidRPr="00DB424F">
        <w:rPr>
          <w:rFonts w:asciiTheme="majorHAnsi" w:hAnsiTheme="majorHAnsi"/>
        </w:rPr>
        <w:t>о</w:t>
      </w:r>
      <w:r w:rsidR="00CA1F39" w:rsidRPr="00DB424F">
        <w:rPr>
          <w:rFonts w:asciiTheme="majorHAnsi" w:hAnsiTheme="majorHAnsi"/>
          <w:lang w:val="hy-AM"/>
        </w:rPr>
        <w:t xml:space="preserve"> без указания имени</w:t>
      </w:r>
      <w:r w:rsidR="00F9791A" w:rsidRPr="00DB424F">
        <w:rPr>
          <w:rFonts w:asciiTheme="majorHAnsi" w:hAnsiTheme="majorHAnsi"/>
          <w:lang w:val="hy-AM"/>
        </w:rPr>
        <w:t xml:space="preserve">, до истечения срока, установленного для внесения изменений в приглашение, </w:t>
      </w:r>
      <w:r w:rsidR="00F9791A" w:rsidRPr="00DB424F">
        <w:rPr>
          <w:rFonts w:asciiTheme="majorHAnsi" w:hAnsiTheme="majorHAnsi"/>
        </w:rPr>
        <w:t xml:space="preserve">имеет право </w:t>
      </w:r>
      <w:r w:rsidR="00F9791A" w:rsidRPr="00DB424F">
        <w:rPr>
          <w:rFonts w:asciiTheme="majorHAnsi" w:hAnsiTheme="maj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DB424F">
        <w:rPr>
          <w:rFonts w:asciiTheme="majorHAnsi" w:hAnsiTheme="majorHAnsi"/>
        </w:rPr>
        <w:t xml:space="preserve"> </w:t>
      </w:r>
      <w:r w:rsidR="00F9791A" w:rsidRPr="00DB424F">
        <w:rPr>
          <w:rFonts w:asciiTheme="majorHAnsi" w:hAnsiTheme="majorHAnsi"/>
          <w:lang w:val="hy-AM"/>
        </w:rPr>
        <w:t>с точки зрения предусмотренных Законом требований обеспечения конкуренции и исключения дискриминации</w:t>
      </w:r>
      <w:r w:rsidR="00023F8F" w:rsidRPr="00DB424F">
        <w:rPr>
          <w:rFonts w:asciiTheme="majorHAnsi" w:hAnsiTheme="majorHAnsi"/>
        </w:rPr>
        <w:t>.</w:t>
      </w:r>
      <w:r w:rsidR="00F9791A" w:rsidRPr="00DB424F">
        <w:rPr>
          <w:rFonts w:asciiTheme="majorHAnsi" w:hAnsiTheme="majorHAnsi"/>
          <w:lang w:val="hy-AM"/>
        </w:rPr>
        <w:t xml:space="preserve"> </w:t>
      </w:r>
      <w:r w:rsidR="00750FFF" w:rsidRPr="00DB424F">
        <w:rPr>
          <w:rFonts w:asciiTheme="majorHAnsi" w:hAnsiTheme="maj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6AB7379C" w14:textId="77777777" w:rsidR="00096865" w:rsidRPr="00DB424F" w:rsidRDefault="00096865" w:rsidP="00B46D58">
      <w:pPr>
        <w:widowControl w:val="0"/>
        <w:tabs>
          <w:tab w:val="left" w:pos="1134"/>
        </w:tabs>
        <w:autoSpaceDE w:val="0"/>
        <w:autoSpaceDN w:val="0"/>
        <w:adjustRightInd w:val="0"/>
        <w:spacing w:after="160"/>
        <w:ind w:firstLine="567"/>
        <w:jc w:val="both"/>
        <w:rPr>
          <w:rFonts w:asciiTheme="majorHAnsi" w:hAnsiTheme="majorHAnsi"/>
        </w:rPr>
      </w:pPr>
      <w:r w:rsidRPr="00DB424F">
        <w:rPr>
          <w:rFonts w:asciiTheme="majorHAnsi" w:hAnsiTheme="majorHAnsi"/>
        </w:rPr>
        <w:t>3.</w:t>
      </w:r>
      <w:r w:rsidR="00E648D1" w:rsidRPr="00DB424F">
        <w:rPr>
          <w:rFonts w:asciiTheme="majorHAnsi" w:hAnsiTheme="majorHAnsi"/>
          <w:lang w:val="hy-AM"/>
        </w:rPr>
        <w:t>6</w:t>
      </w:r>
      <w:r w:rsidR="000A15F9" w:rsidRPr="00DB424F">
        <w:rPr>
          <w:rFonts w:asciiTheme="majorHAnsi" w:hAnsiTheme="majorHAnsi"/>
        </w:rPr>
        <w:t>.</w:t>
      </w:r>
      <w:r w:rsidR="00ED2352" w:rsidRPr="00DB424F">
        <w:rPr>
          <w:rFonts w:asciiTheme="majorHAnsi" w:hAnsiTheme="majorHAnsi"/>
        </w:rPr>
        <w:tab/>
      </w:r>
      <w:r w:rsidRPr="00DB424F">
        <w:rPr>
          <w:rFonts w:asciiTheme="majorHAnsi" w:hAnsiTheme="majorHAnsi"/>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DB424F">
        <w:rPr>
          <w:rFonts w:asciiTheme="majorHAnsi" w:hAnsiTheme="majorHAnsi"/>
          <w:lang w:val="en-US"/>
        </w:rPr>
        <w:t> </w:t>
      </w:r>
      <w:r w:rsidRPr="00DB424F">
        <w:rPr>
          <w:rFonts w:asciiTheme="majorHAnsi" w:hAnsiTheme="majorHAnsi"/>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DB424F">
        <w:rPr>
          <w:rStyle w:val="af6"/>
          <w:rFonts w:asciiTheme="majorHAnsi" w:hAnsiTheme="majorHAnsi"/>
        </w:rPr>
        <w:footnoteReference w:customMarkFollows="1" w:id="4"/>
        <w:t>6</w:t>
      </w:r>
      <w:r w:rsidRPr="00DB424F">
        <w:rPr>
          <w:rFonts w:asciiTheme="majorHAnsi" w:hAnsiTheme="majorHAnsi"/>
        </w:rPr>
        <w:t xml:space="preserve">. </w:t>
      </w:r>
    </w:p>
    <w:p w14:paraId="11DD47F2" w14:textId="77777777" w:rsidR="00B051BE" w:rsidRPr="00DB424F" w:rsidRDefault="00B051BE" w:rsidP="00B46D58">
      <w:pPr>
        <w:widowControl w:val="0"/>
        <w:spacing w:after="160"/>
        <w:jc w:val="center"/>
        <w:rPr>
          <w:rFonts w:asciiTheme="majorHAnsi" w:hAnsiTheme="majorHAnsi"/>
          <w:b/>
        </w:rPr>
      </w:pPr>
    </w:p>
    <w:p w14:paraId="711DD472" w14:textId="77777777" w:rsidR="00096865" w:rsidRPr="00DB424F" w:rsidRDefault="00955A1E" w:rsidP="00B46D58">
      <w:pPr>
        <w:widowControl w:val="0"/>
        <w:spacing w:after="160"/>
        <w:jc w:val="center"/>
        <w:rPr>
          <w:rFonts w:asciiTheme="majorHAnsi" w:hAnsiTheme="majorHAnsi"/>
          <w:b/>
        </w:rPr>
      </w:pPr>
      <w:r w:rsidRPr="00DB424F">
        <w:rPr>
          <w:rFonts w:asciiTheme="majorHAnsi" w:hAnsiTheme="majorHAnsi"/>
          <w:b/>
        </w:rPr>
        <w:t>4. ПОРЯДОК ПОДАЧИ ЗАЯВКИ</w:t>
      </w:r>
    </w:p>
    <w:p w14:paraId="206C08D6" w14:textId="77777777" w:rsidR="00096865" w:rsidRPr="00DB424F" w:rsidRDefault="00096865" w:rsidP="00B46D58">
      <w:pPr>
        <w:widowControl w:val="0"/>
        <w:tabs>
          <w:tab w:val="left" w:pos="1134"/>
        </w:tabs>
        <w:spacing w:after="160"/>
        <w:ind w:firstLine="567"/>
        <w:jc w:val="both"/>
        <w:rPr>
          <w:rFonts w:asciiTheme="majorHAnsi" w:hAnsiTheme="majorHAnsi"/>
        </w:rPr>
      </w:pPr>
      <w:r w:rsidRPr="00DB424F">
        <w:rPr>
          <w:rFonts w:asciiTheme="majorHAnsi" w:hAnsiTheme="majorHAnsi"/>
        </w:rPr>
        <w:t>4.1</w:t>
      </w:r>
      <w:r w:rsidR="00A34DFE" w:rsidRPr="00DB424F">
        <w:rPr>
          <w:rFonts w:asciiTheme="majorHAnsi" w:hAnsiTheme="majorHAnsi"/>
        </w:rPr>
        <w:t>.</w:t>
      </w:r>
      <w:r w:rsidR="009C7913" w:rsidRPr="00DB424F">
        <w:rPr>
          <w:rFonts w:asciiTheme="majorHAnsi" w:hAnsiTheme="majorHAnsi"/>
        </w:rPr>
        <w:tab/>
      </w:r>
      <w:r w:rsidRPr="00DB424F">
        <w:rPr>
          <w:rFonts w:asciiTheme="majorHAnsi" w:hAnsiTheme="majorHAnsi"/>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6B9BB11D" w14:textId="77777777" w:rsidR="00486B55" w:rsidRPr="00DB424F" w:rsidRDefault="00096865" w:rsidP="00B46D58">
      <w:pPr>
        <w:pStyle w:val="23"/>
        <w:widowControl w:val="0"/>
        <w:spacing w:after="160" w:line="240" w:lineRule="auto"/>
        <w:ind w:firstLine="567"/>
        <w:rPr>
          <w:rFonts w:asciiTheme="majorHAnsi" w:hAnsiTheme="majorHAnsi"/>
          <w:sz w:val="24"/>
          <w:szCs w:val="24"/>
        </w:rPr>
      </w:pPr>
      <w:r w:rsidRPr="00DB424F">
        <w:rPr>
          <w:rFonts w:asciiTheme="majorHAnsi" w:hAnsiTheme="majorHAnsi"/>
          <w:sz w:val="24"/>
          <w:szCs w:val="24"/>
        </w:rPr>
        <w:t>Участник может подать заявку как для каждого лота, так и для нескольких или всех лотов.</w:t>
      </w:r>
      <w:r w:rsidR="00AA7117" w:rsidRPr="00DB424F">
        <w:rPr>
          <w:rFonts w:asciiTheme="majorHAnsi" w:hAnsiTheme="majorHAnsi"/>
          <w:sz w:val="24"/>
          <w:szCs w:val="24"/>
        </w:rPr>
        <w:t xml:space="preserve"> </w:t>
      </w:r>
    </w:p>
    <w:p w14:paraId="4EE6884A" w14:textId="77777777" w:rsidR="00096865" w:rsidRPr="00DB424F" w:rsidRDefault="000946A3" w:rsidP="00B46D58">
      <w:pPr>
        <w:pStyle w:val="23"/>
        <w:widowControl w:val="0"/>
        <w:spacing w:after="160" w:line="240" w:lineRule="auto"/>
        <w:ind w:firstLine="567"/>
        <w:rPr>
          <w:rFonts w:asciiTheme="majorHAnsi" w:hAnsiTheme="majorHAnsi"/>
          <w:sz w:val="24"/>
          <w:szCs w:val="24"/>
        </w:rPr>
      </w:pPr>
      <w:r w:rsidRPr="00DB424F">
        <w:rPr>
          <w:rFonts w:asciiTheme="majorHAnsi" w:hAnsiTheme="majorHAnsi"/>
          <w:sz w:val="24"/>
          <w:szCs w:val="24"/>
        </w:rPr>
        <w:t>Заявка подается до истечения срока, установленного для этого настоящим Приглашением.</w:t>
      </w:r>
    </w:p>
    <w:p w14:paraId="7D07684E" w14:textId="3350E460" w:rsidR="00096865" w:rsidRPr="00DB424F" w:rsidRDefault="000946A3" w:rsidP="00B46D58">
      <w:pPr>
        <w:pStyle w:val="23"/>
        <w:widowControl w:val="0"/>
        <w:spacing w:after="160" w:line="240" w:lineRule="auto"/>
        <w:ind w:firstLine="567"/>
        <w:rPr>
          <w:rFonts w:asciiTheme="majorHAnsi" w:hAnsiTheme="majorHAnsi"/>
          <w:sz w:val="24"/>
          <w:szCs w:val="24"/>
        </w:rPr>
      </w:pPr>
      <w:r w:rsidRPr="00DB424F">
        <w:rPr>
          <w:rFonts w:asciiTheme="majorHAnsi" w:hAnsiTheme="majorHAnsi"/>
          <w:sz w:val="24"/>
          <w:szCs w:val="24"/>
        </w:rPr>
        <w:t xml:space="preserve">Порядок подготовки заявки описан в части 2 настоящего приглашения - в инструкции по подготовке заявок на </w:t>
      </w:r>
      <w:r w:rsidR="005E5624" w:rsidRPr="00DB424F">
        <w:rPr>
          <w:rFonts w:asciiTheme="majorHAnsi" w:hAnsiTheme="majorHAnsi"/>
          <w:b/>
          <w:bCs/>
          <w:sz w:val="24"/>
          <w:szCs w:val="24"/>
        </w:rPr>
        <w:t>процедуру запроса котировок</w:t>
      </w:r>
      <w:r w:rsidRPr="00DB424F">
        <w:rPr>
          <w:rFonts w:asciiTheme="majorHAnsi" w:hAnsiTheme="majorHAnsi"/>
          <w:sz w:val="24"/>
          <w:szCs w:val="24"/>
        </w:rPr>
        <w:t>.</w:t>
      </w:r>
    </w:p>
    <w:p w14:paraId="203967FB" w14:textId="43B2DEEE" w:rsidR="00A80ECD" w:rsidRPr="00DB424F" w:rsidRDefault="00A80ECD" w:rsidP="008C6890">
      <w:pPr>
        <w:pStyle w:val="23"/>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4.2.</w:t>
      </w:r>
      <w:r w:rsidRPr="00DB424F">
        <w:rPr>
          <w:rFonts w:asciiTheme="majorHAnsi" w:hAnsiTheme="majorHAnsi"/>
          <w:sz w:val="24"/>
          <w:szCs w:val="24"/>
        </w:rPr>
        <w:tab/>
        <w:t xml:space="preserve">Заявки на процедуру необходимо представить в комиссию по </w:t>
      </w:r>
      <w:proofErr w:type="gramStart"/>
      <w:r w:rsidRPr="00DB424F">
        <w:rPr>
          <w:rFonts w:asciiTheme="majorHAnsi" w:hAnsiTheme="majorHAnsi"/>
          <w:sz w:val="24"/>
          <w:szCs w:val="24"/>
        </w:rPr>
        <w:t xml:space="preserve">адресу </w:t>
      </w:r>
      <w:r w:rsidR="005E5624" w:rsidRPr="00DB424F">
        <w:rPr>
          <w:rFonts w:asciiTheme="majorHAnsi" w:hAnsiTheme="majorHAnsi"/>
          <w:b/>
          <w:bCs/>
        </w:rPr>
        <w:t xml:space="preserve"> </w:t>
      </w:r>
      <w:r w:rsidR="00A637FF" w:rsidRPr="00DB424F">
        <w:rPr>
          <w:rFonts w:asciiTheme="majorHAnsi" w:hAnsiTheme="majorHAnsi"/>
          <w:b/>
          <w:bCs/>
          <w:sz w:val="24"/>
          <w:szCs w:val="24"/>
        </w:rPr>
        <w:t>"</w:t>
      </w:r>
      <w:proofErr w:type="gramEnd"/>
      <w:r w:rsidR="00755B77" w:rsidRPr="00755B77">
        <w:rPr>
          <w:rFonts w:asciiTheme="majorHAnsi" w:hAnsiTheme="majorHAnsi"/>
          <w:b/>
          <w:bCs/>
          <w:sz w:val="24"/>
          <w:szCs w:val="24"/>
        </w:rPr>
        <w:t xml:space="preserve"> Армения, Араратская область, село </w:t>
      </w:r>
      <w:proofErr w:type="spellStart"/>
      <w:r w:rsidR="00755B77" w:rsidRPr="00755B77">
        <w:rPr>
          <w:rFonts w:asciiTheme="majorHAnsi" w:hAnsiTheme="majorHAnsi"/>
          <w:b/>
          <w:bCs/>
          <w:sz w:val="24"/>
          <w:szCs w:val="24"/>
        </w:rPr>
        <w:t>Араксаван</w:t>
      </w:r>
      <w:proofErr w:type="spellEnd"/>
      <w:r w:rsidR="00755B77" w:rsidRPr="00755B77">
        <w:rPr>
          <w:rFonts w:asciiTheme="majorHAnsi" w:hAnsiTheme="majorHAnsi"/>
          <w:b/>
          <w:bCs/>
          <w:sz w:val="24"/>
          <w:szCs w:val="24"/>
        </w:rPr>
        <w:t>, ул. Паруйра Севака 22</w:t>
      </w:r>
      <w:r w:rsidR="00A637FF" w:rsidRPr="00DB424F">
        <w:rPr>
          <w:rFonts w:asciiTheme="majorHAnsi" w:hAnsiTheme="majorHAnsi"/>
          <w:i/>
          <w:sz w:val="24"/>
          <w:szCs w:val="24"/>
        </w:rPr>
        <w:t xml:space="preserve"> </w:t>
      </w:r>
      <w:r w:rsidRPr="00DB424F">
        <w:rPr>
          <w:rFonts w:asciiTheme="majorHAnsi" w:hAnsiTheme="majorHAnsi"/>
          <w:sz w:val="24"/>
          <w:szCs w:val="24"/>
        </w:rPr>
        <w:t>не позднее, чем "</w:t>
      </w:r>
      <w:r w:rsidR="00F10ABB" w:rsidRPr="00DB424F">
        <w:rPr>
          <w:rFonts w:asciiTheme="majorHAnsi" w:hAnsiTheme="majorHAnsi"/>
          <w:b/>
          <w:bCs/>
          <w:sz w:val="24"/>
          <w:szCs w:val="24"/>
          <w:lang w:val="hy-AM"/>
        </w:rPr>
        <w:t>1</w:t>
      </w:r>
      <w:r w:rsidR="008277AC" w:rsidRPr="00DB424F">
        <w:rPr>
          <w:rFonts w:asciiTheme="majorHAnsi" w:hAnsiTheme="majorHAnsi"/>
          <w:b/>
          <w:bCs/>
          <w:sz w:val="24"/>
          <w:szCs w:val="24"/>
          <w:lang w:val="hy-AM"/>
        </w:rPr>
        <w:t>2</w:t>
      </w:r>
      <w:r w:rsidR="009E4B9F" w:rsidRPr="00DB424F">
        <w:rPr>
          <w:rFonts w:asciiTheme="majorHAnsi" w:hAnsiTheme="majorHAnsi"/>
          <w:b/>
          <w:bCs/>
          <w:sz w:val="24"/>
          <w:szCs w:val="24"/>
          <w:lang w:val="hy-AM"/>
        </w:rPr>
        <w:t>:</w:t>
      </w:r>
      <w:r w:rsidR="00C85093" w:rsidRPr="00DB424F">
        <w:rPr>
          <w:rFonts w:asciiTheme="majorHAnsi" w:hAnsiTheme="majorHAnsi"/>
          <w:b/>
          <w:bCs/>
          <w:sz w:val="24"/>
          <w:szCs w:val="24"/>
        </w:rPr>
        <w:t>0</w:t>
      </w:r>
      <w:r w:rsidR="009E4B9F" w:rsidRPr="00DB424F">
        <w:rPr>
          <w:rFonts w:asciiTheme="majorHAnsi" w:hAnsiTheme="majorHAnsi"/>
          <w:b/>
          <w:bCs/>
          <w:sz w:val="24"/>
          <w:szCs w:val="24"/>
        </w:rPr>
        <w:t>0</w:t>
      </w:r>
      <w:r w:rsidRPr="00DB424F">
        <w:rPr>
          <w:rFonts w:asciiTheme="majorHAnsi" w:hAnsiTheme="majorHAnsi"/>
          <w:b/>
          <w:bCs/>
          <w:sz w:val="24"/>
          <w:szCs w:val="24"/>
        </w:rPr>
        <w:t>" часов "</w:t>
      </w:r>
      <w:r w:rsidR="00A55972" w:rsidRPr="00DB424F">
        <w:rPr>
          <w:rFonts w:asciiTheme="majorHAnsi" w:hAnsiTheme="majorHAnsi"/>
          <w:b/>
          <w:bCs/>
          <w:sz w:val="24"/>
          <w:szCs w:val="24"/>
        </w:rPr>
        <w:t>7</w:t>
      </w:r>
      <w:r w:rsidRPr="00DB424F">
        <w:rPr>
          <w:rFonts w:asciiTheme="majorHAnsi" w:hAnsiTheme="majorHAnsi"/>
          <w:b/>
          <w:bCs/>
          <w:sz w:val="24"/>
          <w:szCs w:val="24"/>
        </w:rPr>
        <w:t>"-го</w:t>
      </w:r>
      <w:r w:rsidRPr="00DB424F">
        <w:rPr>
          <w:rFonts w:asciiTheme="majorHAnsi" w:hAnsiTheme="majorHAnsi"/>
          <w:sz w:val="24"/>
          <w:szCs w:val="24"/>
        </w:rPr>
        <w:t xml:space="preserve"> дня с даты опубликования в бюллетене объявления и приглашения на настоящую процедуру. </w:t>
      </w:r>
    </w:p>
    <w:p w14:paraId="5556D489" w14:textId="019B0238" w:rsidR="00A80ECD" w:rsidRPr="00DB424F" w:rsidRDefault="00A80ECD" w:rsidP="008C6890">
      <w:pPr>
        <w:pStyle w:val="23"/>
        <w:widowControl w:val="0"/>
        <w:spacing w:after="160" w:line="240" w:lineRule="auto"/>
        <w:ind w:firstLine="567"/>
        <w:rPr>
          <w:rFonts w:asciiTheme="majorHAnsi" w:hAnsiTheme="majorHAnsi"/>
          <w:sz w:val="24"/>
          <w:szCs w:val="24"/>
        </w:rPr>
      </w:pPr>
      <w:r w:rsidRPr="00DB424F">
        <w:rPr>
          <w:rFonts w:asciiTheme="majorHAnsi" w:hAnsiTheme="majorHAnsi"/>
          <w:sz w:val="24"/>
          <w:szCs w:val="24"/>
        </w:rPr>
        <w:t>Заявки на процедуру получает и в журнале регистрации заявок регистрирует секретарь комиссии "</w:t>
      </w:r>
      <w:r w:rsidR="00BC5956" w:rsidRPr="00DB424F">
        <w:rPr>
          <w:rFonts w:asciiTheme="majorHAnsi" w:hAnsiTheme="majorHAnsi"/>
          <w:b/>
          <w:bCs/>
          <w:sz w:val="24"/>
          <w:szCs w:val="24"/>
          <w:u w:val="single"/>
        </w:rPr>
        <w:t xml:space="preserve"> </w:t>
      </w:r>
      <w:proofErr w:type="spellStart"/>
      <w:r w:rsidR="00BC5956" w:rsidRPr="00DB424F">
        <w:rPr>
          <w:rFonts w:asciiTheme="majorHAnsi" w:hAnsiTheme="majorHAnsi"/>
          <w:b/>
          <w:bCs/>
          <w:sz w:val="24"/>
          <w:szCs w:val="24"/>
          <w:u w:val="single"/>
        </w:rPr>
        <w:t>Лусине</w:t>
      </w:r>
      <w:proofErr w:type="spellEnd"/>
      <w:r w:rsidR="00BC5956" w:rsidRPr="00DB424F">
        <w:rPr>
          <w:rFonts w:asciiTheme="majorHAnsi" w:hAnsiTheme="majorHAnsi"/>
          <w:b/>
          <w:bCs/>
          <w:sz w:val="24"/>
          <w:szCs w:val="24"/>
          <w:u w:val="single"/>
        </w:rPr>
        <w:t xml:space="preserve"> </w:t>
      </w:r>
      <w:proofErr w:type="spellStart"/>
      <w:r w:rsidR="00BC5956" w:rsidRPr="00DB424F">
        <w:rPr>
          <w:rFonts w:asciiTheme="majorHAnsi" w:hAnsiTheme="majorHAnsi"/>
          <w:b/>
          <w:bCs/>
          <w:sz w:val="24"/>
          <w:szCs w:val="24"/>
          <w:u w:val="single"/>
        </w:rPr>
        <w:t>Есаян</w:t>
      </w:r>
      <w:proofErr w:type="spellEnd"/>
      <w:r w:rsidR="00BC5956" w:rsidRPr="00DB424F">
        <w:rPr>
          <w:rFonts w:asciiTheme="majorHAnsi" w:hAnsiTheme="majorHAnsi"/>
          <w:b/>
          <w:bCs/>
          <w:sz w:val="24"/>
          <w:szCs w:val="24"/>
          <w:u w:val="single"/>
        </w:rPr>
        <w:t xml:space="preserve"> ___</w:t>
      </w:r>
      <w:r w:rsidRPr="00DB424F">
        <w:rPr>
          <w:rFonts w:asciiTheme="majorHAnsi" w:hAnsiTheme="majorHAnsi"/>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7F246920" w14:textId="77777777" w:rsidR="00B67CCD" w:rsidRPr="00DB424F" w:rsidRDefault="00B67CCD" w:rsidP="00B46D58">
      <w:pPr>
        <w:pStyle w:val="23"/>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4.3.</w:t>
      </w:r>
      <w:r w:rsidR="003065C4" w:rsidRPr="00DB424F">
        <w:rPr>
          <w:rFonts w:asciiTheme="majorHAnsi" w:hAnsiTheme="majorHAnsi"/>
          <w:sz w:val="24"/>
          <w:szCs w:val="24"/>
        </w:rPr>
        <w:tab/>
      </w:r>
      <w:r w:rsidRPr="00DB424F">
        <w:rPr>
          <w:rFonts w:asciiTheme="majorHAnsi" w:hAnsiTheme="majorHAnsi"/>
          <w:sz w:val="24"/>
          <w:szCs w:val="24"/>
        </w:rPr>
        <w:t>В заявке участник представляет:</w:t>
      </w:r>
    </w:p>
    <w:p w14:paraId="32E1FD44" w14:textId="77777777" w:rsidR="005F25EF" w:rsidRPr="00DB424F" w:rsidRDefault="005F25EF" w:rsidP="00B46D58">
      <w:pPr>
        <w:jc w:val="both"/>
        <w:rPr>
          <w:rFonts w:asciiTheme="majorHAnsi" w:hAnsiTheme="majorHAnsi"/>
        </w:rPr>
      </w:pPr>
      <w:r w:rsidRPr="00DB424F">
        <w:rPr>
          <w:rFonts w:asciiTheme="majorHAnsi" w:hAnsiTheme="majorHAnsi"/>
        </w:rPr>
        <w:t>1) утвержденное им заявление-объявление, предусмотренное пунктом 2.1 части 2 настоящего приглашения</w:t>
      </w:r>
      <w:r w:rsidR="003C5795" w:rsidRPr="00DB424F">
        <w:rPr>
          <w:rFonts w:asciiTheme="majorHAnsi" w:hAnsiTheme="majorHAnsi"/>
          <w:lang w:val="hy-AM"/>
        </w:rPr>
        <w:t xml:space="preserve"> </w:t>
      </w:r>
      <w:r w:rsidR="003C5795" w:rsidRPr="00DB424F">
        <w:rPr>
          <w:rFonts w:asciiTheme="majorHAnsi" w:hAnsiTheme="majorHAnsi"/>
        </w:rPr>
        <w:t xml:space="preserve">указав адрес электронной почты, учетный номер налогоплательщика, адрес деятельности и номер </w:t>
      </w:r>
      <w:proofErr w:type="gramStart"/>
      <w:r w:rsidR="003C5795" w:rsidRPr="00DB424F">
        <w:rPr>
          <w:rFonts w:asciiTheme="majorHAnsi" w:hAnsiTheme="majorHAnsi"/>
        </w:rPr>
        <w:t xml:space="preserve">телефона </w:t>
      </w:r>
      <w:r w:rsidRPr="00DB424F">
        <w:rPr>
          <w:rFonts w:asciiTheme="majorHAnsi" w:hAnsiTheme="majorHAnsi"/>
        </w:rPr>
        <w:t>,</w:t>
      </w:r>
      <w:proofErr w:type="gramEnd"/>
      <w:r w:rsidRPr="00DB424F">
        <w:rPr>
          <w:rFonts w:asciiTheme="majorHAnsi" w:hAnsiTheme="majorHAnsi"/>
        </w:rPr>
        <w:t xml:space="preserve"> которое включает:</w:t>
      </w:r>
    </w:p>
    <w:p w14:paraId="22BDF14C" w14:textId="77777777" w:rsidR="005F25EF" w:rsidRPr="00DB424F" w:rsidRDefault="005F25EF" w:rsidP="00B46D58">
      <w:pPr>
        <w:jc w:val="both"/>
        <w:rPr>
          <w:rFonts w:asciiTheme="majorHAnsi" w:hAnsiTheme="majorHAnsi"/>
        </w:rPr>
      </w:pPr>
      <w:r w:rsidRPr="00DB424F">
        <w:rPr>
          <w:rFonts w:asciiTheme="majorHAnsi" w:hAnsiTheme="majorHAnsi"/>
        </w:rPr>
        <w:t xml:space="preserve">   а) </w:t>
      </w:r>
      <w:r w:rsidR="003C5795" w:rsidRPr="00DB424F">
        <w:rPr>
          <w:rFonts w:asciiTheme="majorHAnsi" w:hAnsiTheme="majorHAnsi"/>
        </w:rPr>
        <w:t xml:space="preserve">подтверждение </w:t>
      </w:r>
      <w:r w:rsidRPr="00DB424F">
        <w:rPr>
          <w:rFonts w:asciiTheme="majorHAnsi" w:hAnsiTheme="majorHAnsi"/>
        </w:rPr>
        <w:t>о соответствии своих данных</w:t>
      </w:r>
      <w:ins w:id="1" w:author="Vardan" w:date="2022-10-29T23:48:00Z">
        <w:r w:rsidR="00E32603" w:rsidRPr="00DB424F">
          <w:rPr>
            <w:rFonts w:asciiTheme="majorHAnsi" w:hAnsiTheme="majorHAnsi"/>
          </w:rPr>
          <w:t xml:space="preserve"> </w:t>
        </w:r>
      </w:ins>
      <w:r w:rsidR="00E32603" w:rsidRPr="00DB424F">
        <w:rPr>
          <w:rFonts w:asciiTheme="majorHAnsi" w:hAnsiTheme="majorHAnsi"/>
        </w:rPr>
        <w:t>и данных аффилированных с ним лиц</w:t>
      </w:r>
      <w:r w:rsidRPr="00DB424F">
        <w:rPr>
          <w:rFonts w:asciiTheme="majorHAnsi" w:hAnsiTheme="majorHAnsi"/>
        </w:rPr>
        <w:t xml:space="preserve"> требованиям права на участие, установленным настоящим приглашением;</w:t>
      </w:r>
    </w:p>
    <w:p w14:paraId="6BDEB10C" w14:textId="77777777" w:rsidR="00C648DF" w:rsidRPr="00DB424F" w:rsidRDefault="005F25EF" w:rsidP="00B46D58">
      <w:pPr>
        <w:jc w:val="both"/>
        <w:rPr>
          <w:rFonts w:asciiTheme="majorHAnsi" w:hAnsiTheme="majorHAnsi"/>
        </w:rPr>
      </w:pPr>
      <w:r w:rsidRPr="00DB424F">
        <w:rPr>
          <w:rFonts w:asciiTheme="majorHAnsi" w:hAnsiTheme="majorHAnsi"/>
        </w:rPr>
        <w:lastRenderedPageBreak/>
        <w:t xml:space="preserve">   б) </w:t>
      </w:r>
      <w:r w:rsidR="003C5795" w:rsidRPr="00DB424F">
        <w:rPr>
          <w:rFonts w:asciiTheme="majorHAnsi" w:hAnsiTheme="majorHAnsi"/>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DB424F">
        <w:rPr>
          <w:rFonts w:asciiTheme="majorHAnsi" w:hAnsiTheme="majorHAnsi"/>
        </w:rPr>
        <w:t xml:space="preserve">настоящим </w:t>
      </w:r>
      <w:r w:rsidR="00CC2B97" w:rsidRPr="00DB424F">
        <w:rPr>
          <w:rFonts w:asciiTheme="majorHAnsi" w:hAnsiTheme="majorHAnsi"/>
        </w:rPr>
        <w:t xml:space="preserve">приглашением </w:t>
      </w:r>
      <w:r w:rsidR="00023F8F" w:rsidRPr="00DB424F">
        <w:rPr>
          <w:rFonts w:asciiTheme="majorHAnsi" w:hAnsiTheme="majorHAnsi"/>
        </w:rPr>
        <w:t>в случае признания отобранным участником</w:t>
      </w:r>
      <w:r w:rsidR="0049623A" w:rsidRPr="00DB424F">
        <w:rPr>
          <w:rFonts w:asciiTheme="majorHAnsi" w:hAnsiTheme="majorHAnsi"/>
        </w:rPr>
        <w:t xml:space="preserve">    </w:t>
      </w:r>
    </w:p>
    <w:p w14:paraId="593AFB4A" w14:textId="77777777" w:rsidR="005F25EF" w:rsidRPr="00DB424F" w:rsidRDefault="005F25EF" w:rsidP="00C648DF">
      <w:pPr>
        <w:ind w:firstLine="284"/>
        <w:jc w:val="both"/>
        <w:rPr>
          <w:rFonts w:asciiTheme="majorHAnsi" w:hAnsiTheme="majorHAnsi"/>
        </w:rPr>
      </w:pPr>
      <w:r w:rsidRPr="00DB424F">
        <w:rPr>
          <w:rFonts w:asciiTheme="majorHAnsi" w:hAnsiTheme="majorHAnsi"/>
        </w:rPr>
        <w:t>в) объявление об отсутствии</w:t>
      </w:r>
      <w:r w:rsidR="00FD4D68" w:rsidRPr="00DB424F">
        <w:rPr>
          <w:rFonts w:asciiTheme="majorHAnsi" w:hAnsiTheme="majorHAnsi"/>
        </w:rPr>
        <w:t xml:space="preserve"> недобросовестной конкуренции,</w:t>
      </w:r>
      <w:r w:rsidRPr="00DB424F">
        <w:rPr>
          <w:rFonts w:asciiTheme="majorHAnsi" w:hAnsiTheme="majorHAnsi"/>
        </w:rPr>
        <w:t xml:space="preserve"> злоупотребления доминирующим положением и </w:t>
      </w:r>
      <w:proofErr w:type="spellStart"/>
      <w:r w:rsidRPr="00DB424F">
        <w:rPr>
          <w:rFonts w:asciiTheme="majorHAnsi" w:hAnsiTheme="majorHAnsi"/>
        </w:rPr>
        <w:t>антиконкурентного</w:t>
      </w:r>
      <w:proofErr w:type="spellEnd"/>
      <w:r w:rsidRPr="00DB424F">
        <w:rPr>
          <w:rFonts w:asciiTheme="majorHAnsi" w:hAnsiTheme="majorHAnsi"/>
        </w:rPr>
        <w:t xml:space="preserve"> соглашения в рамках настоящей процедуры</w:t>
      </w:r>
    </w:p>
    <w:p w14:paraId="46C72F4F" w14:textId="77777777" w:rsidR="005F25EF" w:rsidRPr="00DB424F" w:rsidRDefault="005F25EF" w:rsidP="00B46D58">
      <w:pPr>
        <w:jc w:val="both"/>
        <w:rPr>
          <w:rFonts w:asciiTheme="majorHAnsi" w:hAnsiTheme="majorHAnsi"/>
        </w:rPr>
      </w:pPr>
      <w:r w:rsidRPr="00DB424F">
        <w:rPr>
          <w:rFonts w:asciiTheme="majorHAnsi" w:hAnsiTheme="majorHAnsi"/>
        </w:rPr>
        <w:t xml:space="preserve">    г) объявление об отсутствии в рамках настоящей процедуры одновременного участия </w:t>
      </w:r>
      <w:proofErr w:type="spellStart"/>
      <w:r w:rsidRPr="00DB424F">
        <w:rPr>
          <w:rFonts w:asciiTheme="majorHAnsi" w:hAnsiTheme="majorHAnsi"/>
        </w:rPr>
        <w:t>взаимосвязянных</w:t>
      </w:r>
      <w:proofErr w:type="spellEnd"/>
      <w:r w:rsidRPr="00DB424F">
        <w:rPr>
          <w:rFonts w:asciiTheme="majorHAnsi" w:hAnsiTheme="majorHAnsi"/>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626EB2FA" w14:textId="77777777" w:rsidR="00EA0D10" w:rsidRPr="00DB424F" w:rsidRDefault="001361B2" w:rsidP="00B46D58">
      <w:pPr>
        <w:pStyle w:val="norm"/>
        <w:widowControl w:val="0"/>
        <w:tabs>
          <w:tab w:val="left" w:pos="1134"/>
        </w:tabs>
        <w:spacing w:after="160" w:line="240" w:lineRule="auto"/>
        <w:ind w:firstLine="284"/>
        <w:rPr>
          <w:rFonts w:asciiTheme="majorHAnsi" w:hAnsiTheme="majorHAnsi"/>
          <w:sz w:val="24"/>
          <w:szCs w:val="24"/>
        </w:rPr>
      </w:pPr>
      <w:r w:rsidRPr="00DB424F">
        <w:rPr>
          <w:rFonts w:asciiTheme="majorHAnsi" w:hAnsiTheme="majorHAnsi"/>
          <w:sz w:val="24"/>
          <w:szCs w:val="24"/>
        </w:rPr>
        <w:t xml:space="preserve">д) </w:t>
      </w:r>
      <w:r w:rsidR="00B5181E" w:rsidRPr="00DB424F">
        <w:rPr>
          <w:rFonts w:asciiTheme="majorHAnsi" w:hAnsiTheme="majorHAnsi"/>
          <w:sz w:val="24"/>
          <w:szCs w:val="24"/>
        </w:rPr>
        <w:t>д</w:t>
      </w:r>
      <w:r w:rsidR="00695E8D" w:rsidRPr="00DB424F">
        <w:rPr>
          <w:rFonts w:asciiTheme="majorHAnsi" w:hAnsiTheme="majorHAnsi"/>
          <w:sz w:val="24"/>
          <w:szCs w:val="24"/>
        </w:rPr>
        <w:t>екларацию</w:t>
      </w:r>
      <w:r w:rsidR="006A7E82" w:rsidRPr="00DB424F">
        <w:rPr>
          <w:rFonts w:asciiTheme="majorHAnsi" w:hAnsiTheme="majorHAnsi"/>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DB424F">
        <w:rPr>
          <w:rFonts w:asciiTheme="majorHAnsi" w:hAnsiTheme="majorHAnsi"/>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DB424F">
        <w:rPr>
          <w:rFonts w:asciiTheme="majorHAnsi" w:hAnsiTheme="majorHAnsi"/>
          <w:sz w:val="24"/>
          <w:szCs w:val="24"/>
        </w:rPr>
        <w:t>деклация</w:t>
      </w:r>
      <w:proofErr w:type="spellEnd"/>
      <w:r w:rsidRPr="00DB424F">
        <w:rPr>
          <w:rFonts w:asciiTheme="majorHAnsi" w:hAnsiTheme="majorHAnsi"/>
          <w:sz w:val="24"/>
          <w:szCs w:val="24"/>
        </w:rPr>
        <w:t>, после вскрытия заявок публик</w:t>
      </w:r>
      <w:r w:rsidR="006A7E82" w:rsidRPr="00DB424F">
        <w:rPr>
          <w:rFonts w:asciiTheme="majorHAnsi" w:hAnsiTheme="majorHAnsi"/>
          <w:sz w:val="24"/>
          <w:szCs w:val="24"/>
        </w:rPr>
        <w:t>у</w:t>
      </w:r>
      <w:r w:rsidRPr="00DB424F">
        <w:rPr>
          <w:rFonts w:asciiTheme="majorHAnsi" w:hAnsiTheme="majorHAnsi"/>
          <w:sz w:val="24"/>
          <w:szCs w:val="24"/>
        </w:rPr>
        <w:t>ется в бюллетене вместе с объявлением о решении заключить договор;</w:t>
      </w:r>
      <w:r w:rsidR="005F25EF" w:rsidRPr="00DB424F">
        <w:rPr>
          <w:rFonts w:asciiTheme="majorHAnsi" w:hAnsiTheme="majorHAnsi"/>
          <w:sz w:val="24"/>
          <w:szCs w:val="24"/>
        </w:rPr>
        <w:t xml:space="preserve"> </w:t>
      </w:r>
      <w:r w:rsidR="00E80312" w:rsidRPr="00DB424F">
        <w:rPr>
          <w:rFonts w:asciiTheme="majorHAnsi" w:hAnsiTheme="majorHAnsi"/>
          <w:sz w:val="24"/>
          <w:szCs w:val="24"/>
          <w:vertAlign w:val="superscript"/>
        </w:rPr>
        <w:t>6</w:t>
      </w:r>
      <w:r w:rsidR="005D5092" w:rsidRPr="00DB424F">
        <w:rPr>
          <w:rFonts w:asciiTheme="majorHAnsi" w:hAnsiTheme="majorHAnsi"/>
          <w:sz w:val="24"/>
          <w:szCs w:val="24"/>
          <w:vertAlign w:val="superscript"/>
          <w:lang w:val="hy-AM"/>
        </w:rPr>
        <w:t>.1</w:t>
      </w:r>
      <w:r w:rsidR="005F25EF" w:rsidRPr="00DB424F">
        <w:rPr>
          <w:rFonts w:asciiTheme="majorHAnsi" w:hAnsiTheme="majorHAnsi"/>
          <w:sz w:val="24"/>
          <w:szCs w:val="24"/>
          <w:vertAlign w:val="superscript"/>
        </w:rPr>
        <w:t xml:space="preserve"> </w:t>
      </w:r>
    </w:p>
    <w:p w14:paraId="4BD51363" w14:textId="77777777" w:rsidR="00071119" w:rsidRPr="00DB424F" w:rsidRDefault="00EA0D10" w:rsidP="00B46D58">
      <w:pPr>
        <w:pStyle w:val="norm"/>
        <w:widowControl w:val="0"/>
        <w:tabs>
          <w:tab w:val="left" w:pos="1134"/>
        </w:tabs>
        <w:spacing w:after="160" w:line="240" w:lineRule="auto"/>
        <w:ind w:firstLine="284"/>
        <w:rPr>
          <w:rFonts w:asciiTheme="majorHAnsi" w:hAnsiTheme="majorHAnsi"/>
          <w:lang w:val="hy-AM"/>
        </w:rPr>
      </w:pPr>
      <w:r w:rsidRPr="00DB424F">
        <w:rPr>
          <w:rFonts w:asciiTheme="majorHAnsi" w:hAnsiTheme="majorHAnsi"/>
        </w:rPr>
        <w:t xml:space="preserve">  </w:t>
      </w:r>
      <w:r w:rsidR="00932115" w:rsidRPr="00DB424F">
        <w:rPr>
          <w:rFonts w:asciiTheme="majorHAnsi" w:hAnsiTheme="majorHAnsi"/>
        </w:rPr>
        <w:t>2</w:t>
      </w:r>
      <w:r w:rsidR="005F25EF" w:rsidRPr="00DB424F">
        <w:rPr>
          <w:rFonts w:asciiTheme="majorHAnsi" w:hAnsiTheme="majorHAnsi"/>
        </w:rPr>
        <w:t xml:space="preserve">) </w:t>
      </w:r>
      <w:r w:rsidR="005F25EF" w:rsidRPr="00DB424F">
        <w:rPr>
          <w:rFonts w:asciiTheme="majorHAnsi" w:hAnsiTheme="majorHAnsi"/>
          <w:sz w:val="24"/>
          <w:szCs w:val="24"/>
        </w:rPr>
        <w:t>технические характеристики</w:t>
      </w:r>
      <w:r w:rsidR="00932115" w:rsidRPr="00DB424F">
        <w:rPr>
          <w:rFonts w:asciiTheme="majorHAnsi" w:hAnsiTheme="majorHAnsi"/>
          <w:sz w:val="24"/>
          <w:szCs w:val="24"/>
        </w:rPr>
        <w:t xml:space="preserve"> предлагаемого им товара</w:t>
      </w:r>
      <w:r w:rsidR="005F25EF" w:rsidRPr="00DB424F">
        <w:rPr>
          <w:rFonts w:asciiTheme="majorHAnsi" w:hAnsiTheme="majorHAnsi"/>
          <w:sz w:val="24"/>
          <w:szCs w:val="24"/>
        </w:rPr>
        <w:t xml:space="preserve">, а также товарный знак, </w:t>
      </w:r>
      <w:r w:rsidR="00932115" w:rsidRPr="00DB424F">
        <w:rPr>
          <w:rFonts w:asciiTheme="majorHAnsi" w:hAnsiTheme="majorHAnsi"/>
          <w:sz w:val="24"/>
          <w:szCs w:val="24"/>
        </w:rPr>
        <w:t xml:space="preserve">фирменное наименование, </w:t>
      </w:r>
      <w:r w:rsidR="005F6602" w:rsidRPr="00DB424F">
        <w:rPr>
          <w:rFonts w:asciiTheme="majorHAnsi" w:hAnsiTheme="majorHAnsi"/>
          <w:sz w:val="24"/>
          <w:szCs w:val="24"/>
        </w:rPr>
        <w:t xml:space="preserve">модель </w:t>
      </w:r>
      <w:r w:rsidR="00932115" w:rsidRPr="00DB424F">
        <w:rPr>
          <w:rFonts w:asciiTheme="majorHAnsi" w:hAnsiTheme="majorHAnsi"/>
          <w:sz w:val="24"/>
          <w:szCs w:val="24"/>
        </w:rPr>
        <w:t xml:space="preserve">и </w:t>
      </w:r>
      <w:r w:rsidR="005F25EF" w:rsidRPr="00DB424F">
        <w:rPr>
          <w:rFonts w:asciiTheme="majorHAnsi" w:hAnsiTheme="majorHAnsi"/>
          <w:sz w:val="24"/>
          <w:szCs w:val="24"/>
        </w:rPr>
        <w:t>наименование производителя, (далее — полное описание товара</w:t>
      </w:r>
      <w:r w:rsidR="005F25EF" w:rsidRPr="00DB424F">
        <w:rPr>
          <w:rFonts w:asciiTheme="majorHAnsi" w:hAnsiTheme="majorHAnsi"/>
        </w:rPr>
        <w:t>)</w:t>
      </w:r>
      <w:r w:rsidR="00B82520" w:rsidRPr="00DB424F">
        <w:rPr>
          <w:rFonts w:asciiTheme="majorHAnsi" w:hAnsiTheme="majorHAnsi"/>
        </w:rPr>
        <w:t xml:space="preserve">. </w:t>
      </w:r>
      <w:r w:rsidR="00B82520" w:rsidRPr="00DB424F">
        <w:rPr>
          <w:rFonts w:asciiTheme="majorHAnsi" w:hAnsiTheme="majorHAnsi"/>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DB424F">
        <w:rPr>
          <w:rFonts w:asciiTheme="majorHAnsi" w:hAnsiTheme="majorHAnsi"/>
          <w:sz w:val="24"/>
          <w:szCs w:val="24"/>
        </w:rPr>
        <w:t xml:space="preserve">модель </w:t>
      </w:r>
      <w:r w:rsidR="005F6602" w:rsidRPr="00DB424F">
        <w:rPr>
          <w:rFonts w:asciiTheme="majorHAnsi" w:hAnsiTheme="majorHAnsi"/>
        </w:rPr>
        <w:t>если не применяется условие, установленное последним предложением пункта 1.1 настоящей части</w:t>
      </w:r>
      <w:r w:rsidR="00B82520" w:rsidRPr="00DB424F" w:rsidDel="001B47B5">
        <w:rPr>
          <w:rFonts w:asciiTheme="majorHAnsi" w:hAnsiTheme="majorHAnsi"/>
        </w:rPr>
        <w:t xml:space="preserve"> </w:t>
      </w:r>
      <w:r w:rsidR="00EA6AE0" w:rsidRPr="00DB424F">
        <w:rPr>
          <w:rStyle w:val="af6"/>
          <w:rFonts w:asciiTheme="majorHAnsi" w:hAnsiTheme="majorHAnsi"/>
          <w:sz w:val="24"/>
          <w:szCs w:val="24"/>
        </w:rPr>
        <w:footnoteReference w:customMarkFollows="1" w:id="5"/>
        <w:t>7</w:t>
      </w:r>
      <w:r w:rsidR="005F25EF" w:rsidRPr="00DB424F">
        <w:rPr>
          <w:rFonts w:asciiTheme="majorHAnsi" w:hAnsiTheme="majorHAnsi"/>
          <w:sz w:val="24"/>
          <w:szCs w:val="24"/>
        </w:rPr>
        <w:t>:</w:t>
      </w:r>
      <w:r w:rsidR="00932115" w:rsidRPr="00DB424F">
        <w:rPr>
          <w:rFonts w:asciiTheme="majorHAnsi" w:hAnsiTheme="majorHAnsi"/>
        </w:rPr>
        <w:t xml:space="preserve"> </w:t>
      </w:r>
    </w:p>
    <w:p w14:paraId="48558C63" w14:textId="77777777" w:rsidR="00B67CCD" w:rsidRPr="00DB424F" w:rsidRDefault="001C6688"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lang w:val="hy-AM"/>
        </w:rPr>
        <w:t>3</w:t>
      </w:r>
      <w:r w:rsidR="0047117B" w:rsidRPr="00DB424F">
        <w:rPr>
          <w:rFonts w:asciiTheme="majorHAnsi" w:hAnsiTheme="majorHAnsi"/>
          <w:sz w:val="24"/>
          <w:szCs w:val="24"/>
        </w:rPr>
        <w:t>)</w:t>
      </w:r>
      <w:r w:rsidR="00444026" w:rsidRPr="00DB424F">
        <w:rPr>
          <w:rFonts w:asciiTheme="majorHAnsi" w:hAnsiTheme="majorHAnsi"/>
          <w:sz w:val="24"/>
          <w:szCs w:val="24"/>
        </w:rPr>
        <w:tab/>
      </w:r>
      <w:r w:rsidR="0047117B" w:rsidRPr="00DB424F">
        <w:rPr>
          <w:rFonts w:asciiTheme="majorHAnsi" w:hAnsiTheme="majorHAnsi"/>
          <w:sz w:val="24"/>
          <w:szCs w:val="24"/>
        </w:rPr>
        <w:t>утвержденное им ценовое предложение;</w:t>
      </w:r>
    </w:p>
    <w:p w14:paraId="14F7A07D" w14:textId="77777777" w:rsidR="006C3115" w:rsidRPr="00DB424F" w:rsidRDefault="00094F5C" w:rsidP="00B46D58">
      <w:pPr>
        <w:widowControl w:val="0"/>
        <w:tabs>
          <w:tab w:val="left" w:pos="1134"/>
        </w:tabs>
        <w:spacing w:after="160"/>
        <w:ind w:firstLine="567"/>
        <w:jc w:val="both"/>
        <w:rPr>
          <w:rFonts w:asciiTheme="majorHAnsi" w:hAnsiTheme="majorHAnsi"/>
          <w:strike/>
        </w:rPr>
      </w:pPr>
      <w:r w:rsidRPr="00DB424F">
        <w:rPr>
          <w:rFonts w:asciiTheme="majorHAnsi" w:hAnsiTheme="majorHAnsi"/>
          <w:strike/>
        </w:rPr>
        <w:t>4</w:t>
      </w:r>
      <w:r w:rsidR="00E326DD" w:rsidRPr="00DB424F">
        <w:rPr>
          <w:rFonts w:asciiTheme="majorHAnsi" w:hAnsiTheme="majorHAnsi"/>
          <w:strike/>
        </w:rPr>
        <w:t>)</w:t>
      </w:r>
      <w:r w:rsidR="00444026" w:rsidRPr="00DB424F">
        <w:rPr>
          <w:rFonts w:asciiTheme="majorHAnsi" w:hAnsiTheme="majorHAnsi"/>
          <w:strike/>
        </w:rPr>
        <w:tab/>
      </w:r>
      <w:r w:rsidR="00E326DD" w:rsidRPr="00DB424F">
        <w:rPr>
          <w:rFonts w:asciiTheme="majorHAnsi" w:hAnsiTheme="majorHAnsi"/>
          <w:strike/>
        </w:rPr>
        <w:t>обеспечение заявки</w:t>
      </w:r>
      <w:r w:rsidR="0067389F" w:rsidRPr="00DB424F">
        <w:rPr>
          <w:rFonts w:asciiTheme="majorHAnsi" w:hAnsiTheme="majorHAnsi"/>
          <w:strike/>
        </w:rPr>
        <w:t xml:space="preserve">- </w:t>
      </w:r>
      <w:r w:rsidR="00E326DD" w:rsidRPr="00DB424F">
        <w:rPr>
          <w:rFonts w:asciiTheme="majorHAnsi" w:hAnsiTheme="majorHAnsi"/>
          <w:strike/>
        </w:rPr>
        <w:t>в форме наличных денег или банковской гарантии</w:t>
      </w:r>
      <w:r w:rsidR="00395F4A" w:rsidRPr="00DB424F">
        <w:rPr>
          <w:rFonts w:asciiTheme="majorHAnsi" w:hAnsiTheme="majorHAnsi"/>
          <w:strike/>
          <w:lang w:val="hy-AM"/>
        </w:rPr>
        <w:t>.</w:t>
      </w:r>
      <w:r w:rsidR="005700F1" w:rsidRPr="00DB424F">
        <w:rPr>
          <w:rStyle w:val="af6"/>
          <w:rFonts w:asciiTheme="majorHAnsi" w:hAnsiTheme="majorHAnsi"/>
          <w:strike/>
        </w:rPr>
        <w:footnoteReference w:customMarkFollows="1" w:id="6"/>
        <w:t>8</w:t>
      </w:r>
    </w:p>
    <w:p w14:paraId="7AD48BD0" w14:textId="77777777" w:rsidR="000845F6" w:rsidRPr="00DB424F" w:rsidRDefault="005F25EF"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5</w:t>
      </w:r>
      <w:r w:rsidR="003E3FD0" w:rsidRPr="00DB424F">
        <w:rPr>
          <w:rFonts w:asciiTheme="majorHAnsi" w:hAnsiTheme="majorHAnsi"/>
          <w:sz w:val="24"/>
          <w:szCs w:val="24"/>
        </w:rPr>
        <w:t>)</w:t>
      </w:r>
      <w:r w:rsidR="00333B85" w:rsidRPr="00DB424F">
        <w:rPr>
          <w:rFonts w:asciiTheme="majorHAnsi" w:hAnsiTheme="majorHAnsi"/>
          <w:sz w:val="24"/>
          <w:szCs w:val="24"/>
        </w:rPr>
        <w:tab/>
      </w:r>
      <w:r w:rsidR="003E3FD0" w:rsidRPr="00DB424F">
        <w:rPr>
          <w:rFonts w:asciiTheme="majorHAnsi" w:hAnsiTheme="majorHAnsi"/>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47049170" w14:textId="77777777" w:rsidR="000845F6" w:rsidRPr="00DB424F" w:rsidRDefault="005F25EF"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6</w:t>
      </w:r>
      <w:r w:rsidR="003E3FD0" w:rsidRPr="00DB424F">
        <w:rPr>
          <w:rFonts w:asciiTheme="majorHAnsi" w:hAnsiTheme="majorHAnsi"/>
          <w:sz w:val="24"/>
          <w:szCs w:val="24"/>
        </w:rPr>
        <w:t>)</w:t>
      </w:r>
      <w:r w:rsidR="00333B85" w:rsidRPr="00DB424F">
        <w:rPr>
          <w:rFonts w:asciiTheme="majorHAnsi" w:hAnsiTheme="majorHAnsi"/>
          <w:sz w:val="24"/>
          <w:szCs w:val="24"/>
        </w:rPr>
        <w:tab/>
      </w:r>
      <w:r w:rsidR="003E3FD0" w:rsidRPr="00DB424F">
        <w:rPr>
          <w:rFonts w:asciiTheme="majorHAnsi" w:hAnsiTheme="majorHAnsi"/>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154C5EAA" w14:textId="77777777" w:rsidR="00721677" w:rsidRPr="00DB424F" w:rsidRDefault="00721677" w:rsidP="00B46D58">
      <w:pPr>
        <w:jc w:val="both"/>
        <w:rPr>
          <w:rFonts w:asciiTheme="majorHAnsi" w:hAnsiTheme="majorHAnsi"/>
        </w:rPr>
      </w:pPr>
      <w:r w:rsidRPr="00DB424F">
        <w:rPr>
          <w:rFonts w:asciiTheme="majorHAnsi" w:hAnsiTheme="majorHAnsi"/>
        </w:rPr>
        <w:t xml:space="preserve">При этом в случае участия в настоящей процедуре в порядке совместной деятельности (консорциумом) </w:t>
      </w:r>
    </w:p>
    <w:p w14:paraId="2DD86598" w14:textId="77777777" w:rsidR="00721677" w:rsidRPr="00DB424F" w:rsidRDefault="00721677" w:rsidP="00B46D58">
      <w:pPr>
        <w:jc w:val="both"/>
        <w:rPr>
          <w:rFonts w:asciiTheme="majorHAnsi" w:hAnsiTheme="majorHAnsi"/>
        </w:rPr>
      </w:pPr>
      <w:r w:rsidRPr="00DB424F">
        <w:rPr>
          <w:rFonts w:asciiTheme="majorHAnsi" w:hAnsiTheme="majorHAnsi"/>
        </w:rPr>
        <w:t xml:space="preserve">  • ни одна из сторон договора о совместной деятельности не может подавать отдельную заявку на данную процедуру</w:t>
      </w:r>
      <w:r w:rsidR="006519EF" w:rsidRPr="00DB424F">
        <w:rPr>
          <w:rFonts w:asciiTheme="majorHAnsi" w:hAnsiTheme="majorHAnsi"/>
        </w:rPr>
        <w:t xml:space="preserve"> (на один и тот же лот)</w:t>
      </w:r>
      <w:r w:rsidRPr="00DB424F">
        <w:rPr>
          <w:rFonts w:asciiTheme="majorHAnsi" w:hAnsiTheme="majorHAnsi"/>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61BE36C8" w14:textId="77777777" w:rsidR="00721677" w:rsidRPr="00DB424F" w:rsidRDefault="00721677" w:rsidP="00B46D58">
      <w:pPr>
        <w:pStyle w:val="norm"/>
        <w:widowControl w:val="0"/>
        <w:spacing w:after="120" w:line="240" w:lineRule="auto"/>
        <w:ind w:firstLine="0"/>
        <w:rPr>
          <w:rFonts w:asciiTheme="majorHAnsi" w:hAnsiTheme="majorHAnsi"/>
          <w:sz w:val="24"/>
          <w:szCs w:val="24"/>
        </w:rPr>
      </w:pPr>
      <w:r w:rsidRPr="00DB424F">
        <w:rPr>
          <w:rFonts w:asciiTheme="majorHAnsi" w:hAnsiTheme="majorHAnsi"/>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9488A32" w14:textId="77777777" w:rsidR="0049655D" w:rsidRPr="00DB424F" w:rsidRDefault="0049655D">
      <w:pPr>
        <w:rPr>
          <w:rFonts w:asciiTheme="majorHAnsi" w:hAnsiTheme="majorHAnsi"/>
          <w:b/>
        </w:rPr>
      </w:pPr>
    </w:p>
    <w:p w14:paraId="4EEA7D73" w14:textId="77777777" w:rsidR="00A45946" w:rsidRPr="00DB424F" w:rsidRDefault="00333B85" w:rsidP="00B46D58">
      <w:pPr>
        <w:widowControl w:val="0"/>
        <w:spacing w:after="160"/>
        <w:jc w:val="center"/>
        <w:rPr>
          <w:rFonts w:asciiTheme="majorHAnsi" w:hAnsiTheme="majorHAnsi"/>
          <w:b/>
        </w:rPr>
      </w:pPr>
      <w:r w:rsidRPr="00DB424F">
        <w:rPr>
          <w:rFonts w:asciiTheme="majorHAnsi" w:hAnsiTheme="majorHAnsi"/>
          <w:b/>
        </w:rPr>
        <w:t>5.</w:t>
      </w:r>
      <w:r w:rsidR="00C8055A" w:rsidRPr="00DB424F">
        <w:rPr>
          <w:rFonts w:asciiTheme="majorHAnsi" w:hAnsiTheme="majorHAnsi"/>
          <w:b/>
        </w:rPr>
        <w:t xml:space="preserve">ЦЕНОВОЕ ПРЕДЛОЖЕНИЕ ЗАЯВКИ </w:t>
      </w:r>
    </w:p>
    <w:p w14:paraId="14DB8417" w14:textId="77777777" w:rsidR="00A45946" w:rsidRPr="00DB424F" w:rsidRDefault="00C8055A" w:rsidP="00B46D58">
      <w:pPr>
        <w:widowControl w:val="0"/>
        <w:tabs>
          <w:tab w:val="left" w:pos="1134"/>
        </w:tabs>
        <w:spacing w:after="160"/>
        <w:ind w:firstLine="567"/>
        <w:jc w:val="both"/>
        <w:rPr>
          <w:rFonts w:asciiTheme="majorHAnsi" w:hAnsiTheme="majorHAnsi"/>
        </w:rPr>
      </w:pPr>
      <w:r w:rsidRPr="00DB424F">
        <w:rPr>
          <w:rFonts w:asciiTheme="majorHAnsi" w:hAnsiTheme="majorHAnsi"/>
        </w:rPr>
        <w:t>5.1</w:t>
      </w:r>
      <w:r w:rsidR="00A34DFE" w:rsidRPr="00DB424F">
        <w:rPr>
          <w:rFonts w:asciiTheme="majorHAnsi" w:hAnsiTheme="majorHAnsi"/>
        </w:rPr>
        <w:t>.</w:t>
      </w:r>
      <w:r w:rsidR="00333B85" w:rsidRPr="00DB424F">
        <w:rPr>
          <w:rFonts w:asciiTheme="majorHAnsi" w:hAnsiTheme="majorHAnsi"/>
        </w:rPr>
        <w:tab/>
      </w:r>
      <w:r w:rsidRPr="00DB424F">
        <w:rPr>
          <w:rFonts w:asciiTheme="majorHAnsi" w:hAnsiTheme="majorHAnsi"/>
        </w:rPr>
        <w:t xml:space="preserve">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w:t>
      </w:r>
      <w:r w:rsidRPr="00DB424F">
        <w:rPr>
          <w:rFonts w:asciiTheme="majorHAnsi" w:hAnsiTheme="majorHAnsi"/>
        </w:rPr>
        <w:lastRenderedPageBreak/>
        <w:t>себестоимости. Расчет предлагаемой цены должен быть представлен в заявке.</w:t>
      </w:r>
    </w:p>
    <w:p w14:paraId="44671BA1" w14:textId="77777777" w:rsidR="00B95FE0" w:rsidRPr="00DB424F" w:rsidRDefault="00C8055A"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5.2.</w:t>
      </w:r>
      <w:r w:rsidR="00333B85" w:rsidRPr="00DB424F">
        <w:rPr>
          <w:rFonts w:asciiTheme="majorHAnsi" w:hAnsiTheme="majorHAnsi"/>
          <w:sz w:val="24"/>
          <w:szCs w:val="24"/>
        </w:rPr>
        <w:tab/>
      </w:r>
      <w:r w:rsidRPr="00DB424F">
        <w:rPr>
          <w:rFonts w:asciiTheme="majorHAnsi" w:hAnsiTheme="majorHAnsi"/>
          <w:sz w:val="24"/>
          <w:szCs w:val="24"/>
        </w:rPr>
        <w:t>Участник представляет ценовое предложение в форме расчета, состоящего из обобщенных компонентов</w:t>
      </w:r>
      <w:r w:rsidR="00503B90" w:rsidRPr="00DB424F">
        <w:rPr>
          <w:rFonts w:asciiTheme="majorHAnsi" w:hAnsiTheme="majorHAnsi"/>
          <w:sz w:val="24"/>
          <w:szCs w:val="24"/>
        </w:rPr>
        <w:t xml:space="preserve"> </w:t>
      </w:r>
      <w:r w:rsidR="00443317" w:rsidRPr="00DB424F">
        <w:rPr>
          <w:rFonts w:asciiTheme="majorHAnsi" w:hAnsiTheme="majorHAnsi"/>
          <w:sz w:val="24"/>
          <w:szCs w:val="24"/>
        </w:rPr>
        <w:t>-</w:t>
      </w:r>
      <w:r w:rsidRPr="00DB424F">
        <w:rPr>
          <w:rFonts w:asciiTheme="majorHAnsi" w:hAnsiTheme="majorHAnsi"/>
          <w:sz w:val="24"/>
          <w:szCs w:val="24"/>
        </w:rPr>
        <w:t xml:space="preserve"> </w:t>
      </w:r>
      <w:r w:rsidR="00443317" w:rsidRPr="00DB424F">
        <w:rPr>
          <w:rFonts w:asciiTheme="majorHAnsi" w:hAnsiTheme="majorHAnsi"/>
          <w:sz w:val="24"/>
          <w:szCs w:val="24"/>
        </w:rPr>
        <w:t>стоимость</w:t>
      </w:r>
      <w:r w:rsidR="00F677F1" w:rsidRPr="00DB424F">
        <w:rPr>
          <w:rFonts w:asciiTheme="majorHAnsi" w:hAnsiTheme="majorHAnsi"/>
          <w:sz w:val="24"/>
          <w:szCs w:val="24"/>
        </w:rPr>
        <w:t xml:space="preserve"> (совокупность себестоимости и прогнозируемой прибыли) </w:t>
      </w:r>
      <w:r w:rsidRPr="00DB424F">
        <w:rPr>
          <w:rFonts w:asciiTheme="majorHAnsi" w:hAnsiTheme="majorHAnsi"/>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429BCEF2" w14:textId="77777777" w:rsidR="00B95FE0" w:rsidRPr="00DB424F" w:rsidRDefault="00B95FE0" w:rsidP="00B46D58">
      <w:pPr>
        <w:pStyle w:val="norm"/>
        <w:widowControl w:val="0"/>
        <w:spacing w:after="160" w:line="240" w:lineRule="auto"/>
        <w:ind w:firstLine="567"/>
        <w:rPr>
          <w:rFonts w:asciiTheme="majorHAnsi" w:hAnsiTheme="majorHAnsi"/>
          <w:sz w:val="24"/>
          <w:szCs w:val="24"/>
        </w:rPr>
      </w:pPr>
      <w:r w:rsidRPr="00DB424F">
        <w:rPr>
          <w:rFonts w:asciiTheme="majorHAnsi" w:hAnsiTheme="majorHAnsi"/>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6E5F037C" w14:textId="77777777" w:rsidR="00B95FE0" w:rsidRPr="00DB424F" w:rsidRDefault="00B95FE0"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а.</w:t>
      </w:r>
      <w:r w:rsidR="00333B85" w:rsidRPr="00DB424F">
        <w:rPr>
          <w:rFonts w:asciiTheme="majorHAnsi" w:hAnsiTheme="majorHAnsi"/>
          <w:sz w:val="24"/>
          <w:szCs w:val="24"/>
        </w:rPr>
        <w:tab/>
      </w:r>
      <w:r w:rsidRPr="00DB424F">
        <w:rPr>
          <w:rFonts w:asciiTheme="majorHAnsi" w:hAnsiTheme="majorHAnsi"/>
          <w:sz w:val="24"/>
          <w:szCs w:val="24"/>
        </w:rPr>
        <w:t>графы "стоимость</w:t>
      </w:r>
      <w:r w:rsidR="00DF3688" w:rsidRPr="00DB424F">
        <w:rPr>
          <w:rFonts w:asciiTheme="majorHAnsi" w:hAnsiTheme="majorHAnsi"/>
          <w:sz w:val="24"/>
          <w:szCs w:val="24"/>
        </w:rPr>
        <w:t>"</w:t>
      </w:r>
      <w:r w:rsidR="00F677F1" w:rsidRPr="00DB424F">
        <w:rPr>
          <w:rFonts w:asciiTheme="majorHAnsi" w:hAnsiTheme="majorHAnsi"/>
          <w:sz w:val="24"/>
          <w:szCs w:val="24"/>
        </w:rPr>
        <w:t xml:space="preserve"> </w:t>
      </w:r>
      <w:r w:rsidRPr="00DB424F">
        <w:rPr>
          <w:rFonts w:asciiTheme="majorHAnsi" w:hAnsiTheme="majorHAnsi"/>
          <w:sz w:val="24"/>
          <w:szCs w:val="24"/>
        </w:rPr>
        <w:t xml:space="preserve">и "налог на добавленную стоимость" </w:t>
      </w:r>
      <w:r w:rsidR="00F677F1" w:rsidRPr="00DB424F">
        <w:rPr>
          <w:rFonts w:asciiTheme="majorHAnsi" w:hAnsiTheme="majorHAnsi"/>
          <w:sz w:val="24"/>
          <w:szCs w:val="24"/>
        </w:rPr>
        <w:t xml:space="preserve">ценового предложения </w:t>
      </w:r>
      <w:r w:rsidRPr="00DB424F">
        <w:rPr>
          <w:rFonts w:asciiTheme="majorHAnsi" w:hAnsiTheme="majorHAnsi"/>
          <w:sz w:val="24"/>
          <w:szCs w:val="24"/>
        </w:rPr>
        <w:t>заполнены только цифрами, а графа "общая цена" — и прописью, и цифрами или только прописью.</w:t>
      </w:r>
    </w:p>
    <w:p w14:paraId="4E15A9A0" w14:textId="77777777" w:rsidR="00B95FE0" w:rsidRPr="00DB424F" w:rsidRDefault="00B95FE0"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б.</w:t>
      </w:r>
      <w:r w:rsidR="00333B85" w:rsidRPr="00DB424F">
        <w:rPr>
          <w:rFonts w:asciiTheme="majorHAnsi" w:hAnsiTheme="majorHAnsi"/>
          <w:sz w:val="24"/>
          <w:szCs w:val="24"/>
        </w:rPr>
        <w:tab/>
      </w:r>
      <w:r w:rsidRPr="00DB424F">
        <w:rPr>
          <w:rFonts w:asciiTheme="majorHAnsi" w:hAnsiTheme="majorHAnsi"/>
          <w:sz w:val="24"/>
          <w:szCs w:val="24"/>
        </w:rPr>
        <w:t xml:space="preserve">между суммами, указанными прописью или цифрами в графах </w:t>
      </w:r>
      <w:r w:rsidR="00A60D60" w:rsidRPr="00DB424F">
        <w:rPr>
          <w:rFonts w:asciiTheme="majorHAnsi" w:hAnsiTheme="majorHAnsi"/>
          <w:sz w:val="24"/>
          <w:szCs w:val="24"/>
        </w:rPr>
        <w:t>"стоимость"</w:t>
      </w:r>
      <w:r w:rsidR="00A207C9" w:rsidRPr="00DB424F">
        <w:rPr>
          <w:rFonts w:asciiTheme="majorHAnsi" w:hAnsiTheme="majorHAnsi"/>
          <w:sz w:val="24"/>
          <w:szCs w:val="24"/>
        </w:rPr>
        <w:t xml:space="preserve"> </w:t>
      </w:r>
      <w:r w:rsidRPr="00DB424F">
        <w:rPr>
          <w:rFonts w:asciiTheme="majorHAnsi" w:hAnsiTheme="majorHAnsi"/>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0194973" w14:textId="77777777" w:rsidR="00A45946" w:rsidRPr="00DB424F" w:rsidRDefault="00B95FE0"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в.</w:t>
      </w:r>
      <w:r w:rsidR="00333B85" w:rsidRPr="00DB424F">
        <w:rPr>
          <w:rFonts w:asciiTheme="majorHAnsi" w:hAnsiTheme="majorHAnsi"/>
          <w:sz w:val="24"/>
          <w:szCs w:val="24"/>
        </w:rPr>
        <w:tab/>
      </w:r>
      <w:r w:rsidRPr="00DB424F">
        <w:rPr>
          <w:rFonts w:asciiTheme="majorHAnsi" w:hAnsiTheme="majorHAnsi"/>
          <w:sz w:val="24"/>
          <w:szCs w:val="24"/>
        </w:rPr>
        <w:t>номер лота в ценовом предложении указан неверно, однако наименование предмета закупки заполнено правильно.</w:t>
      </w:r>
    </w:p>
    <w:p w14:paraId="552390F3" w14:textId="77777777" w:rsidR="00B9778A" w:rsidRPr="00DB424F" w:rsidRDefault="00B9778A"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г.</w:t>
      </w:r>
      <w:r w:rsidRPr="00DB424F">
        <w:rPr>
          <w:rFonts w:asciiTheme="majorHAnsi" w:hAnsiTheme="majorHAnsi"/>
        </w:rPr>
        <w:t xml:space="preserve"> </w:t>
      </w:r>
      <w:r w:rsidRPr="00DB424F">
        <w:rPr>
          <w:rFonts w:asciiTheme="majorHAnsi" w:hAnsiTheme="majorHAnsi"/>
          <w:sz w:val="24"/>
          <w:szCs w:val="24"/>
        </w:rPr>
        <w:t>стоимость, налог на добавленную стоимость и общая сумма</w:t>
      </w:r>
      <w:r w:rsidR="00910938" w:rsidRPr="00DB424F">
        <w:rPr>
          <w:rFonts w:asciiTheme="majorHAnsi" w:hAnsiTheme="majorHAnsi"/>
          <w:sz w:val="24"/>
          <w:szCs w:val="24"/>
        </w:rPr>
        <w:t xml:space="preserve"> ценового предложения</w:t>
      </w:r>
      <w:r w:rsidRPr="00DB424F">
        <w:rPr>
          <w:rFonts w:asciiTheme="majorHAnsi" w:hAnsiTheme="majorHAnsi"/>
          <w:sz w:val="24"/>
          <w:szCs w:val="24"/>
        </w:rPr>
        <w:t xml:space="preserve">, указанные в графах </w:t>
      </w:r>
      <w:r w:rsidR="00207490" w:rsidRPr="00DB424F">
        <w:rPr>
          <w:rFonts w:asciiTheme="majorHAnsi" w:hAnsiTheme="majorHAnsi"/>
          <w:sz w:val="24"/>
          <w:szCs w:val="24"/>
        </w:rPr>
        <w:t>прописью</w:t>
      </w:r>
      <w:r w:rsidRPr="00DB424F">
        <w:rPr>
          <w:rFonts w:asciiTheme="majorHAnsi" w:hAnsiTheme="majorHAnsi"/>
          <w:sz w:val="24"/>
          <w:szCs w:val="24"/>
        </w:rPr>
        <w:t xml:space="preserve"> или цифрами, округлены до пяти десятых-до целого числа ниже, а пять десятых и более-до целого числа выше</w:t>
      </w:r>
      <w:r w:rsidR="00A14685" w:rsidRPr="00DB424F">
        <w:rPr>
          <w:rFonts w:asciiTheme="majorHAnsi" w:hAnsiTheme="majorHAnsi"/>
          <w:sz w:val="24"/>
          <w:szCs w:val="24"/>
        </w:rPr>
        <w:t xml:space="preserve">, </w:t>
      </w:r>
    </w:p>
    <w:p w14:paraId="507CA1C1" w14:textId="77777777" w:rsidR="00AE1E38" w:rsidRPr="00DB424F" w:rsidRDefault="00A14685" w:rsidP="00AE1E3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д.</w:t>
      </w:r>
      <w:r w:rsidRPr="00DB424F">
        <w:rPr>
          <w:rFonts w:asciiTheme="majorHAnsi" w:hAnsiTheme="majorHAnsi"/>
        </w:rPr>
        <w:t xml:space="preserve"> </w:t>
      </w:r>
      <w:r w:rsidRPr="00DB424F">
        <w:rPr>
          <w:rFonts w:asciiTheme="majorHAnsi" w:hAnsiTheme="majorHAnsi"/>
          <w:sz w:val="24"/>
          <w:szCs w:val="24"/>
        </w:rPr>
        <w:t xml:space="preserve">в графах стоимость и налог на добавленную стоимость </w:t>
      </w:r>
      <w:r w:rsidR="008730A8" w:rsidRPr="00DB424F">
        <w:rPr>
          <w:rFonts w:asciiTheme="majorHAnsi" w:hAnsiTheme="majorHAnsi"/>
          <w:sz w:val="24"/>
          <w:szCs w:val="24"/>
        </w:rPr>
        <w:t xml:space="preserve">ценового предложения </w:t>
      </w:r>
      <w:r w:rsidRPr="00DB424F">
        <w:rPr>
          <w:rFonts w:asciiTheme="majorHAnsi" w:hAnsiTheme="majorHAnsi"/>
          <w:sz w:val="24"/>
          <w:szCs w:val="24"/>
        </w:rPr>
        <w:t xml:space="preserve">суммы заполнены как цифрами, так и </w:t>
      </w:r>
      <w:r w:rsidR="008730A8" w:rsidRPr="00DB424F">
        <w:rPr>
          <w:rFonts w:asciiTheme="majorHAnsi" w:hAnsiTheme="majorHAnsi"/>
          <w:sz w:val="24"/>
          <w:szCs w:val="24"/>
        </w:rPr>
        <w:t>прописью</w:t>
      </w:r>
      <w:r w:rsidRPr="00DB424F">
        <w:rPr>
          <w:rFonts w:asciiTheme="majorHAnsi" w:hAnsiTheme="majorHAnsi"/>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DB424F">
        <w:rPr>
          <w:rFonts w:asciiTheme="majorHAnsi" w:hAnsiTheme="majorHAnsi"/>
        </w:rPr>
        <w:t xml:space="preserve"> </w:t>
      </w:r>
      <w:r w:rsidR="00AE1E38" w:rsidRPr="00DB424F">
        <w:rPr>
          <w:rFonts w:asciiTheme="majorHAnsi" w:hAnsiTheme="majorHAnsi"/>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DB424F">
        <w:rPr>
          <w:rFonts w:asciiTheme="majorHAnsi" w:hAnsiTheme="majorHAnsi"/>
          <w:sz w:val="24"/>
          <w:szCs w:val="24"/>
        </w:rPr>
        <w:t xml:space="preserve"> </w:t>
      </w:r>
      <w:r w:rsidR="00AE1E38" w:rsidRPr="00DB424F">
        <w:rPr>
          <w:rFonts w:asciiTheme="majorHAnsi" w:hAnsiTheme="majorHAnsi"/>
          <w:sz w:val="24"/>
          <w:szCs w:val="24"/>
        </w:rPr>
        <w:t>и "налог на добавленную стоимость".</w:t>
      </w:r>
    </w:p>
    <w:p w14:paraId="58563D08" w14:textId="77777777" w:rsidR="0048059F" w:rsidRPr="00DB424F" w:rsidRDefault="0048059F"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е.</w:t>
      </w:r>
      <w:r w:rsidRPr="00DB424F">
        <w:rPr>
          <w:rFonts w:asciiTheme="majorHAnsi" w:hAnsiTheme="majorHAnsi"/>
        </w:rPr>
        <w:t xml:space="preserve"> </w:t>
      </w:r>
      <w:r w:rsidRPr="00DB424F">
        <w:rPr>
          <w:rFonts w:asciiTheme="majorHAnsi" w:hAnsiTheme="majorHAnsi"/>
          <w:sz w:val="24"/>
          <w:szCs w:val="24"/>
        </w:rPr>
        <w:t>в суммах, заполненных буквами в графах ценового пред</w:t>
      </w:r>
      <w:r w:rsidR="00413595" w:rsidRPr="00DB424F">
        <w:rPr>
          <w:rFonts w:asciiTheme="majorHAnsi" w:hAnsiTheme="majorHAnsi"/>
          <w:sz w:val="24"/>
          <w:szCs w:val="24"/>
        </w:rPr>
        <w:t xml:space="preserve">ложения, </w:t>
      </w:r>
      <w:proofErr w:type="spellStart"/>
      <w:r w:rsidR="00413595" w:rsidRPr="00DB424F">
        <w:rPr>
          <w:rFonts w:asciiTheme="majorHAnsi" w:hAnsiTheme="majorHAnsi"/>
          <w:sz w:val="24"/>
          <w:szCs w:val="24"/>
        </w:rPr>
        <w:t>лумы</w:t>
      </w:r>
      <w:proofErr w:type="spellEnd"/>
      <w:r w:rsidR="00413595" w:rsidRPr="00DB424F">
        <w:rPr>
          <w:rFonts w:asciiTheme="majorHAnsi" w:hAnsiTheme="majorHAnsi"/>
          <w:sz w:val="24"/>
          <w:szCs w:val="24"/>
        </w:rPr>
        <w:t xml:space="preserve"> указаны в цифрах.</w:t>
      </w:r>
    </w:p>
    <w:p w14:paraId="7F704687" w14:textId="77777777" w:rsidR="00A45946" w:rsidRPr="00DB424F" w:rsidRDefault="00C8055A"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5.3</w:t>
      </w:r>
      <w:r w:rsidR="00A34DFE" w:rsidRPr="00DB424F">
        <w:rPr>
          <w:rFonts w:asciiTheme="majorHAnsi" w:hAnsiTheme="majorHAnsi"/>
          <w:sz w:val="24"/>
          <w:szCs w:val="24"/>
        </w:rPr>
        <w:t>.</w:t>
      </w:r>
      <w:r w:rsidR="00333B85" w:rsidRPr="00DB424F">
        <w:rPr>
          <w:rFonts w:asciiTheme="majorHAnsi" w:hAnsiTheme="majorHAnsi"/>
          <w:sz w:val="24"/>
          <w:szCs w:val="24"/>
        </w:rPr>
        <w:tab/>
      </w:r>
      <w:r w:rsidRPr="00DB424F">
        <w:rPr>
          <w:rFonts w:asciiTheme="majorHAnsi" w:hAnsiTheme="majorHAnsi"/>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14E9518" w14:textId="54009845" w:rsidR="00096865" w:rsidRPr="00DB424F" w:rsidRDefault="00AE7B56" w:rsidP="00B46D58">
      <w:pPr>
        <w:pStyle w:val="23"/>
        <w:widowControl w:val="0"/>
        <w:spacing w:after="160" w:line="240" w:lineRule="auto"/>
        <w:ind w:firstLine="567"/>
        <w:rPr>
          <w:rFonts w:asciiTheme="majorHAnsi" w:hAnsiTheme="majorHAnsi"/>
          <w:color w:val="FF0000"/>
          <w:sz w:val="24"/>
          <w:szCs w:val="24"/>
        </w:rPr>
      </w:pPr>
      <w:r w:rsidRPr="00DB424F">
        <w:rPr>
          <w:rFonts w:asciiTheme="majorHAnsi" w:hAnsiTheme="majorHAnsi"/>
          <w:color w:val="FF0000"/>
          <w:sz w:val="24"/>
          <w:szCs w:val="24"/>
        </w:rPr>
        <w:t>В ценовом предложении в графе наименование товара заполняется наименование товара, указанное в Приглашении, по порциям.</w:t>
      </w:r>
    </w:p>
    <w:p w14:paraId="0EBA6A80" w14:textId="77777777" w:rsidR="00096865" w:rsidRPr="00DB424F" w:rsidRDefault="00220C7C" w:rsidP="00B46D58">
      <w:pPr>
        <w:widowControl w:val="0"/>
        <w:spacing w:after="160"/>
        <w:ind w:left="567" w:right="565"/>
        <w:jc w:val="center"/>
        <w:rPr>
          <w:rFonts w:asciiTheme="majorHAnsi" w:hAnsiTheme="majorHAnsi"/>
          <w:b/>
        </w:rPr>
      </w:pPr>
      <w:r w:rsidRPr="00DB424F">
        <w:rPr>
          <w:rFonts w:asciiTheme="majorHAnsi" w:hAnsiTheme="majorHAnsi"/>
          <w:b/>
        </w:rPr>
        <w:t xml:space="preserve">6. СРОК ДЕЙСТВИЯ ЗАЯВКИ, </w:t>
      </w:r>
      <w:r w:rsidR="00294F67" w:rsidRPr="00DB424F">
        <w:rPr>
          <w:rFonts w:asciiTheme="majorHAnsi" w:hAnsiTheme="majorHAnsi"/>
          <w:b/>
        </w:rPr>
        <w:br/>
      </w:r>
      <w:r w:rsidRPr="00DB424F">
        <w:rPr>
          <w:rFonts w:asciiTheme="majorHAnsi" w:hAnsiTheme="majorHAnsi"/>
          <w:b/>
        </w:rPr>
        <w:t>ПОРЯДОК ВНЕСЕНИЯ ИЗМЕНЕНИЙ В ЗАЯВКИ</w:t>
      </w:r>
      <w:r w:rsidR="002626F7" w:rsidRPr="00DB424F">
        <w:rPr>
          <w:rFonts w:asciiTheme="majorHAnsi" w:hAnsiTheme="majorHAnsi"/>
          <w:b/>
        </w:rPr>
        <w:t xml:space="preserve"> </w:t>
      </w:r>
      <w:r w:rsidR="00955A1E" w:rsidRPr="00DB424F">
        <w:rPr>
          <w:rFonts w:asciiTheme="majorHAnsi" w:hAnsiTheme="majorHAnsi"/>
          <w:b/>
        </w:rPr>
        <w:t>И ИХ ОТЗЫВА</w:t>
      </w:r>
    </w:p>
    <w:p w14:paraId="20946D7E" w14:textId="77777777" w:rsidR="00096865" w:rsidRPr="00DB424F" w:rsidRDefault="00220C7C" w:rsidP="00B46D58">
      <w:pPr>
        <w:pStyle w:val="a3"/>
        <w:widowControl w:val="0"/>
        <w:tabs>
          <w:tab w:val="left" w:pos="1134"/>
        </w:tabs>
        <w:spacing w:after="160" w:line="240" w:lineRule="auto"/>
        <w:ind w:firstLine="567"/>
        <w:rPr>
          <w:rFonts w:asciiTheme="majorHAnsi" w:hAnsiTheme="majorHAnsi"/>
          <w:i w:val="0"/>
          <w:sz w:val="24"/>
          <w:szCs w:val="24"/>
        </w:rPr>
      </w:pPr>
      <w:r w:rsidRPr="00DB424F">
        <w:rPr>
          <w:rFonts w:asciiTheme="majorHAnsi" w:hAnsiTheme="majorHAnsi"/>
          <w:i w:val="0"/>
          <w:sz w:val="24"/>
          <w:szCs w:val="24"/>
        </w:rPr>
        <w:t>6.1</w:t>
      </w:r>
      <w:r w:rsidR="00A34DFE" w:rsidRPr="00DB424F">
        <w:rPr>
          <w:rFonts w:asciiTheme="majorHAnsi" w:hAnsiTheme="majorHAnsi"/>
          <w:i w:val="0"/>
          <w:sz w:val="24"/>
          <w:szCs w:val="24"/>
        </w:rPr>
        <w:t>.</w:t>
      </w:r>
      <w:r w:rsidR="00294F67" w:rsidRPr="00DB424F">
        <w:rPr>
          <w:rFonts w:asciiTheme="majorHAnsi" w:hAnsiTheme="majorHAnsi"/>
          <w:i w:val="0"/>
          <w:sz w:val="24"/>
          <w:szCs w:val="24"/>
        </w:rPr>
        <w:tab/>
      </w:r>
      <w:r w:rsidRPr="00DB424F">
        <w:rPr>
          <w:rFonts w:asciiTheme="majorHAnsi" w:hAnsiTheme="maj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9394F11" w14:textId="77777777" w:rsidR="00096865" w:rsidRPr="00DB424F" w:rsidRDefault="00220C7C" w:rsidP="00B46D58">
      <w:pPr>
        <w:pStyle w:val="a3"/>
        <w:widowControl w:val="0"/>
        <w:tabs>
          <w:tab w:val="left" w:pos="1134"/>
        </w:tabs>
        <w:spacing w:after="160" w:line="240" w:lineRule="auto"/>
        <w:ind w:firstLine="567"/>
        <w:rPr>
          <w:rFonts w:asciiTheme="majorHAnsi" w:hAnsiTheme="majorHAnsi"/>
          <w:i w:val="0"/>
          <w:sz w:val="24"/>
          <w:szCs w:val="24"/>
        </w:rPr>
      </w:pPr>
      <w:r w:rsidRPr="00DB424F">
        <w:rPr>
          <w:rFonts w:asciiTheme="majorHAnsi" w:hAnsiTheme="majorHAnsi"/>
          <w:i w:val="0"/>
          <w:sz w:val="24"/>
          <w:szCs w:val="24"/>
        </w:rPr>
        <w:t>6.2</w:t>
      </w:r>
      <w:r w:rsidR="00A34DFE" w:rsidRPr="00DB424F">
        <w:rPr>
          <w:rFonts w:asciiTheme="majorHAnsi" w:hAnsiTheme="majorHAnsi"/>
          <w:i w:val="0"/>
          <w:sz w:val="24"/>
          <w:szCs w:val="24"/>
        </w:rPr>
        <w:t>.</w:t>
      </w:r>
      <w:r w:rsidR="008E6E51" w:rsidRPr="00DB424F">
        <w:rPr>
          <w:rFonts w:asciiTheme="majorHAnsi" w:hAnsiTheme="majorHAnsi"/>
          <w:i w:val="0"/>
          <w:sz w:val="24"/>
          <w:szCs w:val="24"/>
        </w:rPr>
        <w:tab/>
      </w:r>
      <w:r w:rsidRPr="00DB424F">
        <w:rPr>
          <w:rFonts w:asciiTheme="majorHAnsi" w:hAnsiTheme="maj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69B2647" w14:textId="77777777" w:rsidR="00FA0E41" w:rsidRPr="00DB424F" w:rsidRDefault="00FA0E41" w:rsidP="00B46D58">
      <w:pPr>
        <w:widowControl w:val="0"/>
        <w:spacing w:after="160"/>
        <w:ind w:firstLine="567"/>
        <w:jc w:val="center"/>
        <w:rPr>
          <w:rFonts w:asciiTheme="majorHAnsi" w:hAnsiTheme="majorHAnsi"/>
          <w:b/>
        </w:rPr>
      </w:pPr>
    </w:p>
    <w:p w14:paraId="2918493C" w14:textId="77777777" w:rsidR="00096865" w:rsidRPr="00DB424F" w:rsidRDefault="000D701E" w:rsidP="00B46D58">
      <w:pPr>
        <w:widowControl w:val="0"/>
        <w:spacing w:after="160"/>
        <w:jc w:val="center"/>
        <w:rPr>
          <w:rFonts w:asciiTheme="majorHAnsi" w:hAnsiTheme="majorHAnsi"/>
          <w:b/>
          <w:strike/>
        </w:rPr>
      </w:pPr>
      <w:r w:rsidRPr="00DB424F">
        <w:rPr>
          <w:rFonts w:asciiTheme="majorHAnsi" w:hAnsiTheme="majorHAnsi"/>
          <w:b/>
          <w:strike/>
        </w:rPr>
        <w:t xml:space="preserve">7. ОБЕСПЕЧЕНИЕ ЗАЯВКИ </w:t>
      </w:r>
    </w:p>
    <w:p w14:paraId="23BE5BAA" w14:textId="77777777" w:rsidR="007A3EE6" w:rsidRPr="00DB424F" w:rsidRDefault="00283198" w:rsidP="00B46D58">
      <w:pPr>
        <w:widowControl w:val="0"/>
        <w:tabs>
          <w:tab w:val="left" w:pos="1134"/>
        </w:tabs>
        <w:spacing w:after="160"/>
        <w:ind w:firstLine="567"/>
        <w:jc w:val="both"/>
        <w:rPr>
          <w:rFonts w:asciiTheme="majorHAnsi" w:hAnsiTheme="majorHAnsi"/>
          <w:strike/>
        </w:rPr>
      </w:pPr>
      <w:r w:rsidRPr="00DB424F">
        <w:rPr>
          <w:rFonts w:asciiTheme="majorHAnsi" w:hAnsiTheme="majorHAnsi"/>
          <w:strike/>
        </w:rPr>
        <w:lastRenderedPageBreak/>
        <w:t>7.1.</w:t>
      </w:r>
      <w:r w:rsidR="00A34DFE" w:rsidRPr="00DB424F">
        <w:rPr>
          <w:rFonts w:asciiTheme="majorHAnsi" w:hAnsiTheme="majorHAnsi"/>
          <w:strike/>
        </w:rPr>
        <w:tab/>
      </w:r>
      <w:r w:rsidRPr="00DB424F">
        <w:rPr>
          <w:rFonts w:asciiTheme="majorHAnsi" w:hAnsiTheme="majorHAnsi"/>
          <w:strike/>
        </w:rPr>
        <w:t>Участник заявкой в порядке, установленном настоящим Приглашением, представляет обеспечение заявки</w:t>
      </w:r>
      <w:r w:rsidR="00681F45" w:rsidRPr="00DB424F">
        <w:rPr>
          <w:rFonts w:asciiTheme="majorHAnsi" w:hAnsiTheme="majorHAnsi"/>
          <w:strike/>
        </w:rPr>
        <w:t>.</w:t>
      </w:r>
    </w:p>
    <w:p w14:paraId="58CF4C91" w14:textId="77777777" w:rsidR="00903898" w:rsidRPr="00DB424F" w:rsidRDefault="00771C0F" w:rsidP="00B46D58">
      <w:pPr>
        <w:widowControl w:val="0"/>
        <w:spacing w:after="160"/>
        <w:ind w:firstLine="567"/>
        <w:jc w:val="both"/>
        <w:rPr>
          <w:rFonts w:asciiTheme="majorHAnsi" w:hAnsiTheme="majorHAnsi"/>
          <w:strike/>
        </w:rPr>
      </w:pPr>
      <w:r w:rsidRPr="00DB424F">
        <w:rPr>
          <w:rFonts w:asciiTheme="majorHAnsi" w:hAnsiTheme="majorHAnsi"/>
          <w:strike/>
        </w:rPr>
        <w:t>Обеспечение заявки представляется в виде банковской гарантии</w:t>
      </w:r>
      <w:r w:rsidR="008463FB" w:rsidRPr="00DB424F">
        <w:rPr>
          <w:rFonts w:asciiTheme="majorHAnsi" w:hAnsiTheme="majorHAnsi"/>
          <w:strike/>
        </w:rPr>
        <w:t xml:space="preserve"> (Приложение 3)</w:t>
      </w:r>
      <w:r w:rsidRPr="00DB424F">
        <w:rPr>
          <w:rFonts w:asciiTheme="majorHAnsi" w:hAnsiTheme="majorHAnsi"/>
          <w:strike/>
        </w:rPr>
        <w:t xml:space="preserve"> или наличных денег в размере, равном пяти процентам </w:t>
      </w:r>
      <w:r w:rsidR="00682AE5" w:rsidRPr="00DB424F">
        <w:rPr>
          <w:rFonts w:asciiTheme="majorHAnsi" w:hAnsiTheme="majorHAnsi"/>
          <w:strike/>
        </w:rPr>
        <w:t>цены закупки. Если ценовое предложение участника превышает цену закупки, то размер обеспечения заявки равен пяти процентам ценового предложения.</w:t>
      </w:r>
      <w:r w:rsidRPr="00DB424F">
        <w:rPr>
          <w:rFonts w:asciiTheme="majorHAnsi" w:hAnsiTheme="majorHAnsi"/>
          <w:strike/>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23B93F47" w14:textId="77777777" w:rsidR="007A2CBF" w:rsidRPr="00DB424F" w:rsidRDefault="001578D4" w:rsidP="007A2CBF">
      <w:pPr>
        <w:widowControl w:val="0"/>
        <w:spacing w:after="160"/>
        <w:ind w:firstLine="567"/>
        <w:jc w:val="both"/>
        <w:rPr>
          <w:rFonts w:asciiTheme="majorHAnsi" w:hAnsiTheme="majorHAnsi"/>
          <w:strike/>
        </w:rPr>
      </w:pPr>
      <w:r w:rsidRPr="00DB424F">
        <w:rPr>
          <w:rFonts w:asciiTheme="majorHAnsi" w:hAnsiTheme="majorHAnsi"/>
          <w:strike/>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sidR="00FC1A85" w:rsidRPr="00DB424F">
        <w:rPr>
          <w:rFonts w:asciiTheme="majorHAnsi" w:hAnsiTheme="majorHAnsi"/>
          <w:strike/>
        </w:rPr>
        <w:t>,</w:t>
      </w:r>
      <w:r w:rsidRPr="00DB424F">
        <w:rPr>
          <w:rFonts w:asciiTheme="majorHAnsi" w:hAnsiTheme="majorHAnsi"/>
          <w:strike/>
        </w:rPr>
        <w:t xml:space="preserve"> за исключением случаев, предусмотренных пунктом 7.3 части 1 настоящего приглашения. </w:t>
      </w:r>
      <w:r w:rsidR="007A2CBF" w:rsidRPr="00DB424F">
        <w:rPr>
          <w:rFonts w:asciiTheme="majorHAnsi" w:hAnsiTheme="majorHAnsi"/>
          <w:strike/>
        </w:rPr>
        <w:t>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864673" w:rsidRPr="00DB424F">
        <w:rPr>
          <w:rFonts w:asciiTheme="majorHAnsi" w:hAnsiTheme="majorHAnsi"/>
          <w:strike/>
        </w:rPr>
        <w:t>.</w:t>
      </w:r>
    </w:p>
    <w:p w14:paraId="14BD5027" w14:textId="77777777" w:rsidR="00B522C1" w:rsidRPr="00DB424F" w:rsidRDefault="00B522C1" w:rsidP="00B522C1">
      <w:pPr>
        <w:widowControl w:val="0"/>
        <w:spacing w:after="160"/>
        <w:ind w:firstLine="567"/>
        <w:jc w:val="both"/>
        <w:rPr>
          <w:rFonts w:asciiTheme="majorHAnsi" w:hAnsiTheme="majorHAnsi"/>
          <w:strike/>
        </w:rPr>
      </w:pPr>
      <w:r w:rsidRPr="00DB424F">
        <w:rPr>
          <w:rFonts w:asciiTheme="majorHAnsi" w:hAnsiTheme="majorHAnsi"/>
          <w:strike/>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proofErr w:type="spellStart"/>
      <w:r w:rsidRPr="00DB424F">
        <w:rPr>
          <w:rFonts w:asciiTheme="majorHAnsi" w:hAnsiTheme="majorHAnsi"/>
          <w:strike/>
        </w:rPr>
        <w:t>предусмотрении</w:t>
      </w:r>
      <w:proofErr w:type="spellEnd"/>
      <w:r w:rsidRPr="00DB424F">
        <w:rPr>
          <w:rFonts w:asciiTheme="majorHAnsi" w:hAnsiTheme="majorHAnsi"/>
          <w:strike/>
        </w:rPr>
        <w:t xml:space="preserve"> финансовых средств.</w:t>
      </w:r>
      <w:r w:rsidRPr="00DB424F">
        <w:rPr>
          <w:rFonts w:asciiTheme="majorHAnsi" w:hAnsiTheme="majorHAnsi"/>
          <w:strike/>
          <w:lang w:val="hy-AM"/>
        </w:rPr>
        <w:t xml:space="preserve"> </w:t>
      </w:r>
      <w:r w:rsidRPr="00DB424F">
        <w:rPr>
          <w:rFonts w:asciiTheme="majorHAnsi" w:hAnsiTheme="majorHAnsi"/>
          <w:strike/>
        </w:rPr>
        <w:t xml:space="preserve">Если в течение шести месяцев со дня заключения договора финансовые средства для исполнения договора не </w:t>
      </w:r>
      <w:proofErr w:type="spellStart"/>
      <w:r w:rsidRPr="00DB424F">
        <w:rPr>
          <w:rFonts w:asciiTheme="majorHAnsi" w:hAnsiTheme="majorHAnsi"/>
          <w:strike/>
        </w:rPr>
        <w:t>предусмотриваются</w:t>
      </w:r>
      <w:proofErr w:type="spellEnd"/>
      <w:r w:rsidRPr="00DB424F">
        <w:rPr>
          <w:rFonts w:asciiTheme="majorHAnsi" w:hAnsiTheme="majorHAnsi"/>
          <w:strike/>
        </w:rPr>
        <w:t xml:space="preserve"> и договор расторгается, то обеспечение заявки возвращается в течение пяти рабочих дней со дня расторжения договора.</w:t>
      </w:r>
      <w:r w:rsidR="003D7F6E" w:rsidRPr="00DB424F">
        <w:rPr>
          <w:rFonts w:asciiTheme="majorHAnsi" w:hAnsiTheme="majorHAnsi"/>
          <w:strike/>
          <w:vertAlign w:val="superscript"/>
        </w:rPr>
        <w:t>9.1</w:t>
      </w:r>
    </w:p>
    <w:p w14:paraId="3DB894FA" w14:textId="77777777" w:rsidR="00C0350C" w:rsidRPr="00DB424F" w:rsidRDefault="00C0350C" w:rsidP="000D4D0B">
      <w:pPr>
        <w:widowControl w:val="0"/>
        <w:tabs>
          <w:tab w:val="left" w:pos="1134"/>
        </w:tabs>
        <w:ind w:firstLine="567"/>
        <w:jc w:val="both"/>
        <w:rPr>
          <w:rFonts w:asciiTheme="majorHAnsi" w:hAnsiTheme="majorHAnsi"/>
          <w:strike/>
        </w:rPr>
      </w:pPr>
      <w:r w:rsidRPr="00DB424F">
        <w:rPr>
          <w:rFonts w:asciiTheme="majorHAnsi" w:hAnsiTheme="majorHAnsi"/>
          <w:strike/>
        </w:rPr>
        <w:t>Руководитель заказчика письменно информирует о возврате обеспечения заявки в сроки, предусмотренные настоящим пунктом</w:t>
      </w:r>
      <w:r w:rsidR="00EA262B" w:rsidRPr="00DB424F">
        <w:rPr>
          <w:rFonts w:asciiTheme="majorHAnsi" w:hAnsiTheme="majorHAnsi"/>
          <w:strike/>
        </w:rPr>
        <w:t>:</w:t>
      </w:r>
    </w:p>
    <w:p w14:paraId="6D38061F" w14:textId="77777777" w:rsidR="00C0350C" w:rsidRPr="00DB424F" w:rsidRDefault="00C0350C" w:rsidP="000D4D0B">
      <w:pPr>
        <w:widowControl w:val="0"/>
        <w:tabs>
          <w:tab w:val="left" w:pos="1134"/>
        </w:tabs>
        <w:ind w:firstLine="567"/>
        <w:jc w:val="both"/>
        <w:rPr>
          <w:rFonts w:asciiTheme="majorHAnsi" w:hAnsiTheme="majorHAnsi"/>
          <w:strike/>
        </w:rPr>
      </w:pPr>
      <w:r w:rsidRPr="00DB424F">
        <w:rPr>
          <w:rFonts w:asciiTheme="majorHAnsi" w:hAnsiTheme="majorHAnsi"/>
          <w:strike/>
        </w:rPr>
        <w:t>- в случае обеспечения, представленного в виде наличных денег-Министерств</w:t>
      </w:r>
      <w:r w:rsidRPr="00DB424F">
        <w:rPr>
          <w:rFonts w:asciiTheme="majorHAnsi" w:hAnsiTheme="majorHAnsi"/>
          <w:strike/>
          <w:lang w:val="en-US"/>
        </w:rPr>
        <w:t>o</w:t>
      </w:r>
      <w:r w:rsidRPr="00DB424F">
        <w:rPr>
          <w:rFonts w:asciiTheme="majorHAnsi" w:hAnsiTheme="majorHAnsi"/>
          <w:strike/>
        </w:rPr>
        <w:t xml:space="preserve"> финансов РА приложив копию представленного заявкой документа обосновывающую выплату, </w:t>
      </w:r>
    </w:p>
    <w:p w14:paraId="194FC229" w14:textId="77777777" w:rsidR="00C0350C" w:rsidRPr="00DB424F" w:rsidRDefault="00C0350C" w:rsidP="000D4D0B">
      <w:pPr>
        <w:widowControl w:val="0"/>
        <w:tabs>
          <w:tab w:val="left" w:pos="1134"/>
        </w:tabs>
        <w:ind w:firstLine="567"/>
        <w:jc w:val="both"/>
        <w:rPr>
          <w:rFonts w:asciiTheme="majorHAnsi" w:hAnsiTheme="majorHAnsi"/>
          <w:strike/>
        </w:rPr>
      </w:pPr>
      <w:r w:rsidRPr="00DB424F">
        <w:rPr>
          <w:rFonts w:asciiTheme="majorHAnsi" w:hAnsiTheme="majorHAnsi"/>
          <w:strike/>
        </w:rPr>
        <w:t>- в случае обеспечения, представленного в виде банковской гарантии - выдавший гарантию банк.</w:t>
      </w:r>
    </w:p>
    <w:p w14:paraId="23D84BC7" w14:textId="77777777" w:rsidR="00C0350C" w:rsidRPr="00DB424F" w:rsidDel="00C0350C" w:rsidRDefault="00C0350C" w:rsidP="00B46D58">
      <w:pPr>
        <w:widowControl w:val="0"/>
        <w:tabs>
          <w:tab w:val="left" w:pos="1134"/>
        </w:tabs>
        <w:spacing w:after="160"/>
        <w:ind w:firstLine="567"/>
        <w:jc w:val="both"/>
        <w:rPr>
          <w:del w:id="3" w:author="Inesa Kocharyan" w:date="2023-07-07T16:35:00Z"/>
          <w:rFonts w:asciiTheme="majorHAnsi" w:hAnsiTheme="majorHAnsi"/>
          <w:strike/>
        </w:rPr>
      </w:pPr>
    </w:p>
    <w:p w14:paraId="3BDFE391" w14:textId="77777777" w:rsidR="000A7528" w:rsidRPr="00DB424F" w:rsidRDefault="00283198" w:rsidP="00B46D58">
      <w:pPr>
        <w:widowControl w:val="0"/>
        <w:tabs>
          <w:tab w:val="left" w:pos="1134"/>
        </w:tabs>
        <w:spacing w:after="160"/>
        <w:ind w:firstLine="567"/>
        <w:jc w:val="both"/>
        <w:rPr>
          <w:rFonts w:asciiTheme="majorHAnsi" w:hAnsiTheme="majorHAnsi"/>
          <w:strike/>
        </w:rPr>
      </w:pPr>
      <w:r w:rsidRPr="00DB424F">
        <w:rPr>
          <w:rFonts w:asciiTheme="majorHAnsi" w:hAnsiTheme="majorHAnsi"/>
          <w:strike/>
        </w:rPr>
        <w:t>7.2.</w:t>
      </w:r>
      <w:r w:rsidR="003A6791" w:rsidRPr="00DB424F">
        <w:rPr>
          <w:rFonts w:asciiTheme="majorHAnsi" w:hAnsiTheme="majorHAnsi"/>
          <w:strike/>
        </w:rPr>
        <w:tab/>
      </w:r>
      <w:r w:rsidRPr="00DB424F">
        <w:rPr>
          <w:rFonts w:asciiTheme="majorHAnsi" w:hAnsiTheme="majorHAnsi"/>
          <w:strike/>
        </w:rPr>
        <w:t>При организации проце</w:t>
      </w:r>
      <w:r w:rsidR="00681F45" w:rsidRPr="00DB424F">
        <w:rPr>
          <w:rFonts w:asciiTheme="majorHAnsi" w:hAnsiTheme="majorHAnsi"/>
          <w:strike/>
        </w:rPr>
        <w:t>дуры закупки по лотам</w:t>
      </w:r>
      <w:r w:rsidR="007F263C" w:rsidRPr="00DB424F">
        <w:rPr>
          <w:rFonts w:asciiTheme="majorHAnsi" w:hAnsiTheme="majorHAnsi"/>
          <w:strike/>
        </w:rPr>
        <w:t xml:space="preserve"> если</w:t>
      </w:r>
      <w:r w:rsidR="00681F45" w:rsidRPr="00DB424F">
        <w:rPr>
          <w:rFonts w:asciiTheme="majorHAnsi" w:hAnsiTheme="majorHAnsi"/>
          <w:strike/>
        </w:rPr>
        <w:t>:</w:t>
      </w:r>
    </w:p>
    <w:p w14:paraId="1729F617" w14:textId="77777777" w:rsidR="00B72055" w:rsidRPr="00DB424F" w:rsidRDefault="000A7528" w:rsidP="00B46D58">
      <w:pPr>
        <w:widowControl w:val="0"/>
        <w:tabs>
          <w:tab w:val="left" w:pos="1134"/>
        </w:tabs>
        <w:spacing w:after="160"/>
        <w:ind w:firstLine="567"/>
        <w:jc w:val="both"/>
        <w:rPr>
          <w:rFonts w:asciiTheme="majorHAnsi" w:hAnsiTheme="majorHAnsi"/>
          <w:strike/>
        </w:rPr>
      </w:pPr>
      <w:r w:rsidRPr="00DB424F">
        <w:rPr>
          <w:rFonts w:asciiTheme="majorHAnsi" w:hAnsiTheme="majorHAnsi"/>
          <w:strike/>
        </w:rPr>
        <w:t>а.</w:t>
      </w:r>
      <w:r w:rsidR="003A6791" w:rsidRPr="00DB424F">
        <w:rPr>
          <w:rFonts w:asciiTheme="majorHAnsi" w:hAnsiTheme="majorHAnsi"/>
          <w:strike/>
        </w:rPr>
        <w:tab/>
      </w:r>
      <w:r w:rsidRPr="00DB424F">
        <w:rPr>
          <w:rFonts w:asciiTheme="majorHAnsi" w:hAnsiTheme="majorHAnsi"/>
          <w:strike/>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B72055" w:rsidRPr="00DB424F">
        <w:rPr>
          <w:rFonts w:asciiTheme="majorHAnsi" w:hAnsiTheme="majorHAnsi"/>
          <w:strike/>
        </w:rPr>
        <w:t>В случае представления одного обеспечения заявки, его сумма исчисляется в отношении общей суммы цен закупок  по представленным лотам,</w:t>
      </w:r>
      <w:r w:rsidR="00B72055" w:rsidRPr="00DB424F">
        <w:rPr>
          <w:rFonts w:asciiTheme="majorHAnsi" w:hAnsiTheme="majorHAnsi"/>
          <w:strike/>
          <w:color w:val="000000" w:themeColor="text1"/>
        </w:rPr>
        <w:t xml:space="preserve"> </w:t>
      </w:r>
      <w:r w:rsidR="00B72055" w:rsidRPr="00DB424F">
        <w:rPr>
          <w:rFonts w:asciiTheme="majorHAnsi" w:hAnsiTheme="majorHAnsi"/>
          <w:strike/>
        </w:rPr>
        <w:t xml:space="preserve">а в том случае </w:t>
      </w:r>
      <w:r w:rsidR="00B72055" w:rsidRPr="00DB424F">
        <w:rPr>
          <w:rFonts w:asciiTheme="majorHAnsi" w:hAnsiTheme="majorHAnsi"/>
          <w:strike/>
          <w:lang w:val="en-US"/>
        </w:rPr>
        <w:t>e</w:t>
      </w:r>
      <w:proofErr w:type="spellStart"/>
      <w:r w:rsidR="00B72055" w:rsidRPr="00DB424F">
        <w:rPr>
          <w:rFonts w:asciiTheme="majorHAnsi" w:hAnsiTheme="majorHAnsi"/>
          <w:strike/>
        </w:rPr>
        <w:t>сли</w:t>
      </w:r>
      <w:proofErr w:type="spellEnd"/>
      <w:r w:rsidR="00B72055" w:rsidRPr="00DB424F">
        <w:rPr>
          <w:rFonts w:asciiTheme="majorHAnsi" w:hAnsiTheme="majorHAnsi"/>
          <w:strike/>
        </w:rPr>
        <w:t xml:space="preserve"> ценовые предложения превышают цены закупки - в отношении общей суммы ценовых предложений</w:t>
      </w:r>
      <w:r w:rsidR="00FF4B9E" w:rsidRPr="00DB424F">
        <w:rPr>
          <w:rFonts w:asciiTheme="majorHAnsi" w:hAnsiTheme="majorHAnsi"/>
          <w:strike/>
        </w:rPr>
        <w:t>,</w:t>
      </w:r>
      <w:r w:rsidR="00B72055" w:rsidRPr="00DB424F">
        <w:rPr>
          <w:rFonts w:asciiTheme="majorHAnsi" w:hAnsiTheme="majorHAnsi"/>
          <w:strike/>
          <w:color w:val="000000" w:themeColor="text1"/>
        </w:rPr>
        <w:t xml:space="preserve"> с учетом </w:t>
      </w:r>
      <w:r w:rsidR="00B72055" w:rsidRPr="00DB424F">
        <w:rPr>
          <w:rFonts w:asciiTheme="majorHAnsi" w:hAnsiTheme="majorHAnsi"/>
          <w:strike/>
        </w:rPr>
        <w:t>требований абзаца «д» подпункта 1 пункта 32 Порядка;</w:t>
      </w:r>
    </w:p>
    <w:p w14:paraId="3FD27D9D" w14:textId="77777777" w:rsidR="00C35487" w:rsidRPr="00DB424F" w:rsidRDefault="000A7528" w:rsidP="00B46D58">
      <w:pPr>
        <w:widowControl w:val="0"/>
        <w:tabs>
          <w:tab w:val="left" w:pos="1134"/>
        </w:tabs>
        <w:spacing w:after="160"/>
        <w:ind w:firstLine="567"/>
        <w:jc w:val="both"/>
        <w:rPr>
          <w:rFonts w:asciiTheme="majorHAnsi" w:hAnsiTheme="majorHAnsi"/>
          <w:strike/>
        </w:rPr>
      </w:pPr>
      <w:r w:rsidRPr="00DB424F">
        <w:rPr>
          <w:rFonts w:asciiTheme="majorHAnsi" w:hAnsiTheme="majorHAnsi"/>
          <w:strike/>
        </w:rPr>
        <w:t>б.</w:t>
      </w:r>
      <w:r w:rsidR="00E70FC4" w:rsidRPr="00DB424F">
        <w:rPr>
          <w:rFonts w:asciiTheme="majorHAnsi" w:hAnsiTheme="majorHAnsi"/>
          <w:strike/>
        </w:rPr>
        <w:tab/>
      </w:r>
      <w:r w:rsidRPr="00DB424F">
        <w:rPr>
          <w:rFonts w:asciiTheme="majorHAnsi" w:hAnsiTheme="majorHAnsi"/>
          <w:strike/>
        </w:rPr>
        <w:t>участник лишается права на заключение договора</w:t>
      </w:r>
      <w:r w:rsidR="00A41723" w:rsidRPr="00DB424F">
        <w:rPr>
          <w:rFonts w:asciiTheme="majorHAnsi" w:hAnsiTheme="majorHAnsi"/>
          <w:strike/>
        </w:rPr>
        <w:t xml:space="preserve"> по </w:t>
      </w:r>
      <w:proofErr w:type="gramStart"/>
      <w:r w:rsidR="00A41723" w:rsidRPr="00DB424F">
        <w:rPr>
          <w:rFonts w:asciiTheme="majorHAnsi" w:hAnsiTheme="majorHAnsi"/>
          <w:strike/>
        </w:rPr>
        <w:t>какому либо</w:t>
      </w:r>
      <w:proofErr w:type="gramEnd"/>
      <w:r w:rsidR="00A41723" w:rsidRPr="00DB424F">
        <w:rPr>
          <w:rFonts w:asciiTheme="majorHAnsi" w:hAnsiTheme="majorHAnsi"/>
          <w:strike/>
        </w:rPr>
        <w:t xml:space="preserve"> лоту</w:t>
      </w:r>
      <w:r w:rsidRPr="00DB424F">
        <w:rPr>
          <w:rFonts w:asciiTheme="majorHAnsi" w:hAnsiTheme="majorHAnsi"/>
          <w:strike/>
        </w:rPr>
        <w:t>, то обеспечение заявки выплачивается в размере суммы обеспечения, исчисленной в отношении только данного лота.</w:t>
      </w:r>
      <w:r w:rsidR="002A2F79" w:rsidRPr="00DB424F">
        <w:rPr>
          <w:rStyle w:val="af6"/>
          <w:rFonts w:asciiTheme="majorHAnsi" w:hAnsiTheme="majorHAnsi"/>
          <w:strike/>
        </w:rPr>
        <w:footnoteReference w:customMarkFollows="1" w:id="7"/>
        <w:t>9</w:t>
      </w:r>
    </w:p>
    <w:p w14:paraId="0929BECA" w14:textId="77777777" w:rsidR="00F20DA5" w:rsidRPr="00DB424F" w:rsidRDefault="00283198" w:rsidP="00B46D58">
      <w:pPr>
        <w:widowControl w:val="0"/>
        <w:tabs>
          <w:tab w:val="left" w:pos="1134"/>
        </w:tabs>
        <w:spacing w:after="160"/>
        <w:ind w:firstLine="567"/>
        <w:jc w:val="both"/>
        <w:rPr>
          <w:rFonts w:asciiTheme="majorHAnsi" w:hAnsiTheme="majorHAnsi"/>
          <w:strike/>
        </w:rPr>
      </w:pPr>
      <w:r w:rsidRPr="00DB424F">
        <w:rPr>
          <w:rFonts w:asciiTheme="majorHAnsi" w:hAnsiTheme="majorHAnsi"/>
          <w:strike/>
        </w:rPr>
        <w:t>7.3.</w:t>
      </w:r>
      <w:r w:rsidR="00E70FC4" w:rsidRPr="00DB424F">
        <w:rPr>
          <w:rFonts w:asciiTheme="majorHAnsi" w:hAnsiTheme="majorHAnsi"/>
          <w:strike/>
        </w:rPr>
        <w:tab/>
      </w:r>
      <w:r w:rsidRPr="00DB424F">
        <w:rPr>
          <w:rFonts w:asciiTheme="majorHAnsi" w:hAnsiTheme="majorHAnsi"/>
          <w:strike/>
        </w:rPr>
        <w:t>Участник выплачивает обеспечение заявки, если он:</w:t>
      </w:r>
    </w:p>
    <w:p w14:paraId="2188FB30" w14:textId="77777777" w:rsidR="00096865" w:rsidRPr="00DB424F" w:rsidRDefault="00096865" w:rsidP="00B46D58">
      <w:pPr>
        <w:widowControl w:val="0"/>
        <w:tabs>
          <w:tab w:val="left" w:pos="1134"/>
        </w:tabs>
        <w:spacing w:after="160"/>
        <w:ind w:firstLine="567"/>
        <w:jc w:val="both"/>
        <w:rPr>
          <w:rFonts w:asciiTheme="majorHAnsi" w:hAnsiTheme="majorHAnsi"/>
          <w:strike/>
        </w:rPr>
      </w:pPr>
      <w:r w:rsidRPr="00DB424F">
        <w:rPr>
          <w:rFonts w:asciiTheme="majorHAnsi" w:hAnsiTheme="majorHAnsi"/>
          <w:strike/>
        </w:rPr>
        <w:lastRenderedPageBreak/>
        <w:t>1)</w:t>
      </w:r>
      <w:r w:rsidR="00E70FC4" w:rsidRPr="00DB424F">
        <w:rPr>
          <w:rFonts w:asciiTheme="majorHAnsi" w:hAnsiTheme="majorHAnsi"/>
          <w:strike/>
        </w:rPr>
        <w:tab/>
      </w:r>
      <w:r w:rsidRPr="00DB424F">
        <w:rPr>
          <w:rFonts w:asciiTheme="majorHAnsi" w:hAnsiTheme="majorHAnsi"/>
          <w:strike/>
        </w:rPr>
        <w:t>объявлен отобранным участником, но отказывается от заключения договора либо лишается права на его заключение;</w:t>
      </w:r>
    </w:p>
    <w:p w14:paraId="1F1935EF" w14:textId="77777777" w:rsidR="00096865" w:rsidRPr="00DB424F" w:rsidRDefault="00096865" w:rsidP="00B46D58">
      <w:pPr>
        <w:widowControl w:val="0"/>
        <w:tabs>
          <w:tab w:val="left" w:pos="1134"/>
        </w:tabs>
        <w:spacing w:after="160"/>
        <w:ind w:firstLine="567"/>
        <w:jc w:val="both"/>
        <w:rPr>
          <w:rFonts w:asciiTheme="majorHAnsi" w:hAnsiTheme="majorHAnsi"/>
          <w:strike/>
        </w:rPr>
      </w:pPr>
      <w:r w:rsidRPr="00DB424F">
        <w:rPr>
          <w:rFonts w:asciiTheme="majorHAnsi" w:hAnsiTheme="majorHAnsi"/>
          <w:strike/>
        </w:rPr>
        <w:t>2)</w:t>
      </w:r>
      <w:r w:rsidR="00E70FC4" w:rsidRPr="00DB424F">
        <w:rPr>
          <w:rFonts w:asciiTheme="majorHAnsi" w:hAnsiTheme="majorHAnsi"/>
          <w:strike/>
        </w:rPr>
        <w:tab/>
      </w:r>
      <w:r w:rsidRPr="00DB424F">
        <w:rPr>
          <w:rFonts w:asciiTheme="majorHAnsi" w:hAnsiTheme="majorHAnsi"/>
          <w:strike/>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2536CEF8" w14:textId="77777777" w:rsidR="006F5184" w:rsidRPr="00DB424F" w:rsidRDefault="00FA0EEA" w:rsidP="00FA0EEA">
      <w:pPr>
        <w:widowControl w:val="0"/>
        <w:tabs>
          <w:tab w:val="left" w:pos="1134"/>
        </w:tabs>
        <w:spacing w:after="160"/>
        <w:ind w:firstLine="567"/>
        <w:jc w:val="both"/>
        <w:rPr>
          <w:rFonts w:asciiTheme="majorHAnsi" w:hAnsiTheme="majorHAnsi"/>
          <w:strike/>
        </w:rPr>
      </w:pPr>
      <w:r w:rsidRPr="00DB424F">
        <w:rPr>
          <w:rFonts w:asciiTheme="majorHAnsi" w:hAnsiTheme="majorHAnsi"/>
          <w:strike/>
        </w:rPr>
        <w:t>7.</w:t>
      </w:r>
      <w:r w:rsidR="00B04EBE" w:rsidRPr="00DB424F">
        <w:rPr>
          <w:rFonts w:asciiTheme="majorHAnsi" w:hAnsiTheme="majorHAnsi"/>
          <w:strike/>
        </w:rPr>
        <w:t>4</w:t>
      </w:r>
      <w:r w:rsidRPr="00DB424F">
        <w:rPr>
          <w:rFonts w:asciiTheme="majorHAnsi" w:hAnsiTheme="majorHAnsi"/>
          <w:strike/>
        </w:rPr>
        <w:t xml:space="preserve"> </w:t>
      </w:r>
      <w:r w:rsidR="006F5184" w:rsidRPr="00DB424F">
        <w:rPr>
          <w:rFonts w:asciiTheme="majorHAnsi" w:hAnsiTheme="majorHAnsi"/>
          <w:strike/>
        </w:rPr>
        <w:t xml:space="preserve">Обеспечение заявки должно быть </w:t>
      </w:r>
      <w:r w:rsidR="009B5257" w:rsidRPr="00DB424F">
        <w:rPr>
          <w:rFonts w:asciiTheme="majorHAnsi" w:hAnsiTheme="majorHAnsi"/>
          <w:strike/>
        </w:rPr>
        <w:t xml:space="preserve">действительным </w:t>
      </w:r>
      <w:r w:rsidR="006F5184" w:rsidRPr="00DB424F">
        <w:rPr>
          <w:rFonts w:asciiTheme="majorHAnsi" w:hAnsiTheme="majorHAnsi"/>
          <w:strike/>
        </w:rPr>
        <w:t>в течение 90 (девяноста) рабочих дней со дня</w:t>
      </w:r>
      <w:r w:rsidR="009B5257" w:rsidRPr="00DB424F">
        <w:rPr>
          <w:rFonts w:asciiTheme="majorHAnsi" w:hAnsiTheme="majorHAnsi"/>
          <w:strike/>
        </w:rPr>
        <w:t xml:space="preserve"> истечения крайнего срока</w:t>
      </w:r>
      <w:r w:rsidR="006F5184" w:rsidRPr="00DB424F">
        <w:rPr>
          <w:rFonts w:asciiTheme="majorHAnsi" w:hAnsiTheme="majorHAnsi"/>
          <w:strike/>
        </w:rPr>
        <w:t xml:space="preserve"> подачи заяв</w:t>
      </w:r>
      <w:r w:rsidR="009B5257" w:rsidRPr="00DB424F">
        <w:rPr>
          <w:rFonts w:asciiTheme="majorHAnsi" w:hAnsiTheme="majorHAnsi"/>
          <w:strike/>
        </w:rPr>
        <w:t>о</w:t>
      </w:r>
      <w:r w:rsidR="006F5184" w:rsidRPr="00DB424F">
        <w:rPr>
          <w:rFonts w:asciiTheme="majorHAnsi" w:hAnsiTheme="majorHAnsi"/>
          <w:strike/>
        </w:rPr>
        <w:t>к.</w:t>
      </w:r>
      <w:r w:rsidR="00CD5802" w:rsidRPr="00DB424F">
        <w:rPr>
          <w:rFonts w:asciiTheme="majorHAnsi" w:hAnsiTheme="majorHAnsi"/>
          <w:strike/>
          <w:vertAlign w:val="superscript"/>
        </w:rPr>
        <w:t>9.2</w:t>
      </w:r>
      <w:r w:rsidR="006F5184" w:rsidRPr="00DB424F">
        <w:rPr>
          <w:rFonts w:asciiTheme="majorHAnsi" w:hAnsiTheme="majorHAnsi"/>
          <w:strike/>
        </w:rPr>
        <w:t xml:space="preserve"> </w:t>
      </w:r>
    </w:p>
    <w:p w14:paraId="42AEBBF6" w14:textId="77777777" w:rsidR="00FA0EEA" w:rsidRPr="00DB424F" w:rsidRDefault="00B04EBE" w:rsidP="00FA0EEA">
      <w:pPr>
        <w:widowControl w:val="0"/>
        <w:tabs>
          <w:tab w:val="left" w:pos="1134"/>
        </w:tabs>
        <w:spacing w:after="160"/>
        <w:ind w:firstLine="567"/>
        <w:jc w:val="both"/>
        <w:rPr>
          <w:rFonts w:asciiTheme="majorHAnsi" w:hAnsiTheme="majorHAnsi"/>
          <w:strike/>
        </w:rPr>
      </w:pPr>
      <w:r w:rsidRPr="00DB424F">
        <w:rPr>
          <w:rFonts w:asciiTheme="majorHAnsi" w:hAnsiTheme="majorHAnsi"/>
          <w:strike/>
        </w:rPr>
        <w:t xml:space="preserve">7.5 </w:t>
      </w:r>
      <w:r w:rsidR="00FA0EEA" w:rsidRPr="00DB424F">
        <w:rPr>
          <w:rFonts w:asciiTheme="majorHAnsi" w:hAnsiTheme="majorHAnsi"/>
          <w:strike/>
        </w:rPr>
        <w:t xml:space="preserve">Руководитель заказчика </w:t>
      </w:r>
      <w:r w:rsidR="0081784D" w:rsidRPr="00DB424F">
        <w:rPr>
          <w:rFonts w:asciiTheme="majorHAnsi" w:hAnsiTheme="majorHAnsi"/>
          <w:strike/>
        </w:rPr>
        <w:t xml:space="preserve">в письменной форме </w:t>
      </w:r>
      <w:r w:rsidR="00FA0EEA" w:rsidRPr="00DB424F">
        <w:rPr>
          <w:rFonts w:asciiTheme="majorHAnsi" w:hAnsiTheme="majorHAnsi"/>
          <w:strike/>
        </w:rPr>
        <w:t xml:space="preserve">представляет требование о выплате обеспечения заявки банку, а в случае обеспечения, представленного в виде наличных денег, </w:t>
      </w:r>
      <w:r w:rsidR="0081784D" w:rsidRPr="00DB424F">
        <w:rPr>
          <w:rFonts w:asciiTheme="majorHAnsi" w:hAnsiTheme="majorHAnsi"/>
          <w:strike/>
        </w:rPr>
        <w:t>Министерству финансов РА</w:t>
      </w:r>
      <w:r w:rsidR="00FA0EEA" w:rsidRPr="00DB424F">
        <w:rPr>
          <w:rFonts w:asciiTheme="majorHAnsi" w:hAnsiTheme="majorHAnsi"/>
          <w:strike/>
        </w:rPr>
        <w:t xml:space="preserve"> в течение </w:t>
      </w:r>
      <w:r w:rsidR="0081784D" w:rsidRPr="00DB424F">
        <w:rPr>
          <w:rFonts w:asciiTheme="majorHAnsi" w:hAnsiTheme="majorHAnsi"/>
          <w:strike/>
        </w:rPr>
        <w:t xml:space="preserve">пяти </w:t>
      </w:r>
      <w:r w:rsidR="00FA0EEA" w:rsidRPr="00DB424F">
        <w:rPr>
          <w:rFonts w:asciiTheme="majorHAnsi" w:hAnsiTheme="majorHAnsi"/>
          <w:strike/>
        </w:rPr>
        <w:t xml:space="preserve">рабочих дней, следующих за днем возникновения основания для </w:t>
      </w:r>
      <w:proofErr w:type="spellStart"/>
      <w:r w:rsidR="00FA0EEA" w:rsidRPr="00DB424F">
        <w:rPr>
          <w:rFonts w:asciiTheme="majorHAnsi" w:hAnsiTheme="majorHAnsi"/>
          <w:strike/>
        </w:rPr>
        <w:t>вылаты</w:t>
      </w:r>
      <w:proofErr w:type="spellEnd"/>
      <w:r w:rsidR="00FA0EEA" w:rsidRPr="00DB424F">
        <w:rPr>
          <w:rFonts w:asciiTheme="majorHAnsi" w:hAnsiTheme="majorHAnsi"/>
          <w:strike/>
        </w:rPr>
        <w:t xml:space="preserve"> обеспечения заявки. Если требование о выплате обеспечения отклоняется банком</w:t>
      </w:r>
      <w:r w:rsidR="003F7952" w:rsidRPr="00DB424F">
        <w:rPr>
          <w:rFonts w:asciiTheme="majorHAnsi" w:hAnsiTheme="majorHAnsi"/>
          <w:strike/>
        </w:rPr>
        <w:t xml:space="preserve"> или Министерством финансов РА</w:t>
      </w:r>
      <w:r w:rsidR="00FA0EEA" w:rsidRPr="00DB424F">
        <w:rPr>
          <w:rFonts w:asciiTheme="majorHAnsi" w:hAnsiTheme="majorHAnsi"/>
          <w:strike/>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3F7952" w:rsidRPr="00DB424F">
        <w:rPr>
          <w:rFonts w:asciiTheme="majorHAnsi" w:hAnsiTheme="majorHAnsi"/>
          <w:strike/>
        </w:rPr>
        <w:t>письменно</w:t>
      </w:r>
      <w:r w:rsidR="00FA0EEA" w:rsidRPr="00DB424F">
        <w:rPr>
          <w:rFonts w:asciiTheme="majorHAnsi" w:hAnsiTheme="majorHAnsi"/>
          <w:strike/>
        </w:rPr>
        <w:t xml:space="preserve"> в течение двух рабочих дней после получения отказа.</w:t>
      </w:r>
    </w:p>
    <w:p w14:paraId="446DAB3A" w14:textId="77777777" w:rsidR="00FA0EEA" w:rsidRPr="00DB424F" w:rsidRDefault="00FA0EEA" w:rsidP="00FA0EEA">
      <w:pPr>
        <w:widowControl w:val="0"/>
        <w:tabs>
          <w:tab w:val="left" w:pos="1134"/>
        </w:tabs>
        <w:spacing w:after="160"/>
        <w:ind w:firstLine="567"/>
        <w:jc w:val="both"/>
        <w:rPr>
          <w:rFonts w:asciiTheme="majorHAnsi" w:hAnsiTheme="majorHAnsi"/>
          <w:strike/>
        </w:rPr>
      </w:pPr>
      <w:r w:rsidRPr="00DB424F">
        <w:rPr>
          <w:rFonts w:asciiTheme="majorHAnsi" w:hAnsiTheme="majorHAnsi"/>
          <w:strike/>
        </w:rPr>
        <w:t>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3E4EA843" w14:textId="77777777" w:rsidR="00CC0E15" w:rsidRPr="00DB424F" w:rsidRDefault="00CC0E15" w:rsidP="00B46D58">
      <w:pPr>
        <w:widowControl w:val="0"/>
        <w:tabs>
          <w:tab w:val="left" w:pos="1134"/>
        </w:tabs>
        <w:spacing w:after="160"/>
        <w:ind w:firstLine="567"/>
        <w:jc w:val="both"/>
        <w:rPr>
          <w:rFonts w:asciiTheme="majorHAnsi" w:hAnsiTheme="majorHAnsi"/>
          <w:strike/>
        </w:rPr>
      </w:pPr>
    </w:p>
    <w:p w14:paraId="6A99E429" w14:textId="77777777" w:rsidR="002626F7" w:rsidRPr="00DB424F" w:rsidRDefault="002626F7" w:rsidP="00B46D58">
      <w:pPr>
        <w:rPr>
          <w:rFonts w:asciiTheme="majorHAnsi" w:hAnsiTheme="majorHAnsi"/>
          <w:strike/>
        </w:rPr>
      </w:pPr>
    </w:p>
    <w:p w14:paraId="2CD2E039" w14:textId="77777777" w:rsidR="00096865" w:rsidRPr="00DB424F" w:rsidRDefault="00E70FC4" w:rsidP="00B46D58">
      <w:pPr>
        <w:widowControl w:val="0"/>
        <w:spacing w:after="160"/>
        <w:jc w:val="center"/>
        <w:rPr>
          <w:rFonts w:asciiTheme="majorHAnsi" w:hAnsiTheme="majorHAnsi"/>
          <w:b/>
        </w:rPr>
      </w:pPr>
      <w:r w:rsidRPr="00DB424F">
        <w:rPr>
          <w:rFonts w:asciiTheme="majorHAnsi" w:hAnsiTheme="majorHAnsi"/>
          <w:b/>
        </w:rPr>
        <w:t xml:space="preserve">8.ВСКРЫТИЕ, ОЦЕНКА ЗАЯВОК И </w:t>
      </w:r>
      <w:r w:rsidR="008E3C53" w:rsidRPr="00DB424F">
        <w:rPr>
          <w:rFonts w:asciiTheme="majorHAnsi" w:hAnsiTheme="majorHAnsi"/>
          <w:b/>
        </w:rPr>
        <w:br/>
      </w:r>
      <w:r w:rsidR="00807178" w:rsidRPr="00DB424F">
        <w:rPr>
          <w:rFonts w:asciiTheme="majorHAnsi" w:hAnsiTheme="majorHAnsi"/>
          <w:b/>
        </w:rPr>
        <w:t xml:space="preserve">ПОДВЕДЕНИЕ ИТОГОВ </w:t>
      </w:r>
    </w:p>
    <w:p w14:paraId="30F0B0B1" w14:textId="1845BAF4" w:rsidR="00096865" w:rsidRPr="00DB424F" w:rsidRDefault="00FD2748" w:rsidP="00B46D58">
      <w:pPr>
        <w:pStyle w:val="23"/>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8.1</w:t>
      </w:r>
      <w:r w:rsidR="00D07367" w:rsidRPr="00DB424F">
        <w:rPr>
          <w:rFonts w:asciiTheme="majorHAnsi" w:hAnsiTheme="majorHAnsi"/>
          <w:sz w:val="24"/>
          <w:szCs w:val="24"/>
        </w:rPr>
        <w:t>.</w:t>
      </w:r>
      <w:r w:rsidR="00D07367" w:rsidRPr="00DB424F">
        <w:rPr>
          <w:rFonts w:asciiTheme="majorHAnsi" w:hAnsiTheme="majorHAnsi"/>
          <w:sz w:val="24"/>
          <w:szCs w:val="24"/>
        </w:rPr>
        <w:tab/>
      </w:r>
      <w:r w:rsidRPr="00DB424F">
        <w:rPr>
          <w:rFonts w:asciiTheme="majorHAnsi" w:hAnsiTheme="majorHAnsi"/>
          <w:sz w:val="24"/>
          <w:szCs w:val="24"/>
        </w:rPr>
        <w:t xml:space="preserve">Вскрытие заявок произойдет на </w:t>
      </w:r>
      <w:r w:rsidRPr="00DB424F">
        <w:rPr>
          <w:rFonts w:asciiTheme="majorHAnsi" w:hAnsiTheme="majorHAnsi"/>
          <w:b/>
          <w:bCs/>
          <w:sz w:val="24"/>
          <w:szCs w:val="24"/>
        </w:rPr>
        <w:t>"</w:t>
      </w:r>
      <w:r w:rsidR="00A55972" w:rsidRPr="00DB424F">
        <w:rPr>
          <w:rFonts w:asciiTheme="majorHAnsi" w:hAnsiTheme="majorHAnsi"/>
          <w:b/>
          <w:bCs/>
          <w:sz w:val="24"/>
          <w:szCs w:val="24"/>
        </w:rPr>
        <w:t>7"</w:t>
      </w:r>
      <w:r w:rsidR="00A55972" w:rsidRPr="00DB424F">
        <w:rPr>
          <w:rFonts w:asciiTheme="majorHAnsi" w:hAnsiTheme="majorHAnsi"/>
          <w:b/>
          <w:bCs/>
          <w:sz w:val="24"/>
          <w:szCs w:val="24"/>
          <w:lang w:val="hy-AM"/>
        </w:rPr>
        <w:t>-</w:t>
      </w:r>
      <w:proofErr w:type="spellStart"/>
      <w:r w:rsidRPr="00DB424F">
        <w:rPr>
          <w:rFonts w:asciiTheme="majorHAnsi" w:hAnsiTheme="majorHAnsi"/>
          <w:b/>
          <w:bCs/>
          <w:sz w:val="24"/>
          <w:szCs w:val="24"/>
        </w:rPr>
        <w:t>ый</w:t>
      </w:r>
      <w:proofErr w:type="spellEnd"/>
      <w:r w:rsidRPr="00DB424F">
        <w:rPr>
          <w:rFonts w:asciiTheme="majorHAnsi" w:hAnsiTheme="majorHAnsi"/>
          <w:b/>
          <w:bCs/>
          <w:sz w:val="24"/>
          <w:szCs w:val="24"/>
        </w:rPr>
        <w:t xml:space="preserve"> день в "</w:t>
      </w:r>
      <w:r w:rsidR="006D53E8" w:rsidRPr="00DB424F">
        <w:rPr>
          <w:rFonts w:asciiTheme="majorHAnsi" w:hAnsiTheme="majorHAnsi"/>
          <w:b/>
          <w:bCs/>
          <w:sz w:val="24"/>
          <w:szCs w:val="24"/>
        </w:rPr>
        <w:t>1</w:t>
      </w:r>
      <w:r w:rsidR="008277AC" w:rsidRPr="00DB424F">
        <w:rPr>
          <w:rFonts w:asciiTheme="majorHAnsi" w:hAnsiTheme="majorHAnsi"/>
          <w:b/>
          <w:bCs/>
          <w:sz w:val="24"/>
          <w:szCs w:val="24"/>
          <w:lang w:val="hy-AM"/>
        </w:rPr>
        <w:t>2</w:t>
      </w:r>
      <w:r w:rsidR="009E4B9F" w:rsidRPr="00DB424F">
        <w:rPr>
          <w:rFonts w:asciiTheme="majorHAnsi" w:hAnsiTheme="majorHAnsi"/>
          <w:b/>
          <w:bCs/>
          <w:sz w:val="24"/>
          <w:szCs w:val="24"/>
          <w:lang w:val="hy-AM"/>
        </w:rPr>
        <w:t>:</w:t>
      </w:r>
      <w:r w:rsidR="00C85093" w:rsidRPr="00DB424F">
        <w:rPr>
          <w:rFonts w:asciiTheme="majorHAnsi" w:hAnsiTheme="majorHAnsi"/>
          <w:b/>
          <w:bCs/>
          <w:sz w:val="24"/>
          <w:szCs w:val="24"/>
        </w:rPr>
        <w:t>0</w:t>
      </w:r>
      <w:r w:rsidR="009E4B9F" w:rsidRPr="00DB424F">
        <w:rPr>
          <w:rFonts w:asciiTheme="majorHAnsi" w:hAnsiTheme="majorHAnsi"/>
          <w:b/>
          <w:bCs/>
          <w:sz w:val="24"/>
          <w:szCs w:val="24"/>
        </w:rPr>
        <w:t>0</w:t>
      </w:r>
      <w:r w:rsidRPr="00DB424F">
        <w:rPr>
          <w:rFonts w:asciiTheme="majorHAnsi" w:hAnsiTheme="majorHAnsi"/>
          <w:b/>
          <w:bCs/>
          <w:sz w:val="24"/>
          <w:szCs w:val="24"/>
        </w:rPr>
        <w:t>"</w:t>
      </w:r>
      <w:r w:rsidRPr="00DB424F">
        <w:rPr>
          <w:rFonts w:asciiTheme="majorHAnsi" w:hAnsiTheme="majorHAnsi"/>
          <w:sz w:val="24"/>
          <w:szCs w:val="24"/>
        </w:rPr>
        <w:t xml:space="preserve"> со дня опубликования в </w:t>
      </w:r>
      <w:r w:rsidR="00CE35E7" w:rsidRPr="00DB424F">
        <w:rPr>
          <w:rFonts w:asciiTheme="majorHAnsi" w:hAnsiTheme="majorHAnsi"/>
          <w:sz w:val="24"/>
          <w:szCs w:val="24"/>
        </w:rPr>
        <w:t>бюллетене</w:t>
      </w:r>
      <w:r w:rsidRPr="00DB424F">
        <w:rPr>
          <w:rFonts w:asciiTheme="majorHAnsi" w:hAnsiTheme="majorHAnsi"/>
          <w:sz w:val="24"/>
          <w:szCs w:val="24"/>
        </w:rPr>
        <w:t xml:space="preserve"> объявления и приглашения на настоящую процедуру. </w:t>
      </w:r>
    </w:p>
    <w:p w14:paraId="1CB742CE" w14:textId="77777777" w:rsidR="00C64E56" w:rsidRPr="00DB424F" w:rsidRDefault="009B6D58" w:rsidP="00B46D58">
      <w:pPr>
        <w:widowControl w:val="0"/>
        <w:spacing w:after="160"/>
        <w:ind w:firstLine="567"/>
        <w:jc w:val="both"/>
        <w:rPr>
          <w:rFonts w:asciiTheme="majorHAnsi" w:hAnsiTheme="majorHAnsi"/>
        </w:rPr>
      </w:pPr>
      <w:r w:rsidRPr="00DB424F">
        <w:rPr>
          <w:rFonts w:asciiTheme="majorHAnsi" w:hAnsiTheme="majorHAnsi"/>
        </w:rPr>
        <w:t>На заседании по вскрытию</w:t>
      </w:r>
      <w:r w:rsidR="001F2926" w:rsidRPr="00DB424F">
        <w:rPr>
          <w:rFonts w:asciiTheme="majorHAnsi" w:hAnsiTheme="majorHAnsi"/>
        </w:rPr>
        <w:t xml:space="preserve"> и оценке</w:t>
      </w:r>
      <w:r w:rsidRPr="00DB424F">
        <w:rPr>
          <w:rFonts w:asciiTheme="majorHAnsi" w:hAnsiTheme="majorHAnsi"/>
        </w:rPr>
        <w:t xml:space="preserve"> заявок</w:t>
      </w:r>
      <w:r w:rsidR="00C64E56" w:rsidRPr="00DB424F">
        <w:rPr>
          <w:rFonts w:asciiTheme="majorHAnsi" w:hAnsiTheme="majorHAnsi"/>
        </w:rPr>
        <w:t>:</w:t>
      </w:r>
    </w:p>
    <w:p w14:paraId="3D8A9DC5" w14:textId="77777777" w:rsidR="00576D5D" w:rsidRPr="00DB424F" w:rsidRDefault="009B6D58" w:rsidP="00D76027">
      <w:pPr>
        <w:widowControl w:val="0"/>
        <w:spacing w:after="160"/>
        <w:ind w:firstLine="567"/>
        <w:jc w:val="both"/>
        <w:rPr>
          <w:rFonts w:asciiTheme="majorHAnsi" w:hAnsiTheme="majorHAnsi"/>
        </w:rPr>
      </w:pPr>
      <w:r w:rsidRPr="00DB424F">
        <w:rPr>
          <w:rFonts w:asciiTheme="majorHAnsi" w:hAnsiTheme="majorHAnsi"/>
        </w:rPr>
        <w:t xml:space="preserve"> </w:t>
      </w:r>
      <w:r w:rsidR="00576D5D" w:rsidRPr="00DB424F">
        <w:rPr>
          <w:rFonts w:asciiTheme="majorHAnsi" w:hAnsiTheme="majorHAnsi"/>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DB424F">
        <w:rPr>
          <w:rFonts w:asciiTheme="majorHAnsi" w:hAnsiTheme="majorHAnsi"/>
        </w:rPr>
        <w:t xml:space="preserve">закупки </w:t>
      </w:r>
      <w:r w:rsidR="00576D5D" w:rsidRPr="00DB424F">
        <w:rPr>
          <w:rFonts w:asciiTheme="majorHAnsi" w:hAnsiTheme="majorHAnsi"/>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DB424F">
        <w:rPr>
          <w:rFonts w:asciiTheme="majorHAnsi" w:hAnsiTheme="majorHAnsi"/>
        </w:rPr>
        <w:t>;</w:t>
      </w:r>
    </w:p>
    <w:p w14:paraId="09D36C9B" w14:textId="77777777" w:rsidR="00576D5D" w:rsidRPr="00DB424F" w:rsidRDefault="00576D5D" w:rsidP="00D76027">
      <w:pPr>
        <w:widowControl w:val="0"/>
        <w:tabs>
          <w:tab w:val="left" w:pos="1134"/>
        </w:tabs>
        <w:spacing w:after="160"/>
        <w:ind w:firstLine="567"/>
        <w:jc w:val="both"/>
        <w:rPr>
          <w:rFonts w:asciiTheme="majorHAnsi" w:hAnsiTheme="majorHAnsi"/>
        </w:rPr>
      </w:pPr>
      <w:r w:rsidRPr="00DB424F">
        <w:rPr>
          <w:rFonts w:asciiTheme="majorHAnsi" w:hAnsiTheme="majorHAnsi"/>
        </w:rPr>
        <w:t>2)</w:t>
      </w:r>
      <w:r w:rsidRPr="00DB424F">
        <w:rPr>
          <w:rFonts w:asciiTheme="majorHAnsi" w:hAnsiTheme="majorHAnsi"/>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0EFA2837" w14:textId="77777777" w:rsidR="00576D5D" w:rsidRPr="00DB424F" w:rsidRDefault="00576D5D" w:rsidP="00D76027">
      <w:pPr>
        <w:widowControl w:val="0"/>
        <w:tabs>
          <w:tab w:val="left" w:pos="1134"/>
        </w:tabs>
        <w:spacing w:after="160"/>
        <w:ind w:firstLine="567"/>
        <w:jc w:val="both"/>
        <w:rPr>
          <w:rFonts w:asciiTheme="majorHAnsi" w:hAnsiTheme="majorHAnsi"/>
        </w:rPr>
      </w:pPr>
      <w:r w:rsidRPr="00DB424F">
        <w:rPr>
          <w:rFonts w:asciiTheme="majorHAnsi" w:hAnsiTheme="majorHAnsi"/>
        </w:rPr>
        <w:t>а.</w:t>
      </w:r>
      <w:r w:rsidRPr="00DB424F">
        <w:rPr>
          <w:rFonts w:asciiTheme="majorHAnsi" w:hAnsiTheme="majorHAnsi"/>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2DE57869" w14:textId="77777777" w:rsidR="00576D5D" w:rsidRPr="00DB424F" w:rsidRDefault="00576D5D" w:rsidP="00D76027">
      <w:pPr>
        <w:widowControl w:val="0"/>
        <w:tabs>
          <w:tab w:val="left" w:pos="1134"/>
        </w:tabs>
        <w:spacing w:after="160"/>
        <w:ind w:firstLine="567"/>
        <w:jc w:val="both"/>
        <w:rPr>
          <w:rFonts w:asciiTheme="majorHAnsi" w:hAnsiTheme="majorHAnsi"/>
        </w:rPr>
      </w:pPr>
      <w:r w:rsidRPr="00DB424F">
        <w:rPr>
          <w:rFonts w:asciiTheme="majorHAnsi" w:hAnsiTheme="majorHAnsi"/>
        </w:rPr>
        <w:t>б.</w:t>
      </w:r>
      <w:r w:rsidRPr="00DB424F">
        <w:rPr>
          <w:rFonts w:asciiTheme="majorHAnsi" w:hAnsiTheme="majorHAnsi"/>
        </w:rPr>
        <w:tab/>
      </w:r>
      <w:r w:rsidRPr="00DB424F">
        <w:rPr>
          <w:rFonts w:asciiTheme="majorHAnsi" w:hAnsiTheme="majorHAnsi"/>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DB424F">
        <w:rPr>
          <w:rFonts w:asciiTheme="majorHAnsi" w:hAnsiTheme="majorHAnsi"/>
        </w:rPr>
        <w:t xml:space="preserve"> реквизитам;</w:t>
      </w:r>
    </w:p>
    <w:p w14:paraId="574910FC" w14:textId="77777777" w:rsidR="00576D5D" w:rsidRPr="00DB424F" w:rsidRDefault="00576D5D" w:rsidP="00D76027">
      <w:pPr>
        <w:widowControl w:val="0"/>
        <w:tabs>
          <w:tab w:val="left" w:pos="1134"/>
        </w:tabs>
        <w:spacing w:after="160"/>
        <w:ind w:firstLine="567"/>
        <w:jc w:val="both"/>
        <w:rPr>
          <w:rFonts w:asciiTheme="majorHAnsi" w:hAnsiTheme="majorHAnsi"/>
        </w:rPr>
      </w:pPr>
      <w:r w:rsidRPr="00DB424F">
        <w:rPr>
          <w:rFonts w:asciiTheme="majorHAnsi" w:hAnsiTheme="majorHAnsi"/>
        </w:rPr>
        <w:t>3)</w:t>
      </w:r>
      <w:r w:rsidRPr="00DB424F">
        <w:rPr>
          <w:rFonts w:asciiTheme="majorHAnsi" w:hAnsiTheme="majorHAnsi"/>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291D8045" w14:textId="77777777" w:rsidR="009A796C" w:rsidRPr="00DB424F" w:rsidRDefault="00FD2748" w:rsidP="00B46D58">
      <w:pPr>
        <w:widowControl w:val="0"/>
        <w:tabs>
          <w:tab w:val="left" w:pos="1134"/>
        </w:tabs>
        <w:spacing w:after="160"/>
        <w:ind w:firstLine="567"/>
        <w:jc w:val="both"/>
        <w:rPr>
          <w:rFonts w:asciiTheme="majorHAnsi" w:hAnsiTheme="majorHAnsi"/>
        </w:rPr>
      </w:pPr>
      <w:r w:rsidRPr="00DB424F">
        <w:rPr>
          <w:rFonts w:asciiTheme="majorHAnsi" w:hAnsiTheme="majorHAnsi"/>
        </w:rPr>
        <w:t>8.2.</w:t>
      </w:r>
      <w:r w:rsidR="00D07367" w:rsidRPr="00DB424F">
        <w:rPr>
          <w:rFonts w:asciiTheme="majorHAnsi" w:hAnsiTheme="majorHAnsi"/>
        </w:rPr>
        <w:tab/>
      </w:r>
      <w:r w:rsidRPr="00DB424F">
        <w:rPr>
          <w:rFonts w:asciiTheme="majorHAnsi" w:hAnsiTheme="majorHAnsi"/>
        </w:rPr>
        <w:t xml:space="preserve">Заявки оцениваются в порядке, установленном настоящим приглашением. </w:t>
      </w:r>
    </w:p>
    <w:p w14:paraId="6BCEA00B" w14:textId="77777777" w:rsidR="002A665D" w:rsidRPr="00DB424F" w:rsidRDefault="00CF34DE" w:rsidP="00B46D58">
      <w:pPr>
        <w:widowControl w:val="0"/>
        <w:spacing w:after="160"/>
        <w:ind w:firstLine="567"/>
        <w:jc w:val="both"/>
        <w:rPr>
          <w:rFonts w:asciiTheme="majorHAnsi" w:hAnsiTheme="majorHAnsi"/>
        </w:rPr>
      </w:pPr>
      <w:r w:rsidRPr="00DB424F">
        <w:rPr>
          <w:rFonts w:asciiTheme="majorHAnsi" w:hAnsiTheme="majorHAnsi"/>
        </w:rPr>
        <w:t>Е</w:t>
      </w:r>
      <w:r w:rsidR="00CA7C54" w:rsidRPr="00DB424F">
        <w:rPr>
          <w:rFonts w:asciiTheme="majorHAnsi" w:hAnsiTheme="majorHAnsi"/>
        </w:rPr>
        <w:t xml:space="preserve">сли количество лотов </w:t>
      </w:r>
      <w:r w:rsidR="00D42D33" w:rsidRPr="00DB424F">
        <w:rPr>
          <w:rFonts w:asciiTheme="majorHAnsi" w:hAnsiTheme="majorHAnsi"/>
        </w:rPr>
        <w:t xml:space="preserve">в </w:t>
      </w:r>
      <w:r w:rsidR="00CA7C54" w:rsidRPr="00DB424F">
        <w:rPr>
          <w:rFonts w:asciiTheme="majorHAnsi" w:hAnsiTheme="majorHAnsi"/>
        </w:rPr>
        <w:t>процедур</w:t>
      </w:r>
      <w:r w:rsidR="00D42D33" w:rsidRPr="00DB424F">
        <w:rPr>
          <w:rFonts w:asciiTheme="majorHAnsi" w:hAnsiTheme="majorHAnsi"/>
        </w:rPr>
        <w:t>е</w:t>
      </w:r>
      <w:r w:rsidR="00CA7C54" w:rsidRPr="00DB424F">
        <w:rPr>
          <w:rFonts w:asciiTheme="majorHAnsi" w:hAnsiTheme="majorHAnsi"/>
        </w:rPr>
        <w:t xml:space="preserve"> закупок не превышает </w:t>
      </w:r>
      <w:proofErr w:type="spellStart"/>
      <w:r w:rsidR="00CA7C54" w:rsidRPr="00DB424F">
        <w:rPr>
          <w:rFonts w:asciiTheme="majorHAnsi" w:hAnsiTheme="majorHAnsi"/>
        </w:rPr>
        <w:t>семдесять</w:t>
      </w:r>
      <w:proofErr w:type="spellEnd"/>
      <w:r w:rsidR="00CA7C54" w:rsidRPr="00DB424F">
        <w:rPr>
          <w:rFonts w:asciiTheme="majorHAnsi" w:hAnsiTheme="majorHAnsi"/>
        </w:rPr>
        <w:t xml:space="preserve"> пять</w:t>
      </w:r>
      <w:r w:rsidRPr="00DB424F">
        <w:rPr>
          <w:rFonts w:asciiTheme="majorHAnsi" w:hAnsiTheme="majorHAnsi"/>
        </w:rPr>
        <w:t xml:space="preserve"> лотов</w:t>
      </w:r>
      <w:r w:rsidR="00CA7C54" w:rsidRPr="00DB424F">
        <w:rPr>
          <w:rFonts w:asciiTheme="majorHAnsi" w:hAnsiTheme="majorHAnsi"/>
        </w:rPr>
        <w:t xml:space="preserve">- оценка </w:t>
      </w:r>
      <w:r w:rsidR="009A796C" w:rsidRPr="00DB424F">
        <w:rPr>
          <w:rFonts w:asciiTheme="majorHAnsi" w:hAnsiTheme="majorHAnsi"/>
        </w:rPr>
        <w:t xml:space="preserve">заявок осуществляется в течение </w:t>
      </w:r>
      <w:r w:rsidR="00D3681C" w:rsidRPr="00DB424F">
        <w:rPr>
          <w:rFonts w:asciiTheme="majorHAnsi" w:hAnsiTheme="majorHAnsi"/>
        </w:rPr>
        <w:t>пятнадцати</w:t>
      </w:r>
      <w:r w:rsidR="00CA7C54" w:rsidRPr="00DB424F">
        <w:rPr>
          <w:rFonts w:asciiTheme="majorHAnsi" w:hAnsiTheme="majorHAnsi"/>
        </w:rPr>
        <w:t xml:space="preserve"> </w:t>
      </w:r>
      <w:r w:rsidR="009A796C" w:rsidRPr="00DB424F">
        <w:rPr>
          <w:rFonts w:asciiTheme="majorHAnsi" w:hAnsiTheme="majorHAnsi"/>
        </w:rPr>
        <w:t>рабочих дней со дня истечения окончательного срока их подачи, а</w:t>
      </w:r>
      <w:r w:rsidR="00CA7C54" w:rsidRPr="00DB424F">
        <w:rPr>
          <w:rFonts w:asciiTheme="majorHAnsi" w:hAnsiTheme="majorHAnsi"/>
        </w:rPr>
        <w:t xml:space="preserve"> при превышении-</w:t>
      </w:r>
      <w:r w:rsidR="009A796C" w:rsidRPr="00DB424F">
        <w:rPr>
          <w:rFonts w:asciiTheme="majorHAnsi" w:hAnsiTheme="majorHAnsi"/>
        </w:rPr>
        <w:t xml:space="preserve"> в течение </w:t>
      </w:r>
      <w:r w:rsidR="000C324B" w:rsidRPr="00DB424F">
        <w:rPr>
          <w:rFonts w:asciiTheme="majorHAnsi" w:hAnsiTheme="majorHAnsi"/>
        </w:rPr>
        <w:t>двадцати</w:t>
      </w:r>
      <w:r w:rsidR="00CA7C54" w:rsidRPr="00DB424F">
        <w:rPr>
          <w:rFonts w:asciiTheme="majorHAnsi" w:hAnsiTheme="majorHAnsi"/>
        </w:rPr>
        <w:t xml:space="preserve"> </w:t>
      </w:r>
      <w:r w:rsidR="009A796C" w:rsidRPr="00DB424F">
        <w:rPr>
          <w:rFonts w:asciiTheme="majorHAnsi" w:hAnsiTheme="majorHAnsi"/>
        </w:rPr>
        <w:t>рабочих дней.</w:t>
      </w:r>
    </w:p>
    <w:p w14:paraId="70DEC30C" w14:textId="77777777" w:rsidR="00ED6836" w:rsidRPr="00DB424F" w:rsidRDefault="00745561" w:rsidP="00B46D58">
      <w:pPr>
        <w:widowControl w:val="0"/>
        <w:spacing w:after="160"/>
        <w:ind w:firstLine="567"/>
        <w:jc w:val="both"/>
        <w:rPr>
          <w:rFonts w:asciiTheme="majorHAnsi" w:hAnsiTheme="majorHAnsi"/>
        </w:rPr>
      </w:pPr>
      <w:r w:rsidRPr="00DB424F">
        <w:rPr>
          <w:rFonts w:asciiTheme="majorHAnsi" w:hAnsiTheme="majorHAnsi"/>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DB424F">
        <w:rPr>
          <w:rFonts w:asciiTheme="majorHAnsi" w:hAnsiTheme="majorHAnsi"/>
        </w:rPr>
        <w:t xml:space="preserve"> и оценке </w:t>
      </w:r>
      <w:r w:rsidRPr="00DB424F">
        <w:rPr>
          <w:rFonts w:asciiTheme="majorHAnsi" w:hAnsiTheme="majorHAnsi"/>
        </w:rPr>
        <w:t xml:space="preserve">заявок комиссия отклоняет те заявки, в которых отсутствуют ценовое предложение, </w:t>
      </w:r>
      <w:r w:rsidR="006A4E85" w:rsidRPr="00DB424F">
        <w:rPr>
          <w:rFonts w:asciiTheme="majorHAnsi" w:hAnsiTheme="majorHAnsi"/>
        </w:rPr>
        <w:t xml:space="preserve">и/или обеспечение заявки, или </w:t>
      </w:r>
      <w:r w:rsidRPr="00DB424F">
        <w:rPr>
          <w:rFonts w:asciiTheme="majorHAnsi" w:hAnsiTheme="majorHAnsi"/>
        </w:rPr>
        <w:t>те, которые не соответствуют требованиям приглашения</w:t>
      </w:r>
      <w:r w:rsidR="00550A62" w:rsidRPr="00DB424F">
        <w:rPr>
          <w:rFonts w:asciiTheme="majorHAnsi" w:hAnsiTheme="majorHAnsi"/>
        </w:rPr>
        <w:t>, за исключением случая, установленного пунктом 8.9 части 1 настоящего приглашения</w:t>
      </w:r>
      <w:r w:rsidRPr="00DB424F">
        <w:rPr>
          <w:rFonts w:asciiTheme="majorHAnsi" w:hAnsiTheme="majorHAnsi"/>
        </w:rPr>
        <w:t>.</w:t>
      </w:r>
    </w:p>
    <w:p w14:paraId="2CEDA9B5" w14:textId="77777777" w:rsidR="00B514E8" w:rsidRPr="00DB424F" w:rsidRDefault="00FD2748" w:rsidP="00B46D58">
      <w:pPr>
        <w:pStyle w:val="23"/>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8.</w:t>
      </w:r>
      <w:r w:rsidR="004C3E56" w:rsidRPr="00DB424F">
        <w:rPr>
          <w:rFonts w:asciiTheme="majorHAnsi" w:hAnsiTheme="majorHAnsi"/>
          <w:sz w:val="24"/>
          <w:szCs w:val="24"/>
        </w:rPr>
        <w:t>3</w:t>
      </w:r>
      <w:r w:rsidR="00D07367" w:rsidRPr="00DB424F">
        <w:rPr>
          <w:rFonts w:asciiTheme="majorHAnsi" w:hAnsiTheme="majorHAnsi"/>
          <w:sz w:val="24"/>
          <w:szCs w:val="24"/>
        </w:rPr>
        <w:t>.</w:t>
      </w:r>
      <w:r w:rsidR="00D07367" w:rsidRPr="00DB424F">
        <w:rPr>
          <w:rFonts w:asciiTheme="majorHAnsi" w:hAnsiTheme="majorHAnsi"/>
          <w:sz w:val="24"/>
          <w:szCs w:val="24"/>
        </w:rPr>
        <w:tab/>
      </w:r>
      <w:r w:rsidR="00D22CBB" w:rsidRPr="00DB424F">
        <w:rPr>
          <w:rFonts w:asciiTheme="majorHAnsi" w:hAnsiTheme="majorHAnsi"/>
          <w:sz w:val="24"/>
          <w:szCs w:val="24"/>
        </w:rPr>
        <w:t>Отобранный у</w:t>
      </w:r>
      <w:r w:rsidRPr="00DB424F">
        <w:rPr>
          <w:rFonts w:asciiTheme="majorHAnsi" w:hAnsiTheme="majorHAnsi"/>
          <w:sz w:val="24"/>
          <w:szCs w:val="24"/>
        </w:rPr>
        <w:t>частник</w:t>
      </w:r>
      <w:r w:rsidR="00DD2F66" w:rsidRPr="00DB424F">
        <w:rPr>
          <w:rFonts w:asciiTheme="majorHAnsi" w:hAnsiTheme="majorHAnsi"/>
          <w:sz w:val="24"/>
          <w:szCs w:val="24"/>
        </w:rPr>
        <w:t xml:space="preserve"> </w:t>
      </w:r>
      <w:r w:rsidRPr="00DB424F">
        <w:rPr>
          <w:rFonts w:asciiTheme="majorHAnsi" w:hAnsiTheme="majorHAnsi"/>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w:t>
      </w:r>
      <w:r w:rsidRPr="00DB424F">
        <w:rPr>
          <w:rFonts w:asciiTheme="majorHAnsi" w:hAnsiTheme="majorHAnsi"/>
          <w:sz w:val="24"/>
          <w:szCs w:val="24"/>
        </w:rPr>
        <w:lastRenderedPageBreak/>
        <w:t xml:space="preserve">представившему минимальное ценовое предложение. Причем при определении комиссией </w:t>
      </w:r>
      <w:r w:rsidR="009A0BDF" w:rsidRPr="00DB424F">
        <w:rPr>
          <w:rFonts w:asciiTheme="majorHAnsi" w:hAnsiTheme="majorHAnsi"/>
          <w:sz w:val="24"/>
          <w:szCs w:val="24"/>
        </w:rPr>
        <w:t>отобранного</w:t>
      </w:r>
      <w:r w:rsidR="0066621D" w:rsidRPr="00DB424F">
        <w:rPr>
          <w:rFonts w:asciiTheme="majorHAnsi" w:hAnsiTheme="majorHAnsi"/>
          <w:sz w:val="24"/>
          <w:szCs w:val="24"/>
        </w:rPr>
        <w:t xml:space="preserve"> </w:t>
      </w:r>
      <w:r w:rsidR="006D73FB" w:rsidRPr="00DB424F">
        <w:rPr>
          <w:rFonts w:asciiTheme="majorHAnsi" w:hAnsiTheme="majorHAnsi"/>
          <w:sz w:val="24"/>
          <w:szCs w:val="24"/>
        </w:rPr>
        <w:t>или непризнанных таковыми участников</w:t>
      </w:r>
      <w:r w:rsidRPr="00DB424F">
        <w:rPr>
          <w:rFonts w:asciiTheme="majorHAnsi" w:hAnsiTheme="majorHAnsi"/>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DB424F">
        <w:rPr>
          <w:rFonts w:asciiTheme="majorHAnsi" w:hAnsiTheme="majorHAnsi"/>
          <w:sz w:val="24"/>
          <w:szCs w:val="24"/>
        </w:rPr>
        <w:t>.</w:t>
      </w:r>
    </w:p>
    <w:p w14:paraId="34945275" w14:textId="6F098551" w:rsidR="00096865" w:rsidRPr="00DB424F" w:rsidRDefault="00FD2748" w:rsidP="00B46D58">
      <w:pPr>
        <w:pStyle w:val="a3"/>
        <w:widowControl w:val="0"/>
        <w:tabs>
          <w:tab w:val="left" w:pos="1134"/>
        </w:tabs>
        <w:spacing w:after="160" w:line="240" w:lineRule="auto"/>
        <w:ind w:firstLine="567"/>
        <w:rPr>
          <w:rFonts w:asciiTheme="majorHAnsi" w:hAnsiTheme="majorHAnsi"/>
          <w:i w:val="0"/>
          <w:sz w:val="24"/>
          <w:szCs w:val="24"/>
        </w:rPr>
      </w:pPr>
      <w:r w:rsidRPr="00DB424F">
        <w:rPr>
          <w:rFonts w:asciiTheme="majorHAnsi" w:hAnsiTheme="majorHAnsi"/>
          <w:i w:val="0"/>
          <w:sz w:val="24"/>
          <w:szCs w:val="24"/>
        </w:rPr>
        <w:t>8.</w:t>
      </w:r>
      <w:r w:rsidR="004C3E56" w:rsidRPr="00DB424F">
        <w:rPr>
          <w:rFonts w:asciiTheme="majorHAnsi" w:hAnsiTheme="majorHAnsi"/>
          <w:i w:val="0"/>
          <w:sz w:val="24"/>
          <w:szCs w:val="24"/>
        </w:rPr>
        <w:t>4</w:t>
      </w:r>
      <w:r w:rsidR="00644850" w:rsidRPr="00DB424F">
        <w:rPr>
          <w:rFonts w:asciiTheme="majorHAnsi" w:hAnsiTheme="majorHAnsi"/>
          <w:i w:val="0"/>
          <w:sz w:val="24"/>
          <w:szCs w:val="24"/>
        </w:rPr>
        <w:t>.</w:t>
      </w:r>
      <w:r w:rsidR="00644850" w:rsidRPr="00DB424F">
        <w:rPr>
          <w:rFonts w:asciiTheme="majorHAnsi" w:hAnsiTheme="majorHAnsi"/>
          <w:i w:val="0"/>
          <w:sz w:val="24"/>
          <w:szCs w:val="24"/>
        </w:rPr>
        <w:tab/>
      </w:r>
      <w:r w:rsidRPr="00DB424F">
        <w:rPr>
          <w:rFonts w:asciiTheme="majorHAnsi" w:hAnsiTheme="majorHAnsi"/>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DB424F">
        <w:rPr>
          <w:rFonts w:asciiTheme="majorHAnsi" w:hAnsiTheme="majorHAnsi"/>
          <w:i w:val="0"/>
          <w:sz w:val="24"/>
          <w:szCs w:val="24"/>
        </w:rPr>
        <w:t>драмом</w:t>
      </w:r>
      <w:proofErr w:type="spellEnd"/>
      <w:r w:rsidRPr="00DB424F">
        <w:rPr>
          <w:rFonts w:asciiTheme="majorHAnsi" w:hAnsiTheme="majorHAnsi"/>
          <w:i w:val="0"/>
          <w:sz w:val="24"/>
          <w:szCs w:val="24"/>
        </w:rPr>
        <w:t xml:space="preserve"> Республики Армения по курсу </w:t>
      </w:r>
      <w:r w:rsidR="006D53E8" w:rsidRPr="00DB424F">
        <w:rPr>
          <w:rFonts w:asciiTheme="majorHAnsi" w:hAnsiTheme="majorHAnsi"/>
          <w:i w:val="0"/>
          <w:sz w:val="24"/>
          <w:szCs w:val="24"/>
        </w:rPr>
        <w:t>Устанавливае</w:t>
      </w:r>
      <w:r w:rsidR="00A93AFE" w:rsidRPr="00DB424F">
        <w:rPr>
          <w:rFonts w:asciiTheme="majorHAnsi" w:hAnsiTheme="majorHAnsi"/>
          <w:i w:val="0"/>
          <w:sz w:val="24"/>
          <w:szCs w:val="24"/>
        </w:rPr>
        <w:t>мым</w:t>
      </w:r>
      <w:r w:rsidR="006D53E8" w:rsidRPr="00DB424F">
        <w:rPr>
          <w:rFonts w:asciiTheme="majorHAnsi" w:hAnsiTheme="majorHAnsi"/>
          <w:i w:val="0"/>
          <w:sz w:val="24"/>
          <w:szCs w:val="24"/>
        </w:rPr>
        <w:t xml:space="preserve"> Центральным банком Республики Армения на день вскрытия </w:t>
      </w:r>
      <w:r w:rsidR="00A93AFE" w:rsidRPr="00DB424F">
        <w:rPr>
          <w:rFonts w:asciiTheme="majorHAnsi" w:hAnsiTheme="majorHAnsi"/>
          <w:i w:val="0"/>
          <w:sz w:val="24"/>
          <w:szCs w:val="24"/>
        </w:rPr>
        <w:t>заявок</w:t>
      </w:r>
      <w:r w:rsidR="006D53E8" w:rsidRPr="00DB424F">
        <w:rPr>
          <w:rFonts w:asciiTheme="majorHAnsi" w:hAnsiTheme="majorHAnsi"/>
          <w:i w:val="0"/>
          <w:sz w:val="24"/>
          <w:szCs w:val="24"/>
        </w:rPr>
        <w:t>.</w:t>
      </w:r>
      <w:r w:rsidR="00644850" w:rsidRPr="00DB424F">
        <w:rPr>
          <w:rFonts w:asciiTheme="majorHAnsi" w:hAnsiTheme="majorHAnsi"/>
          <w:i w:val="0"/>
          <w:sz w:val="24"/>
          <w:szCs w:val="24"/>
        </w:rPr>
        <w:t>_</w:t>
      </w:r>
      <w:r w:rsidR="003C78D9" w:rsidRPr="00DB424F">
        <w:rPr>
          <w:rStyle w:val="af6"/>
          <w:rFonts w:asciiTheme="majorHAnsi" w:hAnsiTheme="majorHAnsi"/>
          <w:i w:val="0"/>
          <w:sz w:val="24"/>
          <w:szCs w:val="24"/>
        </w:rPr>
        <w:footnoteReference w:customMarkFollows="1" w:id="8"/>
        <w:t>10</w:t>
      </w:r>
      <w:r w:rsidR="00A01157" w:rsidRPr="00DB424F">
        <w:rPr>
          <w:rFonts w:asciiTheme="majorHAnsi" w:hAnsiTheme="majorHAnsi"/>
          <w:i w:val="0"/>
          <w:sz w:val="24"/>
          <w:szCs w:val="24"/>
        </w:rPr>
        <w:t>.</w:t>
      </w:r>
    </w:p>
    <w:p w14:paraId="392C13D8" w14:textId="77777777" w:rsidR="00B15493" w:rsidRPr="00DB424F" w:rsidRDefault="00FD2748"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8.</w:t>
      </w:r>
      <w:r w:rsidR="001E1D4C" w:rsidRPr="00DB424F">
        <w:rPr>
          <w:rFonts w:asciiTheme="majorHAnsi" w:hAnsiTheme="majorHAnsi"/>
          <w:sz w:val="24"/>
          <w:szCs w:val="24"/>
        </w:rPr>
        <w:t>5</w:t>
      </w:r>
      <w:r w:rsidRPr="00DB424F">
        <w:rPr>
          <w:rFonts w:asciiTheme="majorHAnsi" w:hAnsiTheme="majorHAnsi"/>
          <w:sz w:val="24"/>
          <w:szCs w:val="24"/>
        </w:rPr>
        <w:t>.</w:t>
      </w:r>
      <w:r w:rsidR="00644850" w:rsidRPr="00DB424F">
        <w:rPr>
          <w:rFonts w:asciiTheme="majorHAnsi" w:hAnsiTheme="majorHAnsi"/>
          <w:sz w:val="24"/>
          <w:szCs w:val="24"/>
        </w:rPr>
        <w:tab/>
      </w:r>
      <w:r w:rsidRPr="00DB424F">
        <w:rPr>
          <w:rFonts w:asciiTheme="majorHAnsi" w:hAnsiTheme="majorHAnsi"/>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DB424F">
        <w:rPr>
          <w:rFonts w:asciiTheme="majorHAnsi" w:hAnsiTheme="majorHAnsi"/>
          <w:sz w:val="24"/>
          <w:szCs w:val="24"/>
        </w:rPr>
        <w:t>отобранного или непризнанных таковыми участников</w:t>
      </w:r>
      <w:r w:rsidRPr="00DB424F">
        <w:rPr>
          <w:rFonts w:asciiTheme="majorHAnsi" w:hAnsiTheme="majorHAnsi"/>
          <w:sz w:val="24"/>
          <w:szCs w:val="24"/>
        </w:rPr>
        <w:t xml:space="preserve">. </w:t>
      </w:r>
      <w:r w:rsidR="002F2045" w:rsidRPr="00DB424F">
        <w:rPr>
          <w:rFonts w:asciiTheme="majorHAnsi" w:hAnsiTheme="majorHAnsi"/>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DB424F">
        <w:rPr>
          <w:rFonts w:asciiTheme="majorHAnsi" w:hAnsiTheme="majorHAnsi"/>
          <w:sz w:val="24"/>
          <w:szCs w:val="24"/>
        </w:rPr>
        <w:t>.</w:t>
      </w:r>
    </w:p>
    <w:p w14:paraId="6B0207EE" w14:textId="77777777" w:rsidR="009B6D58" w:rsidRPr="00DB424F" w:rsidRDefault="00FD2748"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При равенстве предложенных наименьших цен</w:t>
      </w:r>
      <w:del w:id="5" w:author="Vardan" w:date="2022-10-29T23:54:00Z">
        <w:r w:rsidRPr="00DB424F" w:rsidDel="002164B3">
          <w:rPr>
            <w:rFonts w:asciiTheme="majorHAnsi" w:hAnsiTheme="majorHAnsi"/>
            <w:sz w:val="24"/>
            <w:szCs w:val="24"/>
          </w:rPr>
          <w:delText xml:space="preserve"> </w:delText>
        </w:r>
      </w:del>
      <w:r w:rsidR="00186559" w:rsidRPr="00DB424F">
        <w:rPr>
          <w:rFonts w:asciiTheme="majorHAnsi" w:hAnsiTheme="majorHAnsi"/>
          <w:sz w:val="24"/>
          <w:szCs w:val="24"/>
        </w:rPr>
        <w:t>:</w:t>
      </w:r>
    </w:p>
    <w:p w14:paraId="47F713B8" w14:textId="77777777" w:rsidR="009B6D58" w:rsidRPr="00DB424F" w:rsidRDefault="009B6D58"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а.</w:t>
      </w:r>
      <w:r w:rsidR="00186559" w:rsidRPr="00DB424F">
        <w:rPr>
          <w:rFonts w:asciiTheme="majorHAnsi" w:hAnsiTheme="majorHAnsi"/>
          <w:sz w:val="24"/>
          <w:szCs w:val="24"/>
        </w:rPr>
        <w:tab/>
      </w:r>
      <w:r w:rsidRPr="00DB424F">
        <w:rPr>
          <w:rFonts w:asciiTheme="majorHAnsi" w:hAnsiTheme="majorHAnsi"/>
          <w:sz w:val="24"/>
          <w:szCs w:val="24"/>
        </w:rPr>
        <w:t>для определения</w:t>
      </w:r>
      <w:r w:rsidR="005F09CE" w:rsidRPr="00DB424F">
        <w:rPr>
          <w:rFonts w:asciiTheme="majorHAnsi" w:hAnsiTheme="majorHAnsi"/>
          <w:sz w:val="24"/>
          <w:szCs w:val="24"/>
        </w:rPr>
        <w:t xml:space="preserve"> </w:t>
      </w:r>
      <w:r w:rsidR="00FC5859" w:rsidRPr="00DB424F">
        <w:rPr>
          <w:rFonts w:asciiTheme="majorHAnsi" w:hAnsiTheme="majorHAnsi"/>
          <w:sz w:val="24"/>
          <w:szCs w:val="24"/>
        </w:rPr>
        <w:t xml:space="preserve">отобранного </w:t>
      </w:r>
      <w:r w:rsidR="002F27C9" w:rsidRPr="00DB424F">
        <w:rPr>
          <w:rFonts w:asciiTheme="majorHAnsi" w:hAnsiTheme="majorHAnsi"/>
          <w:sz w:val="24"/>
          <w:szCs w:val="24"/>
        </w:rPr>
        <w:t>и</w:t>
      </w:r>
      <w:r w:rsidR="00FC5859" w:rsidRPr="00DB424F">
        <w:rPr>
          <w:rFonts w:asciiTheme="majorHAnsi" w:hAnsiTheme="majorHAnsi"/>
          <w:sz w:val="24"/>
          <w:szCs w:val="24"/>
        </w:rPr>
        <w:t xml:space="preserve"> непризнанных таковыми </w:t>
      </w:r>
      <w:r w:rsidRPr="00DB424F">
        <w:rPr>
          <w:rFonts w:asciiTheme="majorHAnsi" w:hAnsiTheme="majorHAnsi"/>
          <w:sz w:val="24"/>
          <w:szCs w:val="24"/>
        </w:rPr>
        <w:t xml:space="preserve">участников, </w:t>
      </w:r>
      <w:r w:rsidR="00A55C6C" w:rsidRPr="00DB424F">
        <w:rPr>
          <w:rFonts w:asciiTheme="majorHAnsi" w:hAnsiTheme="majorHAnsi"/>
          <w:sz w:val="24"/>
          <w:szCs w:val="24"/>
        </w:rPr>
        <w:t xml:space="preserve">на </w:t>
      </w:r>
      <w:proofErr w:type="spellStart"/>
      <w:r w:rsidR="00A55C6C" w:rsidRPr="00DB424F">
        <w:rPr>
          <w:rFonts w:asciiTheme="majorHAnsi" w:hAnsiTheme="majorHAnsi"/>
          <w:sz w:val="24"/>
          <w:szCs w:val="24"/>
        </w:rPr>
        <w:t>заседаниии</w:t>
      </w:r>
      <w:proofErr w:type="spellEnd"/>
      <w:r w:rsidR="00A55C6C" w:rsidRPr="00DB424F">
        <w:rPr>
          <w:rFonts w:asciiTheme="majorHAnsi" w:hAnsiTheme="majorHAnsi"/>
          <w:sz w:val="24"/>
          <w:szCs w:val="24"/>
        </w:rPr>
        <w:t xml:space="preserve"> комиссии с предложившими равные цены участниками,</w:t>
      </w:r>
      <w:r w:rsidRPr="00DB424F">
        <w:rPr>
          <w:rFonts w:asciiTheme="majorHAnsi" w:hAnsiTheme="majorHAnsi"/>
          <w:sz w:val="24"/>
          <w:szCs w:val="24"/>
        </w:rPr>
        <w:t xml:space="preserve"> проводятся одновременные переговоры, если </w:t>
      </w:r>
      <w:r w:rsidR="006248D3" w:rsidRPr="00DB424F">
        <w:rPr>
          <w:rFonts w:asciiTheme="majorHAnsi" w:hAnsiTheme="majorHAnsi"/>
          <w:sz w:val="24"/>
          <w:szCs w:val="24"/>
        </w:rPr>
        <w:t>эти</w:t>
      </w:r>
      <w:r w:rsidRPr="00DB424F">
        <w:rPr>
          <w:rFonts w:asciiTheme="majorHAnsi" w:hAnsiTheme="majorHAnsi"/>
          <w:sz w:val="24"/>
          <w:szCs w:val="24"/>
        </w:rPr>
        <w:t xml:space="preserve"> участники (наделенные соответствующим полномочием представители)</w:t>
      </w:r>
      <w:r w:rsidR="0075330D" w:rsidRPr="00DB424F">
        <w:rPr>
          <w:rFonts w:asciiTheme="majorHAnsi" w:hAnsiTheme="majorHAnsi"/>
          <w:sz w:val="24"/>
          <w:szCs w:val="24"/>
        </w:rPr>
        <w:t xml:space="preserve"> присутствуют на заседании,</w:t>
      </w:r>
    </w:p>
    <w:p w14:paraId="6CBC6729" w14:textId="77777777" w:rsidR="009B6D58" w:rsidRPr="00DB424F" w:rsidRDefault="009B6D58"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б.</w:t>
      </w:r>
      <w:r w:rsidR="00186559" w:rsidRPr="00DB424F">
        <w:rPr>
          <w:rFonts w:asciiTheme="majorHAnsi" w:hAnsiTheme="majorHAnsi"/>
          <w:sz w:val="24"/>
          <w:szCs w:val="24"/>
        </w:rPr>
        <w:tab/>
      </w:r>
      <w:r w:rsidRPr="00DB424F">
        <w:rPr>
          <w:rFonts w:asciiTheme="majorHAnsi" w:hAnsiTheme="majorHAnsi"/>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DB424F">
        <w:rPr>
          <w:rFonts w:asciiTheme="majorHAnsi" w:hAnsiTheme="majorHAnsi"/>
          <w:sz w:val="24"/>
          <w:szCs w:val="24"/>
        </w:rPr>
        <w:t>в электронной форме</w:t>
      </w:r>
      <w:r w:rsidRPr="00DB424F">
        <w:rPr>
          <w:rFonts w:asciiTheme="majorHAnsi" w:hAnsiTheme="majorHAnsi"/>
          <w:sz w:val="24"/>
          <w:szCs w:val="24"/>
        </w:rPr>
        <w:t xml:space="preserve"> одновременно уведомляет всех участников</w:t>
      </w:r>
      <w:r w:rsidR="002615E2" w:rsidRPr="00DB424F">
        <w:rPr>
          <w:rFonts w:asciiTheme="majorHAnsi" w:hAnsiTheme="majorHAnsi"/>
          <w:sz w:val="24"/>
          <w:szCs w:val="24"/>
        </w:rPr>
        <w:t xml:space="preserve"> представившими равные цены</w:t>
      </w:r>
      <w:r w:rsidRPr="00DB424F">
        <w:rPr>
          <w:rFonts w:asciiTheme="majorHAnsi" w:hAnsiTheme="majorHAnsi"/>
          <w:sz w:val="24"/>
          <w:szCs w:val="24"/>
        </w:rPr>
        <w:t xml:space="preserve"> </w:t>
      </w:r>
      <w:r w:rsidR="00BB7A52" w:rsidRPr="00DB424F">
        <w:rPr>
          <w:rFonts w:asciiTheme="majorHAnsi" w:hAnsiTheme="majorHAnsi"/>
          <w:sz w:val="24"/>
          <w:szCs w:val="24"/>
        </w:rPr>
        <w:t>об условиях, продолжительности,</w:t>
      </w:r>
      <w:r w:rsidRPr="00DB424F">
        <w:rPr>
          <w:rFonts w:asciiTheme="majorHAnsi" w:hAnsiTheme="majorHAnsi"/>
          <w:sz w:val="24"/>
          <w:szCs w:val="24"/>
        </w:rPr>
        <w:t xml:space="preserve"> дате, времени и месте проведения одновременных переговоров по снижению цен,</w:t>
      </w:r>
    </w:p>
    <w:p w14:paraId="12CE90A0" w14:textId="77777777" w:rsidR="009B6D58" w:rsidRPr="00DB424F" w:rsidRDefault="009B6D58"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в.</w:t>
      </w:r>
      <w:r w:rsidR="00186559" w:rsidRPr="00DB424F">
        <w:rPr>
          <w:rFonts w:asciiTheme="majorHAnsi" w:hAnsiTheme="majorHAnsi"/>
          <w:sz w:val="24"/>
          <w:szCs w:val="24"/>
        </w:rPr>
        <w:tab/>
      </w:r>
      <w:r w:rsidRPr="00DB424F">
        <w:rPr>
          <w:rFonts w:asciiTheme="majorHAnsi" w:hAnsiTheme="majorHAnsi"/>
          <w:sz w:val="24"/>
          <w:szCs w:val="24"/>
        </w:rPr>
        <w:t xml:space="preserve">переговоры проводятся не раннее чем на второй и не позднее чем на </w:t>
      </w:r>
      <w:r w:rsidR="00996FDC" w:rsidRPr="00DB424F">
        <w:rPr>
          <w:rFonts w:asciiTheme="majorHAnsi" w:hAnsiTheme="majorHAnsi"/>
          <w:sz w:val="24"/>
          <w:szCs w:val="24"/>
        </w:rPr>
        <w:t xml:space="preserve">пятый </w:t>
      </w:r>
      <w:r w:rsidRPr="00DB424F">
        <w:rPr>
          <w:rFonts w:asciiTheme="majorHAnsi" w:hAnsiTheme="majorHAnsi"/>
          <w:sz w:val="24"/>
          <w:szCs w:val="24"/>
        </w:rPr>
        <w:t>рабочий день со дня отправки извещения</w:t>
      </w:r>
      <w:r w:rsidR="00A50C53" w:rsidRPr="00DB424F">
        <w:rPr>
          <w:rFonts w:asciiTheme="majorHAnsi" w:hAnsiTheme="majorHAnsi"/>
          <w:sz w:val="24"/>
          <w:szCs w:val="24"/>
        </w:rPr>
        <w:t>,</w:t>
      </w:r>
    </w:p>
    <w:p w14:paraId="198F0000" w14:textId="77777777" w:rsidR="009B6D58" w:rsidRPr="00DB424F" w:rsidRDefault="009B6D58"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г.</w:t>
      </w:r>
      <w:r w:rsidR="00186559" w:rsidRPr="00DB424F">
        <w:rPr>
          <w:rFonts w:asciiTheme="majorHAnsi" w:hAnsiTheme="majorHAnsi"/>
          <w:sz w:val="24"/>
          <w:szCs w:val="24"/>
        </w:rPr>
        <w:tab/>
      </w:r>
      <w:r w:rsidRPr="00DB424F">
        <w:rPr>
          <w:rFonts w:asciiTheme="majorHAnsi" w:hAnsiTheme="majorHAnsi"/>
          <w:sz w:val="24"/>
          <w:szCs w:val="24"/>
        </w:rPr>
        <w:t xml:space="preserve">представленное на тот момент каждым участником ценовое предложение оглашается для </w:t>
      </w:r>
      <w:r w:rsidR="00AE5E57" w:rsidRPr="00DB424F">
        <w:rPr>
          <w:rFonts w:asciiTheme="majorHAnsi" w:hAnsiTheme="majorHAnsi"/>
          <w:sz w:val="24"/>
          <w:szCs w:val="24"/>
        </w:rPr>
        <w:t>другого участника</w:t>
      </w:r>
      <w:r w:rsidRPr="00DB424F">
        <w:rPr>
          <w:rFonts w:asciiTheme="majorHAnsi" w:hAnsiTheme="majorHAnsi"/>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1DFFCA7B" w14:textId="77777777" w:rsidR="00D64A0E" w:rsidRPr="00DB424F" w:rsidRDefault="009B6D58" w:rsidP="00D64A0E">
      <w:pPr>
        <w:pStyle w:val="norm"/>
        <w:widowControl w:val="0"/>
        <w:tabs>
          <w:tab w:val="left" w:pos="1134"/>
        </w:tabs>
        <w:spacing w:after="160" w:line="240" w:lineRule="auto"/>
        <w:ind w:firstLine="567"/>
        <w:rPr>
          <w:ins w:id="6" w:author="Vardan" w:date="2022-10-29T23:58:00Z"/>
          <w:rFonts w:asciiTheme="majorHAnsi" w:hAnsiTheme="majorHAnsi"/>
          <w:sz w:val="24"/>
          <w:szCs w:val="24"/>
        </w:rPr>
      </w:pPr>
      <w:r w:rsidRPr="00DB424F">
        <w:rPr>
          <w:rFonts w:asciiTheme="majorHAnsi" w:hAnsiTheme="majorHAnsi"/>
          <w:sz w:val="24"/>
          <w:szCs w:val="24"/>
        </w:rPr>
        <w:t>д.</w:t>
      </w:r>
      <w:r w:rsidR="00186559" w:rsidRPr="00DB424F">
        <w:rPr>
          <w:rFonts w:asciiTheme="majorHAnsi" w:hAnsiTheme="majorHAnsi"/>
          <w:sz w:val="24"/>
          <w:szCs w:val="24"/>
        </w:rPr>
        <w:tab/>
      </w:r>
      <w:r w:rsidRPr="00DB424F">
        <w:rPr>
          <w:rFonts w:asciiTheme="majorHAnsi" w:hAnsiTheme="majorHAnsi"/>
          <w:sz w:val="24"/>
          <w:szCs w:val="24"/>
        </w:rPr>
        <w:t xml:space="preserve">на момент истечения установленного для переговоров окончательного срока, по представленным </w:t>
      </w:r>
      <w:r w:rsidR="001D129F" w:rsidRPr="00DB424F">
        <w:rPr>
          <w:rFonts w:asciiTheme="majorHAnsi" w:hAnsiTheme="majorHAnsi"/>
          <w:sz w:val="24"/>
          <w:szCs w:val="24"/>
        </w:rPr>
        <w:t xml:space="preserve">присутствующим на переговорах </w:t>
      </w:r>
      <w:r w:rsidRPr="00DB424F">
        <w:rPr>
          <w:rFonts w:asciiTheme="majorHAnsi" w:hAnsiTheme="majorHAnsi"/>
          <w:sz w:val="24"/>
          <w:szCs w:val="24"/>
        </w:rPr>
        <w:t>участниками</w:t>
      </w:r>
      <w:r w:rsidR="001D129F" w:rsidRPr="00DB424F">
        <w:rPr>
          <w:rFonts w:asciiTheme="majorHAnsi" w:hAnsiTheme="majorHAnsi"/>
          <w:sz w:val="24"/>
          <w:szCs w:val="24"/>
        </w:rPr>
        <w:t xml:space="preserve"> </w:t>
      </w:r>
      <w:proofErr w:type="gramStart"/>
      <w:r w:rsidRPr="00DB424F">
        <w:rPr>
          <w:rFonts w:asciiTheme="majorHAnsi" w:hAnsiTheme="majorHAnsi"/>
          <w:sz w:val="24"/>
          <w:szCs w:val="24"/>
        </w:rPr>
        <w:t>ценам,  определяются</w:t>
      </w:r>
      <w:proofErr w:type="gramEnd"/>
      <w:r w:rsidRPr="00DB424F">
        <w:rPr>
          <w:rFonts w:asciiTheme="majorHAnsi" w:hAnsiTheme="majorHAnsi"/>
          <w:sz w:val="24"/>
          <w:szCs w:val="24"/>
        </w:rPr>
        <w:t xml:space="preserve"> и объявляются</w:t>
      </w:r>
      <w:r w:rsidR="00A134CC" w:rsidRPr="00DB424F">
        <w:rPr>
          <w:rFonts w:asciiTheme="majorHAnsi" w:hAnsiTheme="majorHAnsi"/>
          <w:sz w:val="24"/>
          <w:szCs w:val="24"/>
        </w:rPr>
        <w:t xml:space="preserve"> отобранный </w:t>
      </w:r>
      <w:r w:rsidR="002F27C9" w:rsidRPr="00DB424F">
        <w:rPr>
          <w:rFonts w:asciiTheme="majorHAnsi" w:hAnsiTheme="majorHAnsi"/>
          <w:sz w:val="24"/>
          <w:szCs w:val="24"/>
        </w:rPr>
        <w:t xml:space="preserve">и </w:t>
      </w:r>
      <w:r w:rsidR="00CD7A4E" w:rsidRPr="00DB424F">
        <w:rPr>
          <w:rFonts w:asciiTheme="majorHAnsi" w:hAnsiTheme="majorHAnsi"/>
          <w:sz w:val="24"/>
          <w:szCs w:val="24"/>
        </w:rPr>
        <w:t xml:space="preserve"> непризнанные таковыми</w:t>
      </w:r>
      <w:r w:rsidRPr="00DB424F">
        <w:rPr>
          <w:rFonts w:asciiTheme="majorHAnsi" w:hAnsiTheme="majorHAnsi"/>
          <w:sz w:val="24"/>
          <w:szCs w:val="24"/>
        </w:rPr>
        <w:t xml:space="preserve"> участники</w:t>
      </w:r>
      <w:r w:rsidR="00D64A0E" w:rsidRPr="00DB424F">
        <w:rPr>
          <w:rFonts w:asciiTheme="majorHAnsi" w:hAnsiTheme="majorHAnsi"/>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79079949" w14:textId="77777777" w:rsidR="00B05FE6" w:rsidRPr="00DB424F" w:rsidRDefault="00B05FE6" w:rsidP="00B05FE6">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8.</w:t>
      </w:r>
      <w:r w:rsidR="00222CDB" w:rsidRPr="00DB424F">
        <w:rPr>
          <w:rFonts w:asciiTheme="majorHAnsi" w:hAnsiTheme="majorHAnsi"/>
          <w:sz w:val="24"/>
          <w:szCs w:val="24"/>
        </w:rPr>
        <w:t>6</w:t>
      </w:r>
      <w:r w:rsidRPr="00DB424F">
        <w:rPr>
          <w:rFonts w:asciiTheme="majorHAnsi" w:hAnsiTheme="majorHAnsi"/>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DB424F">
        <w:rPr>
          <w:rFonts w:asciiTheme="majorHAnsi" w:hAnsiTheme="majorHAnsi"/>
          <w:sz w:val="24"/>
          <w:szCs w:val="24"/>
        </w:rPr>
        <w:t>предусмотрения</w:t>
      </w:r>
      <w:proofErr w:type="spellEnd"/>
      <w:r w:rsidRPr="00DB424F">
        <w:rPr>
          <w:rFonts w:asciiTheme="majorHAnsi" w:hAnsiTheme="majorHAnsi"/>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w:t>
      </w:r>
      <w:r w:rsidRPr="00DB424F">
        <w:rPr>
          <w:rFonts w:asciiTheme="majorHAnsi" w:hAnsiTheme="majorHAnsi"/>
        </w:rPr>
        <w:t xml:space="preserve"> </w:t>
      </w:r>
      <w:r w:rsidRPr="00DB424F">
        <w:rPr>
          <w:rFonts w:asciiTheme="majorHAnsi" w:hAnsiTheme="majorHAnsi"/>
          <w:sz w:val="24"/>
          <w:szCs w:val="24"/>
        </w:rPr>
        <w:t xml:space="preserve">При этом соглашение заключается в течение пятнадцати рабочих дней, следующих за </w:t>
      </w:r>
      <w:proofErr w:type="spellStart"/>
      <w:r w:rsidRPr="00DB424F">
        <w:rPr>
          <w:rFonts w:asciiTheme="majorHAnsi" w:hAnsiTheme="majorHAnsi"/>
          <w:sz w:val="24"/>
          <w:szCs w:val="24"/>
        </w:rPr>
        <w:t>предусматриванием</w:t>
      </w:r>
      <w:proofErr w:type="spellEnd"/>
      <w:r w:rsidRPr="00DB424F">
        <w:rPr>
          <w:rFonts w:asciiTheme="majorHAnsi" w:hAnsiTheme="majorHAnsi"/>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sidRPr="00DB424F">
        <w:rPr>
          <w:rFonts w:asciiTheme="majorHAnsi" w:hAnsiTheme="majorHAnsi"/>
        </w:rPr>
        <w:t xml:space="preserve"> </w:t>
      </w:r>
      <w:r w:rsidRPr="00DB424F">
        <w:rPr>
          <w:rFonts w:asciiTheme="majorHAnsi" w:hAnsiTheme="majorHAnsi"/>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DB424F">
        <w:rPr>
          <w:rFonts w:asciiTheme="majorHAnsi" w:hAnsiTheme="majorHAnsi"/>
        </w:rPr>
        <w:t xml:space="preserve"> </w:t>
      </w:r>
      <w:r w:rsidRPr="00DB424F">
        <w:rPr>
          <w:rFonts w:asciiTheme="majorHAnsi" w:hAnsiTheme="majorHAnsi"/>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33908619" w14:textId="77777777" w:rsidR="00B05FE6" w:rsidRPr="00DB424F" w:rsidRDefault="00B05FE6" w:rsidP="00B05FE6">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В случае неприменения настоящего пункта процедура на основании пункта 1 части 1 статьи 37 Закона объявляется несостоявшейся</w:t>
      </w:r>
    </w:p>
    <w:p w14:paraId="4A753B3B" w14:textId="77777777" w:rsidR="009B6D58" w:rsidRPr="00DB424F" w:rsidDel="00AE108B" w:rsidRDefault="009B6D58" w:rsidP="00B46D58">
      <w:pPr>
        <w:pStyle w:val="norm"/>
        <w:widowControl w:val="0"/>
        <w:tabs>
          <w:tab w:val="left" w:pos="1134"/>
        </w:tabs>
        <w:spacing w:after="160" w:line="240" w:lineRule="auto"/>
        <w:ind w:firstLine="567"/>
        <w:rPr>
          <w:del w:id="7" w:author="Vardan" w:date="2022-10-29T23:58:00Z"/>
          <w:rFonts w:asciiTheme="majorHAnsi" w:hAnsiTheme="majorHAnsi"/>
          <w:sz w:val="24"/>
          <w:szCs w:val="24"/>
        </w:rPr>
      </w:pPr>
    </w:p>
    <w:p w14:paraId="0E6E3196" w14:textId="77777777" w:rsidR="00B514E8" w:rsidRPr="00DB424F" w:rsidRDefault="00FD2748" w:rsidP="00B46D58">
      <w:pPr>
        <w:widowControl w:val="0"/>
        <w:tabs>
          <w:tab w:val="left" w:pos="1134"/>
        </w:tabs>
        <w:spacing w:after="160"/>
        <w:ind w:firstLine="567"/>
        <w:jc w:val="both"/>
        <w:rPr>
          <w:rFonts w:asciiTheme="majorHAnsi" w:hAnsiTheme="majorHAnsi"/>
        </w:rPr>
      </w:pPr>
      <w:r w:rsidRPr="00DB424F">
        <w:rPr>
          <w:rFonts w:asciiTheme="majorHAnsi" w:hAnsiTheme="majorHAnsi"/>
        </w:rPr>
        <w:t>8.</w:t>
      </w:r>
      <w:r w:rsidR="00096B2C" w:rsidRPr="00DB424F">
        <w:rPr>
          <w:rFonts w:asciiTheme="majorHAnsi" w:hAnsiTheme="majorHAnsi"/>
        </w:rPr>
        <w:t>7</w:t>
      </w:r>
      <w:r w:rsidRPr="00DB424F">
        <w:rPr>
          <w:rFonts w:asciiTheme="majorHAnsi" w:hAnsiTheme="majorHAnsi"/>
        </w:rPr>
        <w:t>.</w:t>
      </w:r>
      <w:r w:rsidR="00C37724" w:rsidRPr="00DB424F">
        <w:rPr>
          <w:rFonts w:asciiTheme="majorHAnsi" w:hAnsiTheme="majorHAnsi"/>
        </w:rPr>
        <w:tab/>
      </w:r>
      <w:r w:rsidRPr="00DB424F">
        <w:rPr>
          <w:rFonts w:asciiTheme="majorHAnsi" w:hAnsiTheme="majorHAnsi"/>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DB424F">
        <w:rPr>
          <w:rFonts w:asciiTheme="majorHAnsi" w:hAnsiTheme="majorHAnsi"/>
        </w:rPr>
        <w:t xml:space="preserve">включенные в заявку </w:t>
      </w:r>
      <w:r w:rsidRPr="00DB424F">
        <w:rPr>
          <w:rFonts w:asciiTheme="majorHAnsi" w:hAnsiTheme="majorHAnsi"/>
        </w:rPr>
        <w:t>документ</w:t>
      </w:r>
      <w:r w:rsidR="00F7541A" w:rsidRPr="00DB424F">
        <w:rPr>
          <w:rFonts w:asciiTheme="majorHAnsi" w:hAnsiTheme="majorHAnsi"/>
        </w:rPr>
        <w:t>ы</w:t>
      </w:r>
      <w:r w:rsidRPr="00DB424F">
        <w:rPr>
          <w:rFonts w:asciiTheme="majorHAnsi" w:hAnsiTheme="majorHAnsi"/>
        </w:rPr>
        <w:t>, с которыми он ознакомляется на месте, с правом фотографировать их, и которые он возвращает секретарю комиссии в ходе заседания, не</w:t>
      </w:r>
      <w:r w:rsidR="00213830" w:rsidRPr="00DB424F">
        <w:rPr>
          <w:rFonts w:asciiTheme="majorHAnsi" w:hAnsiTheme="majorHAnsi"/>
          <w:lang w:val="en-US"/>
        </w:rPr>
        <w:t> </w:t>
      </w:r>
      <w:r w:rsidRPr="00DB424F">
        <w:rPr>
          <w:rFonts w:asciiTheme="majorHAnsi" w:hAnsiTheme="majorHAnsi"/>
        </w:rPr>
        <w:t>препятствуя нормальному функционированию комиссии.</w:t>
      </w:r>
    </w:p>
    <w:p w14:paraId="3470F13A" w14:textId="77777777" w:rsidR="00AD2081" w:rsidRPr="00DB424F" w:rsidRDefault="00A150A9"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8.</w:t>
      </w:r>
      <w:r w:rsidR="00917747" w:rsidRPr="00DB424F">
        <w:rPr>
          <w:rFonts w:asciiTheme="majorHAnsi" w:hAnsiTheme="majorHAnsi"/>
          <w:sz w:val="24"/>
          <w:szCs w:val="24"/>
        </w:rPr>
        <w:t>8</w:t>
      </w:r>
      <w:r w:rsidRPr="00DB424F">
        <w:rPr>
          <w:rFonts w:asciiTheme="majorHAnsi" w:hAnsiTheme="majorHAnsi"/>
          <w:sz w:val="24"/>
          <w:szCs w:val="24"/>
        </w:rPr>
        <w:t>.</w:t>
      </w:r>
      <w:r w:rsidR="00213830" w:rsidRPr="00DB424F">
        <w:rPr>
          <w:rFonts w:asciiTheme="majorHAnsi" w:hAnsiTheme="majorHAnsi"/>
          <w:sz w:val="24"/>
          <w:szCs w:val="24"/>
        </w:rPr>
        <w:tab/>
      </w:r>
      <w:r w:rsidRPr="00DB424F">
        <w:rPr>
          <w:rFonts w:asciiTheme="majorHAnsi" w:hAnsiTheme="majorHAnsi"/>
          <w:sz w:val="24"/>
          <w:szCs w:val="24"/>
        </w:rPr>
        <w:t xml:space="preserve">Если в результате оценки, проведенной в ходе заседания по вскрытию </w:t>
      </w:r>
      <w:r w:rsidR="00F00565" w:rsidRPr="00DB424F">
        <w:rPr>
          <w:rFonts w:asciiTheme="majorHAnsi" w:hAnsiTheme="majorHAnsi"/>
          <w:sz w:val="24"/>
          <w:szCs w:val="24"/>
        </w:rPr>
        <w:t xml:space="preserve">и оценке </w:t>
      </w:r>
      <w:r w:rsidRPr="00DB424F">
        <w:rPr>
          <w:rFonts w:asciiTheme="majorHAnsi" w:hAnsiTheme="majorHAnsi"/>
          <w:sz w:val="24"/>
          <w:szCs w:val="24"/>
        </w:rPr>
        <w:t>заявок, в заявке участника фиксируются несоответствия требованиям приглашения,</w:t>
      </w:r>
      <w:r w:rsidR="001F0DAB" w:rsidRPr="00DB424F">
        <w:rPr>
          <w:rFonts w:asciiTheme="majorHAnsi" w:hAnsiTheme="majorHAnsi"/>
          <w:sz w:val="24"/>
          <w:szCs w:val="24"/>
        </w:rPr>
        <w:t xml:space="preserve"> </w:t>
      </w:r>
      <w:r w:rsidRPr="00DB424F">
        <w:rPr>
          <w:rFonts w:asciiTheme="majorHAnsi" w:hAnsiTheme="majorHAnsi"/>
          <w:sz w:val="24"/>
          <w:szCs w:val="24"/>
        </w:rPr>
        <w:t>комиссия приостанавливает заседание на один рабочий день, а секретарь комиссии в тот же день</w:t>
      </w:r>
      <w:r w:rsidR="007A34A6" w:rsidRPr="00DB424F">
        <w:rPr>
          <w:rFonts w:asciiTheme="majorHAnsi" w:hAnsiTheme="majorHAnsi"/>
          <w:sz w:val="24"/>
          <w:szCs w:val="24"/>
        </w:rPr>
        <w:t xml:space="preserve"> </w:t>
      </w:r>
      <w:r w:rsidR="001F0DAB" w:rsidRPr="00DB424F">
        <w:rPr>
          <w:rFonts w:asciiTheme="majorHAnsi" w:hAnsiTheme="majorHAnsi"/>
        </w:rPr>
        <w:t>в электронной форме</w:t>
      </w:r>
      <w:r w:rsidR="007A34A6" w:rsidRPr="00DB424F">
        <w:rPr>
          <w:rFonts w:asciiTheme="majorHAnsi" w:hAnsiTheme="majorHAnsi"/>
        </w:rPr>
        <w:t xml:space="preserve"> </w:t>
      </w:r>
      <w:r w:rsidRPr="00DB424F">
        <w:rPr>
          <w:rFonts w:asciiTheme="majorHAnsi" w:hAnsiTheme="majorHAnsi"/>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6BE31E93" w14:textId="77777777" w:rsidR="003B3E74" w:rsidRPr="00DB424F" w:rsidRDefault="006A3C8A"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В уведомлении, направленном участнику, подробно описываются все несоответствия, обнаруженные при оценке заявки</w:t>
      </w:r>
      <w:r w:rsidR="006371D0" w:rsidRPr="00DB424F">
        <w:rPr>
          <w:rFonts w:asciiTheme="majorHAnsi" w:hAnsiTheme="majorHAnsi"/>
          <w:sz w:val="24"/>
          <w:szCs w:val="24"/>
        </w:rPr>
        <w:t>.</w:t>
      </w:r>
    </w:p>
    <w:p w14:paraId="0318EBCF" w14:textId="77777777" w:rsidR="00C27BA4" w:rsidRPr="00DB424F" w:rsidRDefault="00A150A9" w:rsidP="00B46D58">
      <w:pPr>
        <w:pStyle w:val="norm"/>
        <w:widowControl w:val="0"/>
        <w:tabs>
          <w:tab w:val="left" w:pos="1276"/>
        </w:tabs>
        <w:spacing w:after="160" w:line="240" w:lineRule="auto"/>
        <w:ind w:firstLine="567"/>
        <w:rPr>
          <w:rFonts w:asciiTheme="majorHAnsi" w:hAnsiTheme="majorHAnsi"/>
          <w:sz w:val="24"/>
          <w:szCs w:val="24"/>
        </w:rPr>
      </w:pPr>
      <w:r w:rsidRPr="00DB424F">
        <w:rPr>
          <w:rFonts w:asciiTheme="majorHAnsi" w:hAnsiTheme="majorHAnsi"/>
          <w:sz w:val="24"/>
          <w:szCs w:val="24"/>
        </w:rPr>
        <w:t>8.</w:t>
      </w:r>
      <w:r w:rsidR="000F35AE" w:rsidRPr="00DB424F">
        <w:rPr>
          <w:rFonts w:asciiTheme="majorHAnsi" w:hAnsiTheme="majorHAnsi"/>
          <w:sz w:val="24"/>
          <w:szCs w:val="24"/>
        </w:rPr>
        <w:t>9</w:t>
      </w:r>
      <w:r w:rsidRPr="00DB424F">
        <w:rPr>
          <w:rFonts w:asciiTheme="majorHAnsi" w:hAnsiTheme="majorHAnsi"/>
          <w:sz w:val="24"/>
          <w:szCs w:val="24"/>
        </w:rPr>
        <w:t>.</w:t>
      </w:r>
      <w:r w:rsidR="00213830" w:rsidRPr="00DB424F">
        <w:rPr>
          <w:rFonts w:asciiTheme="majorHAnsi" w:hAnsiTheme="majorHAnsi"/>
          <w:sz w:val="24"/>
          <w:szCs w:val="24"/>
        </w:rPr>
        <w:tab/>
      </w:r>
      <w:r w:rsidRPr="00DB424F">
        <w:rPr>
          <w:rFonts w:asciiTheme="majorHAnsi" w:hAnsiTheme="majorHAnsi"/>
          <w:sz w:val="24"/>
          <w:szCs w:val="24"/>
        </w:rPr>
        <w:t>Если участник исправляет зафиксированное несоответствие в срок, установленный пунктом 8.</w:t>
      </w:r>
      <w:r w:rsidR="000F35AE" w:rsidRPr="00DB424F">
        <w:rPr>
          <w:rFonts w:asciiTheme="majorHAnsi" w:hAnsiTheme="majorHAnsi"/>
          <w:sz w:val="24"/>
          <w:szCs w:val="24"/>
        </w:rPr>
        <w:t>8</w:t>
      </w:r>
      <w:r w:rsidRPr="00DB424F">
        <w:rPr>
          <w:rFonts w:asciiTheme="majorHAnsi" w:hAnsiTheme="majorHAnsi"/>
          <w:sz w:val="24"/>
          <w:szCs w:val="24"/>
        </w:rPr>
        <w:t>. настоящего приглашения, то его заявка оценивается удовлетворительно. В противном случае, заявка</w:t>
      </w:r>
      <w:r w:rsidR="00D23C17" w:rsidRPr="00DB424F">
        <w:rPr>
          <w:rFonts w:asciiTheme="majorHAnsi" w:hAnsiTheme="majorHAnsi"/>
          <w:sz w:val="24"/>
          <w:szCs w:val="24"/>
        </w:rPr>
        <w:t xml:space="preserve"> данного участника</w:t>
      </w:r>
      <w:r w:rsidRPr="00DB424F">
        <w:rPr>
          <w:rFonts w:asciiTheme="majorHAnsi" w:hAnsiTheme="majorHAnsi"/>
          <w:sz w:val="24"/>
          <w:szCs w:val="24"/>
        </w:rPr>
        <w:t xml:space="preserve"> оценивается неуд</w:t>
      </w:r>
      <w:r w:rsidR="00A50C53" w:rsidRPr="00DB424F">
        <w:rPr>
          <w:rFonts w:asciiTheme="majorHAnsi" w:hAnsiTheme="majorHAnsi"/>
          <w:sz w:val="24"/>
          <w:szCs w:val="24"/>
        </w:rPr>
        <w:t>овлетворительно и отклоняется</w:t>
      </w:r>
      <w:r w:rsidR="005D7FA6" w:rsidRPr="00DB424F">
        <w:rPr>
          <w:rFonts w:asciiTheme="majorHAnsi" w:hAnsiTheme="majorHAnsi"/>
          <w:sz w:val="24"/>
          <w:szCs w:val="24"/>
        </w:rPr>
        <w:t>, а отобранным участником признается участник, занявший последующее место</w:t>
      </w:r>
      <w:r w:rsidR="00A50C53" w:rsidRPr="00DB424F">
        <w:rPr>
          <w:rFonts w:asciiTheme="majorHAnsi" w:hAnsiTheme="majorHAnsi"/>
          <w:sz w:val="24"/>
          <w:szCs w:val="24"/>
        </w:rPr>
        <w:t>.</w:t>
      </w:r>
    </w:p>
    <w:p w14:paraId="6E1B2828" w14:textId="77777777" w:rsidR="006A649A" w:rsidRPr="00DB424F" w:rsidRDefault="00A150A9" w:rsidP="00B46D58">
      <w:pPr>
        <w:pStyle w:val="23"/>
        <w:widowControl w:val="0"/>
        <w:tabs>
          <w:tab w:val="left" w:pos="1276"/>
        </w:tabs>
        <w:spacing w:after="160" w:line="240" w:lineRule="auto"/>
        <w:ind w:firstLine="567"/>
        <w:rPr>
          <w:rFonts w:asciiTheme="majorHAnsi" w:hAnsiTheme="majorHAnsi"/>
          <w:sz w:val="24"/>
          <w:szCs w:val="24"/>
        </w:rPr>
      </w:pPr>
      <w:r w:rsidRPr="00DB424F">
        <w:rPr>
          <w:rFonts w:asciiTheme="majorHAnsi" w:hAnsiTheme="majorHAnsi"/>
          <w:sz w:val="24"/>
          <w:szCs w:val="24"/>
        </w:rPr>
        <w:t>8.1</w:t>
      </w:r>
      <w:r w:rsidR="00B81197" w:rsidRPr="00DB424F">
        <w:rPr>
          <w:rFonts w:asciiTheme="majorHAnsi" w:hAnsiTheme="majorHAnsi"/>
          <w:sz w:val="24"/>
          <w:szCs w:val="24"/>
        </w:rPr>
        <w:t>0</w:t>
      </w:r>
      <w:r w:rsidRPr="00DB424F">
        <w:rPr>
          <w:rFonts w:asciiTheme="majorHAnsi" w:hAnsiTheme="majorHAnsi"/>
          <w:sz w:val="24"/>
          <w:szCs w:val="24"/>
        </w:rPr>
        <w:t>.</w:t>
      </w:r>
      <w:r w:rsidR="00213830" w:rsidRPr="00DB424F">
        <w:rPr>
          <w:rFonts w:asciiTheme="majorHAnsi" w:hAnsiTheme="majorHAnsi"/>
          <w:sz w:val="24"/>
          <w:szCs w:val="24"/>
        </w:rPr>
        <w:tab/>
      </w:r>
      <w:r w:rsidR="006A649A" w:rsidRPr="00DB424F">
        <w:rPr>
          <w:rFonts w:asciiTheme="majorHAnsi" w:hAnsiTheme="majorHAnsi"/>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DB424F" w:rsidDel="00A5199D">
        <w:rPr>
          <w:rFonts w:asciiTheme="majorHAnsi" w:hAnsiTheme="majorHAnsi"/>
          <w:sz w:val="24"/>
          <w:szCs w:val="24"/>
        </w:rPr>
        <w:t xml:space="preserve"> </w:t>
      </w:r>
      <w:r w:rsidR="006A649A" w:rsidRPr="00DB424F">
        <w:rPr>
          <w:rFonts w:asciiTheme="majorHAnsi" w:hAnsiTheme="majorHAnsi"/>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2E07D12" w14:textId="77777777" w:rsidR="00EA58C8" w:rsidRPr="00DB424F" w:rsidRDefault="00A150A9" w:rsidP="00B46D58">
      <w:pPr>
        <w:pStyle w:val="23"/>
        <w:widowControl w:val="0"/>
        <w:tabs>
          <w:tab w:val="left" w:pos="1276"/>
        </w:tabs>
        <w:spacing w:after="160" w:line="240" w:lineRule="auto"/>
        <w:ind w:firstLine="567"/>
        <w:rPr>
          <w:rFonts w:asciiTheme="majorHAnsi" w:hAnsiTheme="majorHAnsi"/>
          <w:sz w:val="24"/>
          <w:szCs w:val="24"/>
        </w:rPr>
      </w:pPr>
      <w:r w:rsidRPr="00DB424F">
        <w:rPr>
          <w:rFonts w:asciiTheme="majorHAnsi" w:hAnsiTheme="majorHAnsi"/>
          <w:sz w:val="24"/>
          <w:szCs w:val="24"/>
        </w:rPr>
        <w:t>8.1</w:t>
      </w:r>
      <w:r w:rsidR="00B55371" w:rsidRPr="00DB424F">
        <w:rPr>
          <w:rFonts w:asciiTheme="majorHAnsi" w:hAnsiTheme="majorHAnsi"/>
          <w:sz w:val="24"/>
          <w:szCs w:val="24"/>
        </w:rPr>
        <w:t>1</w:t>
      </w:r>
      <w:r w:rsidR="004409B1" w:rsidRPr="00DB424F">
        <w:rPr>
          <w:rFonts w:asciiTheme="majorHAnsi" w:hAnsiTheme="majorHAnsi"/>
          <w:sz w:val="24"/>
          <w:szCs w:val="24"/>
        </w:rPr>
        <w:t>.</w:t>
      </w:r>
      <w:r w:rsidR="004409B1" w:rsidRPr="00DB424F">
        <w:rPr>
          <w:rFonts w:asciiTheme="majorHAnsi" w:hAnsiTheme="majorHAnsi"/>
          <w:sz w:val="24"/>
          <w:szCs w:val="24"/>
        </w:rPr>
        <w:tab/>
      </w:r>
      <w:r w:rsidRPr="00DB424F">
        <w:rPr>
          <w:rFonts w:asciiTheme="majorHAnsi" w:hAnsiTheme="majorHAnsi"/>
          <w:sz w:val="24"/>
          <w:szCs w:val="24"/>
        </w:rPr>
        <w:t>После вскрытия</w:t>
      </w:r>
      <w:r w:rsidR="00895E05" w:rsidRPr="00DB424F">
        <w:rPr>
          <w:rFonts w:asciiTheme="majorHAnsi" w:hAnsiTheme="majorHAnsi"/>
          <w:sz w:val="24"/>
          <w:szCs w:val="24"/>
        </w:rPr>
        <w:t xml:space="preserve"> и оценки</w:t>
      </w:r>
      <w:r w:rsidRPr="00DB424F">
        <w:rPr>
          <w:rFonts w:asciiTheme="majorHAnsi" w:hAnsiTheme="majorHAnsi"/>
          <w:sz w:val="24"/>
          <w:szCs w:val="24"/>
        </w:rPr>
        <w:t xml:space="preserve"> заявок составляется протокол в порядке, установленном законодательством Республики Армения о закупках.</w:t>
      </w:r>
      <w:r w:rsidR="00895E05" w:rsidRPr="00DB424F">
        <w:rPr>
          <w:rFonts w:asciiTheme="majorHAnsi" w:hAnsiTheme="majorHAnsi"/>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DB424F">
        <w:rPr>
          <w:rFonts w:asciiTheme="majorHAnsi" w:hAnsiTheme="majorHAnsi"/>
          <w:sz w:val="24"/>
          <w:szCs w:val="24"/>
        </w:rPr>
        <w:t>.</w:t>
      </w:r>
    </w:p>
    <w:p w14:paraId="192AF3BB" w14:textId="77777777" w:rsidR="00E65F37" w:rsidRPr="00DB424F" w:rsidRDefault="00A150A9" w:rsidP="00B46D58">
      <w:pPr>
        <w:pStyle w:val="23"/>
        <w:widowControl w:val="0"/>
        <w:tabs>
          <w:tab w:val="left" w:pos="1276"/>
        </w:tabs>
        <w:spacing w:after="160" w:line="240" w:lineRule="auto"/>
        <w:ind w:firstLine="567"/>
        <w:rPr>
          <w:rFonts w:asciiTheme="majorHAnsi" w:hAnsiTheme="majorHAnsi"/>
          <w:sz w:val="24"/>
          <w:szCs w:val="24"/>
        </w:rPr>
      </w:pPr>
      <w:r w:rsidRPr="00DB424F">
        <w:rPr>
          <w:rFonts w:asciiTheme="majorHAnsi" w:hAnsiTheme="majorHAnsi"/>
          <w:sz w:val="24"/>
          <w:szCs w:val="24"/>
        </w:rPr>
        <w:t>8.1</w:t>
      </w:r>
      <w:r w:rsidR="00696900" w:rsidRPr="00DB424F">
        <w:rPr>
          <w:rFonts w:asciiTheme="majorHAnsi" w:hAnsiTheme="majorHAnsi"/>
          <w:sz w:val="24"/>
          <w:szCs w:val="24"/>
        </w:rPr>
        <w:t>2</w:t>
      </w:r>
      <w:r w:rsidRPr="00DB424F">
        <w:rPr>
          <w:rFonts w:asciiTheme="majorHAnsi" w:hAnsiTheme="majorHAnsi"/>
          <w:sz w:val="24"/>
          <w:szCs w:val="24"/>
        </w:rPr>
        <w:t>.</w:t>
      </w:r>
      <w:r w:rsidR="004409B1" w:rsidRPr="00DB424F">
        <w:rPr>
          <w:rFonts w:asciiTheme="majorHAnsi" w:hAnsiTheme="majorHAnsi"/>
          <w:sz w:val="24"/>
          <w:szCs w:val="24"/>
        </w:rPr>
        <w:tab/>
      </w:r>
      <w:r w:rsidRPr="00DB424F">
        <w:rPr>
          <w:rFonts w:asciiTheme="majorHAnsi" w:hAnsiTheme="majorHAnsi"/>
          <w:sz w:val="24"/>
          <w:szCs w:val="24"/>
        </w:rPr>
        <w:t>Не позднее чем на следующий рабочий день после завершения заседания по вскрытию</w:t>
      </w:r>
      <w:r w:rsidR="001E4A24" w:rsidRPr="00DB424F">
        <w:rPr>
          <w:rFonts w:asciiTheme="majorHAnsi" w:hAnsiTheme="majorHAnsi"/>
          <w:sz w:val="24"/>
          <w:szCs w:val="24"/>
        </w:rPr>
        <w:t xml:space="preserve"> и оценке</w:t>
      </w:r>
      <w:r w:rsidRPr="00DB424F">
        <w:rPr>
          <w:rFonts w:asciiTheme="majorHAnsi" w:hAnsiTheme="majorHAnsi"/>
          <w:sz w:val="24"/>
          <w:szCs w:val="24"/>
        </w:rPr>
        <w:t xml:space="preserve"> заявок секретарь комиссии: </w:t>
      </w:r>
    </w:p>
    <w:p w14:paraId="1FD51EC2" w14:textId="77777777" w:rsidR="00A24827" w:rsidRPr="00DB424F" w:rsidRDefault="00A24827" w:rsidP="00B46D58">
      <w:pPr>
        <w:pStyle w:val="23"/>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1)</w:t>
      </w:r>
      <w:r w:rsidR="00DC64B5" w:rsidRPr="00DB424F">
        <w:rPr>
          <w:rFonts w:asciiTheme="majorHAnsi" w:hAnsiTheme="majorHAnsi"/>
          <w:sz w:val="24"/>
          <w:szCs w:val="24"/>
        </w:rPr>
        <w:tab/>
      </w:r>
      <w:r w:rsidRPr="00DB424F">
        <w:rPr>
          <w:rFonts w:asciiTheme="majorHAnsi" w:hAnsiTheme="majorHAnsi"/>
          <w:sz w:val="24"/>
          <w:szCs w:val="24"/>
        </w:rPr>
        <w:t>опубликовывает в бюллетене воспроизведенный (отсканированный) с</w:t>
      </w:r>
      <w:r w:rsidR="00DC64B5" w:rsidRPr="00DB424F">
        <w:rPr>
          <w:rFonts w:asciiTheme="majorHAnsi" w:hAnsiTheme="majorHAnsi"/>
          <w:sz w:val="24"/>
          <w:szCs w:val="24"/>
          <w:lang w:val="en-US"/>
        </w:rPr>
        <w:t> </w:t>
      </w:r>
      <w:r w:rsidRPr="00DB424F">
        <w:rPr>
          <w:rFonts w:asciiTheme="majorHAnsi" w:hAnsiTheme="majorHAnsi"/>
          <w:sz w:val="24"/>
          <w:szCs w:val="24"/>
        </w:rPr>
        <w:t>оригинала вариант протокола заседания по вскрытию</w:t>
      </w:r>
      <w:r w:rsidR="00621ADE" w:rsidRPr="00DB424F">
        <w:rPr>
          <w:rFonts w:asciiTheme="majorHAnsi" w:hAnsiTheme="majorHAnsi"/>
          <w:sz w:val="24"/>
          <w:szCs w:val="24"/>
        </w:rPr>
        <w:t xml:space="preserve"> и оценке</w:t>
      </w:r>
      <w:r w:rsidRPr="00DB424F">
        <w:rPr>
          <w:rFonts w:asciiTheme="majorHAnsi" w:hAnsiTheme="majorHAnsi"/>
          <w:sz w:val="24"/>
          <w:szCs w:val="24"/>
        </w:rPr>
        <w:t xml:space="preserve"> заявок</w:t>
      </w:r>
      <w:r w:rsidR="001E4A24" w:rsidRPr="00DB424F">
        <w:rPr>
          <w:rFonts w:asciiTheme="majorHAnsi" w:hAnsiTheme="majorHAnsi"/>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DB424F">
        <w:rPr>
          <w:rFonts w:asciiTheme="majorHAnsi" w:hAnsiTheme="majorHAnsi"/>
        </w:rPr>
        <w:t xml:space="preserve"> </w:t>
      </w:r>
      <w:r w:rsidR="001E4A24" w:rsidRPr="00DB424F">
        <w:rPr>
          <w:rFonts w:asciiTheme="majorHAnsi" w:hAnsiTheme="majorHAnsi"/>
          <w:sz w:val="24"/>
          <w:szCs w:val="24"/>
        </w:rPr>
        <w:t>Если обоснования не были представлены, то в протоколе заседания комиссии об этом делаются соответствующие заметки.</w:t>
      </w:r>
    </w:p>
    <w:p w14:paraId="4E09B970" w14:textId="77777777" w:rsidR="008B73CD" w:rsidRPr="00DB424F" w:rsidRDefault="008B73CD" w:rsidP="00B46D58">
      <w:pPr>
        <w:pStyle w:val="23"/>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2)</w:t>
      </w:r>
      <w:r w:rsidR="00DC64B5" w:rsidRPr="00DB424F">
        <w:rPr>
          <w:rFonts w:asciiTheme="majorHAnsi" w:hAnsiTheme="majorHAnsi"/>
          <w:sz w:val="24"/>
          <w:szCs w:val="24"/>
        </w:rPr>
        <w:tab/>
      </w:r>
      <w:r w:rsidRPr="00DB424F">
        <w:rPr>
          <w:rFonts w:asciiTheme="majorHAnsi" w:hAnsiTheme="majorHAnsi"/>
          <w:sz w:val="24"/>
          <w:szCs w:val="24"/>
        </w:rPr>
        <w:t>опубликовывает в бюллетене воспроизведенные (отсканированные) с</w:t>
      </w:r>
      <w:r w:rsidR="00DC64B5" w:rsidRPr="00DB424F">
        <w:rPr>
          <w:rFonts w:asciiTheme="majorHAnsi" w:hAnsiTheme="majorHAnsi"/>
          <w:sz w:val="24"/>
          <w:szCs w:val="24"/>
          <w:lang w:val="en-US"/>
        </w:rPr>
        <w:t> </w:t>
      </w:r>
      <w:r w:rsidRPr="00DB424F">
        <w:rPr>
          <w:rFonts w:asciiTheme="majorHAnsi" w:hAnsiTheme="majorHAnsi"/>
          <w:sz w:val="24"/>
          <w:szCs w:val="24"/>
        </w:rPr>
        <w:t>подписанных им и присутствующими на заседании по вскрытию</w:t>
      </w:r>
      <w:r w:rsidR="00621ADE" w:rsidRPr="00DB424F">
        <w:rPr>
          <w:rFonts w:asciiTheme="majorHAnsi" w:hAnsiTheme="majorHAnsi"/>
          <w:sz w:val="24"/>
          <w:szCs w:val="24"/>
        </w:rPr>
        <w:t xml:space="preserve"> и оценке</w:t>
      </w:r>
      <w:r w:rsidRPr="00DB424F">
        <w:rPr>
          <w:rFonts w:asciiTheme="majorHAnsi" w:hAnsiTheme="majorHAnsi"/>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DB424F">
        <w:rPr>
          <w:rFonts w:asciiTheme="majorHAnsi" w:hAnsiTheme="majorHAnsi"/>
          <w:sz w:val="24"/>
          <w:szCs w:val="24"/>
        </w:rPr>
        <w:t xml:space="preserve"> и оценке</w:t>
      </w:r>
      <w:r w:rsidRPr="00DB424F">
        <w:rPr>
          <w:rFonts w:asciiTheme="majorHAnsi" w:hAnsiTheme="majorHAnsi"/>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61BEA08" w14:textId="77777777" w:rsidR="0052468C" w:rsidRPr="00DB424F" w:rsidRDefault="008769B4" w:rsidP="00B46D58">
      <w:pPr>
        <w:widowControl w:val="0"/>
        <w:tabs>
          <w:tab w:val="left" w:pos="1276"/>
        </w:tabs>
        <w:spacing w:after="160"/>
        <w:ind w:firstLine="567"/>
        <w:jc w:val="both"/>
        <w:rPr>
          <w:rFonts w:asciiTheme="majorHAnsi" w:hAnsiTheme="majorHAnsi"/>
        </w:rPr>
      </w:pPr>
      <w:r w:rsidRPr="00DB424F">
        <w:rPr>
          <w:rFonts w:asciiTheme="majorHAnsi" w:hAnsiTheme="majorHAnsi"/>
        </w:rPr>
        <w:t>8.</w:t>
      </w:r>
      <w:r w:rsidR="005B6DCF" w:rsidRPr="00DB424F">
        <w:rPr>
          <w:rFonts w:asciiTheme="majorHAnsi" w:hAnsiTheme="majorHAnsi"/>
          <w:lang w:val="hy-AM"/>
        </w:rPr>
        <w:t>1</w:t>
      </w:r>
      <w:r w:rsidR="00762474" w:rsidRPr="00DB424F">
        <w:rPr>
          <w:rFonts w:asciiTheme="majorHAnsi" w:hAnsiTheme="majorHAnsi"/>
        </w:rPr>
        <w:t>3</w:t>
      </w:r>
      <w:r w:rsidR="00493CC7" w:rsidRPr="00DB424F">
        <w:rPr>
          <w:rFonts w:asciiTheme="majorHAnsi" w:hAnsiTheme="majorHAnsi"/>
        </w:rPr>
        <w:t>.</w:t>
      </w:r>
      <w:r w:rsidR="00493CC7" w:rsidRPr="00DB424F">
        <w:rPr>
          <w:rFonts w:asciiTheme="majorHAnsi" w:hAnsiTheme="majorHAnsi"/>
        </w:rPr>
        <w:tab/>
      </w:r>
      <w:r w:rsidR="0052468C" w:rsidRPr="00DB424F">
        <w:rPr>
          <w:rFonts w:asciiTheme="majorHAnsi" w:hAnsiTheme="majorHAnsi"/>
        </w:rPr>
        <w:t xml:space="preserve">В случае выявления </w:t>
      </w:r>
      <w:r w:rsidR="0052468C" w:rsidRPr="00DB424F">
        <w:rPr>
          <w:rFonts w:asciiTheme="majorHAnsi" w:hAnsiTheme="majorHAnsi"/>
          <w:color w:val="000000" w:themeColor="text1"/>
        </w:rPr>
        <w:t xml:space="preserve">оснований, предусмотренных пунктом 6 части 1 статьи 6 Закона, </w:t>
      </w:r>
      <w:r w:rsidR="0052468C" w:rsidRPr="00DB424F">
        <w:rPr>
          <w:rFonts w:asciiTheme="majorHAnsi" w:hAnsiTheme="majorHAnsi"/>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424F">
        <w:rPr>
          <w:rFonts w:asciiTheme="majorHAnsi" w:hAnsiTheme="majorHAnsi"/>
        </w:rPr>
        <w:t>.</w:t>
      </w:r>
      <w:r w:rsidR="0088745E" w:rsidRPr="00DB424F">
        <w:rPr>
          <w:rFonts w:asciiTheme="majorHAnsi" w:hAnsiTheme="majorHAnsi"/>
        </w:rPr>
        <w:t xml:space="preserve"> </w:t>
      </w:r>
      <w:r w:rsidR="00D17C45" w:rsidRPr="00DB424F">
        <w:rPr>
          <w:rFonts w:asciiTheme="majorHAnsi" w:hAnsiTheme="majorHAnsi"/>
        </w:rPr>
        <w:t>Мотивированное решение руководителя заказчика уполномоченный орган публикует в бюллетене.</w:t>
      </w:r>
      <w:r w:rsidR="0052468C" w:rsidRPr="00DB424F">
        <w:rPr>
          <w:rFonts w:asciiTheme="majorHAnsi" w:hAnsiTheme="majorHAnsi"/>
        </w:rPr>
        <w:t xml:space="preserve"> При этом указанное в настоящем пункте решение руководитель заказчика </w:t>
      </w:r>
      <w:r w:rsidR="0052468C" w:rsidRPr="00DB424F">
        <w:rPr>
          <w:rFonts w:asciiTheme="majorHAnsi" w:hAnsiTheme="majorHAnsi"/>
        </w:rPr>
        <w:lastRenderedPageBreak/>
        <w:t>выносит на десятый ден</w:t>
      </w:r>
      <w:r w:rsidR="00C143D2" w:rsidRPr="00DB424F">
        <w:rPr>
          <w:rFonts w:asciiTheme="majorHAnsi" w:hAnsiTheme="majorHAnsi"/>
        </w:rPr>
        <w:t>ь</w:t>
      </w:r>
      <w:r w:rsidR="0052468C" w:rsidRPr="00DB424F">
        <w:rPr>
          <w:rFonts w:asciiTheme="majorHAnsi" w:hAnsiTheme="majorHAnsi"/>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57EE27C5" w14:textId="77777777" w:rsidR="00B24E4B" w:rsidRPr="00DB424F" w:rsidRDefault="000E53B7" w:rsidP="00B24E4B">
      <w:pPr>
        <w:widowControl w:val="0"/>
        <w:tabs>
          <w:tab w:val="left" w:pos="1276"/>
        </w:tabs>
        <w:rPr>
          <w:rFonts w:asciiTheme="majorHAnsi" w:hAnsiTheme="majorHAnsi"/>
        </w:rPr>
      </w:pPr>
      <w:r w:rsidRPr="00DB424F">
        <w:rPr>
          <w:rFonts w:asciiTheme="majorHAnsi" w:hAnsiTheme="majorHAnsi"/>
        </w:rPr>
        <w:t>Е</w:t>
      </w:r>
      <w:r w:rsidR="00B24E4B" w:rsidRPr="00DB424F">
        <w:rPr>
          <w:rFonts w:asciiTheme="majorHAnsi" w:hAnsiTheme="majorHAnsi"/>
        </w:rPr>
        <w:t>сли:</w:t>
      </w:r>
    </w:p>
    <w:p w14:paraId="66789BDD" w14:textId="77777777" w:rsidR="00B24E4B" w:rsidRPr="00DB424F" w:rsidRDefault="00B24E4B" w:rsidP="00B24E4B">
      <w:pPr>
        <w:pStyle w:val="aff"/>
        <w:widowControl w:val="0"/>
        <w:numPr>
          <w:ilvl w:val="0"/>
          <w:numId w:val="31"/>
        </w:numPr>
        <w:ind w:left="0" w:firstLine="284"/>
        <w:contextualSpacing/>
        <w:jc w:val="both"/>
        <w:rPr>
          <w:rFonts w:asciiTheme="majorHAnsi" w:hAnsiTheme="majorHAnsi"/>
        </w:rPr>
      </w:pPr>
      <w:r w:rsidRPr="00DB424F">
        <w:rPr>
          <w:rFonts w:asciiTheme="majorHAnsi" w:hAnsiTheme="majorHAnsi"/>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3C004B52" w14:textId="77777777" w:rsidR="00B24E4B" w:rsidRPr="00DB424F" w:rsidRDefault="00B24E4B" w:rsidP="00B24E4B">
      <w:pPr>
        <w:pStyle w:val="aff"/>
        <w:widowControl w:val="0"/>
        <w:numPr>
          <w:ilvl w:val="0"/>
          <w:numId w:val="31"/>
        </w:numPr>
        <w:ind w:left="0" w:firstLine="284"/>
        <w:contextualSpacing/>
        <w:jc w:val="both"/>
        <w:rPr>
          <w:ins w:id="8" w:author="Vardan" w:date="2022-10-30T00:00:00Z"/>
          <w:rFonts w:asciiTheme="majorHAnsi" w:hAnsiTheme="majorHAnsi"/>
        </w:rPr>
      </w:pPr>
      <w:r w:rsidRPr="00DB424F">
        <w:rPr>
          <w:rFonts w:asciiTheme="majorHAnsi" w:hAnsiTheme="majorHAnsi"/>
        </w:rPr>
        <w:t xml:space="preserve">выплата участником или лицом, заключившим договор, суммы обеспечения заявки, договора и (или) квалификации </w:t>
      </w:r>
      <w:r w:rsidR="000A1DB5" w:rsidRPr="00DB424F">
        <w:rPr>
          <w:rFonts w:asciiTheme="majorHAnsi" w:hAnsiTheme="majorHAnsi"/>
        </w:rPr>
        <w:t>была осуществлена</w:t>
      </w:r>
      <w:r w:rsidRPr="00DB424F">
        <w:rPr>
          <w:rFonts w:asciiTheme="majorHAnsi" w:hAnsiTheme="majorHAnsi"/>
        </w:rPr>
        <w:t xml:space="preserve"> по истечении срока представления решения уполномоченному органу, но не позднее </w:t>
      </w:r>
      <w:r w:rsidR="007E2805" w:rsidRPr="00DB424F">
        <w:rPr>
          <w:rFonts w:asciiTheme="majorHAnsi" w:hAnsiTheme="majorHAnsi"/>
        </w:rPr>
        <w:t xml:space="preserve">истечения </w:t>
      </w:r>
      <w:proofErr w:type="spellStart"/>
      <w:r w:rsidR="00F97C74" w:rsidRPr="00DB424F">
        <w:rPr>
          <w:rFonts w:asciiTheme="majorHAnsi" w:hAnsiTheme="majorHAnsi"/>
        </w:rPr>
        <w:t>сорокодневного</w:t>
      </w:r>
      <w:proofErr w:type="spellEnd"/>
      <w:r w:rsidR="00F97C74" w:rsidRPr="00DB424F">
        <w:rPr>
          <w:rFonts w:asciiTheme="majorHAnsi" w:hAnsiTheme="majorHAnsi"/>
        </w:rPr>
        <w:t xml:space="preserve"> срока</w:t>
      </w:r>
      <w:r w:rsidR="00F97C74" w:rsidRPr="00DB424F" w:rsidDel="00F97C74">
        <w:rPr>
          <w:rFonts w:asciiTheme="majorHAnsi" w:hAnsiTheme="majorHAnsi"/>
        </w:rPr>
        <w:t xml:space="preserve"> </w:t>
      </w:r>
      <w:r w:rsidR="007E2805" w:rsidRPr="00DB424F">
        <w:rPr>
          <w:rFonts w:asciiTheme="majorHAnsi" w:hAnsiTheme="majorHAnsi"/>
        </w:rPr>
        <w:t>установленн</w:t>
      </w:r>
      <w:r w:rsidR="00F97C74" w:rsidRPr="00DB424F">
        <w:rPr>
          <w:rFonts w:asciiTheme="majorHAnsi" w:hAnsiTheme="majorHAnsi"/>
        </w:rPr>
        <w:t>ого</w:t>
      </w:r>
      <w:r w:rsidR="007E2805" w:rsidRPr="00DB424F">
        <w:rPr>
          <w:rFonts w:asciiTheme="majorHAnsi" w:hAnsiTheme="majorHAnsi"/>
        </w:rPr>
        <w:t xml:space="preserve"> для включения </w:t>
      </w:r>
      <w:r w:rsidR="00F97C74" w:rsidRPr="00DB424F">
        <w:rPr>
          <w:rFonts w:asciiTheme="majorHAnsi" w:hAnsiTheme="majorHAnsi"/>
        </w:rPr>
        <w:t xml:space="preserve">уполномоченным органом </w:t>
      </w:r>
      <w:r w:rsidR="007E2805" w:rsidRPr="00DB424F">
        <w:rPr>
          <w:rFonts w:asciiTheme="majorHAnsi" w:hAnsiTheme="majorHAnsi"/>
        </w:rPr>
        <w:t xml:space="preserve">участника </w:t>
      </w:r>
      <w:r w:rsidRPr="00DB424F">
        <w:rPr>
          <w:rFonts w:asciiTheme="majorHAnsi" w:hAnsiTheme="majorHAnsi"/>
        </w:rPr>
        <w:t xml:space="preserve"> в список, </w:t>
      </w:r>
      <w:r w:rsidR="000A1DB5" w:rsidRPr="00DB424F">
        <w:rPr>
          <w:rFonts w:asciiTheme="majorHAnsi" w:hAnsiTheme="majorHAnsi"/>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DB424F">
        <w:rPr>
          <w:rFonts w:asciiTheme="majorHAnsi" w:hAnsiTheme="majorHAnsi"/>
        </w:rPr>
        <w:t>то заказчик письменно уведомляет об этом уполномоченный орган, на основании которого участник не включается в список.</w:t>
      </w:r>
    </w:p>
    <w:p w14:paraId="7256610D" w14:textId="77777777" w:rsidR="00C20AD3" w:rsidRPr="00DB424F" w:rsidRDefault="006435F5" w:rsidP="00637CD2">
      <w:pPr>
        <w:widowControl w:val="0"/>
        <w:tabs>
          <w:tab w:val="left" w:pos="1134"/>
        </w:tabs>
        <w:ind w:left="-360"/>
        <w:jc w:val="both"/>
        <w:rPr>
          <w:rFonts w:asciiTheme="majorHAnsi" w:hAnsiTheme="majorHAnsi"/>
        </w:rPr>
      </w:pPr>
      <w:r w:rsidRPr="00DB424F">
        <w:rPr>
          <w:rFonts w:asciiTheme="majorHAnsi" w:hAnsiTheme="majorHAnsi"/>
        </w:rPr>
        <w:t xml:space="preserve">       </w:t>
      </w:r>
      <w:r w:rsidR="00C20AD3" w:rsidRPr="00DB424F">
        <w:rPr>
          <w:rFonts w:asciiTheme="majorHAnsi" w:hAnsiTheme="majorHAnsi"/>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11D12AA8" w14:textId="77777777" w:rsidR="00A63D83" w:rsidRPr="00DB424F" w:rsidRDefault="00A63D83" w:rsidP="00B46D58">
      <w:pPr>
        <w:widowControl w:val="0"/>
        <w:tabs>
          <w:tab w:val="left" w:pos="1276"/>
        </w:tabs>
        <w:spacing w:after="160"/>
        <w:ind w:firstLine="567"/>
        <w:jc w:val="both"/>
        <w:rPr>
          <w:rFonts w:asciiTheme="majorHAnsi" w:hAnsiTheme="majorHAnsi"/>
        </w:rPr>
      </w:pPr>
      <w:r w:rsidRPr="00DB424F">
        <w:rPr>
          <w:rFonts w:asciiTheme="majorHAnsi" w:hAnsiTheme="majorHAnsi"/>
        </w:rPr>
        <w:t>8.1</w:t>
      </w:r>
      <w:r w:rsidR="008067C5" w:rsidRPr="00DB424F">
        <w:rPr>
          <w:rFonts w:asciiTheme="majorHAnsi" w:hAnsiTheme="majorHAnsi"/>
        </w:rPr>
        <w:t>4</w:t>
      </w:r>
      <w:r w:rsidR="00A31DCA" w:rsidRPr="00DB424F">
        <w:rPr>
          <w:rFonts w:asciiTheme="majorHAnsi" w:hAnsiTheme="majorHAnsi"/>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205E3C6F" w14:textId="77777777" w:rsidR="00A23E7B" w:rsidRPr="00DB424F" w:rsidRDefault="00E64D24" w:rsidP="00B46D58">
      <w:pPr>
        <w:pStyle w:val="norm"/>
        <w:widowControl w:val="0"/>
        <w:tabs>
          <w:tab w:val="left" w:pos="1276"/>
        </w:tabs>
        <w:spacing w:after="160" w:line="240" w:lineRule="auto"/>
        <w:ind w:firstLine="567"/>
        <w:rPr>
          <w:rFonts w:asciiTheme="majorHAnsi" w:hAnsiTheme="majorHAnsi"/>
          <w:sz w:val="24"/>
          <w:szCs w:val="24"/>
        </w:rPr>
      </w:pPr>
      <w:r w:rsidRPr="00DB424F">
        <w:rPr>
          <w:rFonts w:asciiTheme="majorHAnsi" w:hAnsiTheme="majorHAnsi"/>
          <w:sz w:val="24"/>
          <w:szCs w:val="24"/>
        </w:rPr>
        <w:t>8.1</w:t>
      </w:r>
      <w:r w:rsidR="00FE1D95" w:rsidRPr="00DB424F">
        <w:rPr>
          <w:rFonts w:asciiTheme="majorHAnsi" w:hAnsiTheme="majorHAnsi"/>
          <w:sz w:val="24"/>
          <w:szCs w:val="24"/>
        </w:rPr>
        <w:t>5</w:t>
      </w:r>
      <w:r w:rsidRPr="00DB424F">
        <w:rPr>
          <w:rFonts w:asciiTheme="majorHAnsi" w:hAnsiTheme="majorHAnsi"/>
          <w:sz w:val="24"/>
          <w:szCs w:val="24"/>
        </w:rPr>
        <w:t xml:space="preserve"> </w:t>
      </w:r>
      <w:r w:rsidR="00A74478" w:rsidRPr="00DB424F">
        <w:rPr>
          <w:rFonts w:asciiTheme="majorHAnsi" w:hAnsiTheme="majorHAnsi"/>
          <w:sz w:val="24"/>
          <w:szCs w:val="24"/>
        </w:rPr>
        <w:t>Документы, указанные в пунктах 8.</w:t>
      </w:r>
      <w:r w:rsidR="00D0532E" w:rsidRPr="00DB424F">
        <w:rPr>
          <w:rFonts w:asciiTheme="majorHAnsi" w:hAnsiTheme="majorHAnsi"/>
          <w:sz w:val="24"/>
          <w:szCs w:val="24"/>
        </w:rPr>
        <w:t>8</w:t>
      </w:r>
      <w:r w:rsidR="00A74478" w:rsidRPr="00DB424F">
        <w:rPr>
          <w:rFonts w:asciiTheme="majorHAnsi" w:hAnsiTheme="majorHAnsi"/>
          <w:sz w:val="24"/>
          <w:szCs w:val="24"/>
        </w:rPr>
        <w:t xml:space="preserve"> и 8.</w:t>
      </w:r>
      <w:r w:rsidR="00D0532E" w:rsidRPr="00DB424F">
        <w:rPr>
          <w:rFonts w:asciiTheme="majorHAnsi" w:hAnsiTheme="majorHAnsi"/>
          <w:sz w:val="24"/>
          <w:szCs w:val="24"/>
        </w:rPr>
        <w:t>9</w:t>
      </w:r>
      <w:r w:rsidR="00A74478" w:rsidRPr="00DB424F">
        <w:rPr>
          <w:rFonts w:asciiTheme="majorHAnsi" w:hAnsiTheme="majorHAnsi"/>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DB424F">
        <w:rPr>
          <w:rFonts w:asciiTheme="majorHAnsi" w:hAnsiTheme="majorHAnsi"/>
        </w:rPr>
        <w:t xml:space="preserve"> </w:t>
      </w:r>
      <w:r w:rsidR="00A23E7B" w:rsidRPr="00DB424F">
        <w:rPr>
          <w:rFonts w:asciiTheme="majorHAnsi" w:hAnsiTheme="majorHAnsi"/>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5A413A26" w14:textId="77777777" w:rsidR="002B121D" w:rsidRPr="00DB424F" w:rsidRDefault="00A150A9" w:rsidP="00B46D58">
      <w:pPr>
        <w:pStyle w:val="23"/>
        <w:widowControl w:val="0"/>
        <w:tabs>
          <w:tab w:val="left" w:pos="1276"/>
        </w:tabs>
        <w:spacing w:after="160" w:line="240" w:lineRule="auto"/>
        <w:ind w:firstLine="567"/>
        <w:rPr>
          <w:rFonts w:asciiTheme="majorHAnsi" w:hAnsiTheme="majorHAnsi"/>
          <w:spacing w:val="-4"/>
          <w:sz w:val="24"/>
          <w:szCs w:val="24"/>
        </w:rPr>
      </w:pPr>
      <w:r w:rsidRPr="00DB424F">
        <w:rPr>
          <w:rFonts w:asciiTheme="majorHAnsi" w:hAnsiTheme="majorHAnsi"/>
          <w:sz w:val="24"/>
          <w:szCs w:val="24"/>
        </w:rPr>
        <w:t>8.</w:t>
      </w:r>
      <w:r w:rsidR="0093610F" w:rsidRPr="00DB424F">
        <w:rPr>
          <w:rFonts w:asciiTheme="majorHAnsi" w:hAnsiTheme="majorHAnsi"/>
          <w:sz w:val="24"/>
          <w:szCs w:val="24"/>
        </w:rPr>
        <w:t>1</w:t>
      </w:r>
      <w:r w:rsidR="00D51DF5" w:rsidRPr="00DB424F">
        <w:rPr>
          <w:rFonts w:asciiTheme="majorHAnsi" w:hAnsiTheme="majorHAnsi"/>
          <w:sz w:val="24"/>
          <w:szCs w:val="24"/>
        </w:rPr>
        <w:t>6</w:t>
      </w:r>
      <w:r w:rsidR="00EE0CB1" w:rsidRPr="00DB424F">
        <w:rPr>
          <w:rFonts w:asciiTheme="majorHAnsi" w:hAnsiTheme="majorHAnsi"/>
          <w:sz w:val="24"/>
          <w:szCs w:val="24"/>
        </w:rPr>
        <w:t>.</w:t>
      </w:r>
      <w:r w:rsidR="00EE0CB1" w:rsidRPr="00DB424F">
        <w:rPr>
          <w:rFonts w:asciiTheme="majorHAnsi" w:hAnsiTheme="majorHAnsi"/>
          <w:sz w:val="24"/>
          <w:szCs w:val="24"/>
        </w:rPr>
        <w:tab/>
      </w:r>
      <w:r w:rsidRPr="00DB424F">
        <w:rPr>
          <w:rFonts w:asciiTheme="majorHAnsi" w:hAnsiTheme="majorHAnsi"/>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360BD1E" w14:textId="77777777" w:rsidR="00BF1CBD" w:rsidRPr="00DB424F" w:rsidRDefault="00B5219E" w:rsidP="00BF1CBD">
      <w:pPr>
        <w:widowControl w:val="0"/>
        <w:tabs>
          <w:tab w:val="left" w:pos="1276"/>
        </w:tabs>
        <w:spacing w:after="160"/>
        <w:ind w:firstLine="567"/>
        <w:contextualSpacing/>
        <w:jc w:val="both"/>
        <w:rPr>
          <w:rFonts w:asciiTheme="majorHAnsi" w:hAnsiTheme="majorHAnsi"/>
          <w:spacing w:val="-4"/>
        </w:rPr>
      </w:pPr>
      <w:r w:rsidRPr="00DB424F">
        <w:rPr>
          <w:rFonts w:asciiTheme="majorHAnsi" w:hAnsiTheme="majorHAnsi"/>
          <w:spacing w:val="-4"/>
        </w:rPr>
        <w:t>8</w:t>
      </w:r>
      <w:r w:rsidR="00A150A9" w:rsidRPr="00DB424F">
        <w:rPr>
          <w:rFonts w:asciiTheme="majorHAnsi" w:hAnsiTheme="majorHAnsi"/>
          <w:spacing w:val="-4"/>
        </w:rPr>
        <w:t>.</w:t>
      </w:r>
      <w:r w:rsidR="0093610F" w:rsidRPr="00DB424F">
        <w:rPr>
          <w:rFonts w:asciiTheme="majorHAnsi" w:hAnsiTheme="majorHAnsi"/>
          <w:spacing w:val="-4"/>
        </w:rPr>
        <w:t>1</w:t>
      </w:r>
      <w:r w:rsidR="00A161B0" w:rsidRPr="00DB424F">
        <w:rPr>
          <w:rFonts w:asciiTheme="majorHAnsi" w:hAnsiTheme="majorHAnsi"/>
          <w:spacing w:val="-4"/>
        </w:rPr>
        <w:t>7</w:t>
      </w:r>
      <w:r w:rsidR="00EE0CB1" w:rsidRPr="00DB424F">
        <w:rPr>
          <w:rFonts w:asciiTheme="majorHAnsi" w:hAnsiTheme="majorHAnsi"/>
          <w:spacing w:val="-4"/>
        </w:rPr>
        <w:t>.</w:t>
      </w:r>
      <w:r w:rsidR="00EE0CB1" w:rsidRPr="00DB424F">
        <w:rPr>
          <w:rFonts w:asciiTheme="majorHAnsi" w:hAnsiTheme="majorHAnsi"/>
          <w:spacing w:val="-4"/>
        </w:rPr>
        <w:tab/>
      </w:r>
      <w:r w:rsidR="00BF1CBD" w:rsidRPr="00DB424F">
        <w:rPr>
          <w:rFonts w:asciiTheme="majorHAnsi" w:hAnsiTheme="majorHAnsi"/>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0143DE4D" w14:textId="77777777" w:rsidR="00BF1CBD" w:rsidRPr="00DB424F" w:rsidRDefault="00BF1CBD" w:rsidP="00BF1CBD">
      <w:pPr>
        <w:widowControl w:val="0"/>
        <w:spacing w:after="160"/>
        <w:ind w:firstLine="567"/>
        <w:contextualSpacing/>
        <w:jc w:val="both"/>
        <w:rPr>
          <w:rFonts w:asciiTheme="majorHAnsi" w:hAnsiTheme="majorHAnsi"/>
          <w:spacing w:val="-4"/>
        </w:rPr>
      </w:pPr>
      <w:r w:rsidRPr="00DB424F">
        <w:rPr>
          <w:rFonts w:asciiTheme="majorHAnsi" w:hAnsiTheme="majorHAnsi"/>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23B3DE81" w14:textId="77777777" w:rsidR="002B103D" w:rsidRPr="00DB424F" w:rsidRDefault="00A150A9" w:rsidP="00B46D58">
      <w:pPr>
        <w:pStyle w:val="23"/>
        <w:widowControl w:val="0"/>
        <w:tabs>
          <w:tab w:val="left" w:pos="1276"/>
        </w:tabs>
        <w:spacing w:after="160" w:line="240" w:lineRule="auto"/>
        <w:ind w:firstLine="567"/>
        <w:rPr>
          <w:rFonts w:asciiTheme="majorHAnsi" w:hAnsiTheme="majorHAnsi"/>
          <w:sz w:val="24"/>
          <w:szCs w:val="24"/>
        </w:rPr>
      </w:pPr>
      <w:r w:rsidRPr="00DB424F">
        <w:rPr>
          <w:rFonts w:asciiTheme="majorHAnsi" w:hAnsiTheme="majorHAnsi"/>
          <w:sz w:val="24"/>
          <w:szCs w:val="24"/>
        </w:rPr>
        <w:lastRenderedPageBreak/>
        <w:t>8.</w:t>
      </w:r>
      <w:r w:rsidR="000E624C" w:rsidRPr="00DB424F">
        <w:rPr>
          <w:rFonts w:asciiTheme="majorHAnsi" w:hAnsiTheme="majorHAnsi"/>
          <w:sz w:val="24"/>
          <w:szCs w:val="24"/>
          <w:lang w:val="hy-AM"/>
        </w:rPr>
        <w:t>1</w:t>
      </w:r>
      <w:r w:rsidR="00B325AF" w:rsidRPr="00DB424F">
        <w:rPr>
          <w:rFonts w:asciiTheme="majorHAnsi" w:hAnsiTheme="majorHAnsi"/>
          <w:sz w:val="24"/>
          <w:szCs w:val="24"/>
        </w:rPr>
        <w:t>8</w:t>
      </w:r>
      <w:r w:rsidRPr="00DB424F">
        <w:rPr>
          <w:rFonts w:asciiTheme="majorHAnsi" w:hAnsiTheme="majorHAnsi"/>
          <w:sz w:val="24"/>
          <w:szCs w:val="24"/>
        </w:rPr>
        <w:t>.</w:t>
      </w:r>
      <w:r w:rsidR="00EE0CB1" w:rsidRPr="00DB424F">
        <w:rPr>
          <w:rFonts w:asciiTheme="majorHAnsi" w:hAnsiTheme="majorHAnsi"/>
          <w:sz w:val="24"/>
          <w:szCs w:val="24"/>
        </w:rPr>
        <w:tab/>
      </w:r>
      <w:r w:rsidRPr="00DB424F">
        <w:rPr>
          <w:rFonts w:asciiTheme="majorHAnsi" w:hAnsiTheme="majorHAnsi"/>
          <w:sz w:val="24"/>
          <w:szCs w:val="24"/>
        </w:rPr>
        <w:t>Оценка заявок и определение отобранного участника осуществляются по отдельным лотам</w:t>
      </w:r>
      <w:r w:rsidR="00FE2802" w:rsidRPr="00DB424F">
        <w:rPr>
          <w:rStyle w:val="af6"/>
          <w:rFonts w:asciiTheme="majorHAnsi" w:hAnsiTheme="majorHAnsi"/>
          <w:sz w:val="24"/>
          <w:szCs w:val="24"/>
        </w:rPr>
        <w:footnoteReference w:customMarkFollows="1" w:id="9"/>
        <w:t>11</w:t>
      </w:r>
      <w:r w:rsidRPr="00DB424F">
        <w:rPr>
          <w:rFonts w:asciiTheme="majorHAnsi" w:hAnsiTheme="majorHAnsi"/>
          <w:sz w:val="24"/>
          <w:szCs w:val="24"/>
        </w:rPr>
        <w:t xml:space="preserve">. </w:t>
      </w:r>
    </w:p>
    <w:p w14:paraId="466BCCFC" w14:textId="77777777" w:rsidR="00583092" w:rsidRPr="00DB424F" w:rsidRDefault="00A150A9" w:rsidP="00B46D58">
      <w:pPr>
        <w:widowControl w:val="0"/>
        <w:tabs>
          <w:tab w:val="left" w:pos="1276"/>
        </w:tabs>
        <w:spacing w:after="160"/>
        <w:ind w:firstLine="567"/>
        <w:jc w:val="both"/>
        <w:rPr>
          <w:rFonts w:asciiTheme="majorHAnsi" w:hAnsiTheme="majorHAnsi"/>
        </w:rPr>
      </w:pPr>
      <w:r w:rsidRPr="00DB424F">
        <w:rPr>
          <w:rFonts w:asciiTheme="majorHAnsi" w:hAnsiTheme="majorHAnsi"/>
        </w:rPr>
        <w:t>8.</w:t>
      </w:r>
      <w:r w:rsidR="00E44A71" w:rsidRPr="00DB424F">
        <w:rPr>
          <w:rFonts w:asciiTheme="majorHAnsi" w:hAnsiTheme="majorHAnsi"/>
        </w:rPr>
        <w:t>19</w:t>
      </w:r>
      <w:r w:rsidR="009F2C5D" w:rsidRPr="00DB424F">
        <w:rPr>
          <w:rFonts w:asciiTheme="majorHAnsi" w:hAnsiTheme="majorHAnsi"/>
        </w:rPr>
        <w:t>.</w:t>
      </w:r>
      <w:r w:rsidR="009F2C5D" w:rsidRPr="00DB424F">
        <w:rPr>
          <w:rFonts w:asciiTheme="majorHAnsi" w:hAnsiTheme="majorHAnsi"/>
        </w:rPr>
        <w:tab/>
      </w:r>
      <w:r w:rsidRPr="00DB424F">
        <w:rPr>
          <w:rFonts w:asciiTheme="majorHAnsi" w:hAnsiTheme="majorHAnsi"/>
        </w:rPr>
        <w:t>В случае если отобранный участник не заключает (отказывается</w:t>
      </w:r>
      <w:r w:rsidR="00521B59" w:rsidRPr="00DB424F">
        <w:rPr>
          <w:rFonts w:asciiTheme="majorHAnsi" w:hAnsiTheme="majorHAnsi"/>
          <w:lang w:val="en-US"/>
        </w:rPr>
        <w:t> </w:t>
      </w:r>
      <w:r w:rsidRPr="00DB424F">
        <w:rPr>
          <w:rFonts w:asciiTheme="majorHAnsi" w:hAnsiTheme="majorHAnsi"/>
        </w:rPr>
        <w:t xml:space="preserve">заключать) договор или лишается права на заключение договора, </w:t>
      </w:r>
      <w:r w:rsidR="000702A0" w:rsidRPr="00DB424F">
        <w:rPr>
          <w:rFonts w:asciiTheme="majorHAnsi" w:hAnsiTheme="majorHAnsi"/>
        </w:rPr>
        <w:t xml:space="preserve">решением комиссии </w:t>
      </w:r>
      <w:proofErr w:type="gramStart"/>
      <w:r w:rsidR="005F2F3B" w:rsidRPr="00DB424F">
        <w:rPr>
          <w:rFonts w:asciiTheme="majorHAnsi" w:hAnsiTheme="majorHAnsi"/>
        </w:rPr>
        <w:t xml:space="preserve">отобранным  </w:t>
      </w:r>
      <w:r w:rsidRPr="00DB424F">
        <w:rPr>
          <w:rFonts w:asciiTheme="majorHAnsi" w:hAnsiTheme="majorHAnsi"/>
        </w:rPr>
        <w:t>участник</w:t>
      </w:r>
      <w:r w:rsidR="005F2F3B" w:rsidRPr="00DB424F">
        <w:rPr>
          <w:rFonts w:asciiTheme="majorHAnsi" w:hAnsiTheme="majorHAnsi"/>
        </w:rPr>
        <w:t>ом</w:t>
      </w:r>
      <w:proofErr w:type="gramEnd"/>
      <w:r w:rsidR="005F2F3B" w:rsidRPr="00DB424F">
        <w:rPr>
          <w:rFonts w:asciiTheme="majorHAnsi" w:hAnsiTheme="majorHAnsi"/>
        </w:rPr>
        <w:t xml:space="preserve"> </w:t>
      </w:r>
      <w:r w:rsidR="005F2F3B" w:rsidRPr="00DB424F">
        <w:rPr>
          <w:rFonts w:asciiTheme="majorHAnsi" w:hAnsiTheme="majorHAnsi"/>
          <w:lang w:val="hy-AM"/>
        </w:rPr>
        <w:t xml:space="preserve"> </w:t>
      </w:r>
      <w:r w:rsidR="005F2F3B" w:rsidRPr="00DB424F">
        <w:rPr>
          <w:rFonts w:asciiTheme="majorHAnsi" w:hAnsiTheme="majorHAnsi"/>
        </w:rPr>
        <w:t>признается участник занявший следующее место</w:t>
      </w:r>
      <w:r w:rsidR="00951CE5" w:rsidRPr="00DB424F">
        <w:rPr>
          <w:rFonts w:asciiTheme="majorHAnsi" w:hAnsiTheme="majorHAnsi"/>
          <w:lang w:val="hy-AM"/>
        </w:rPr>
        <w:t xml:space="preserve"> </w:t>
      </w:r>
      <w:r w:rsidR="00951CE5" w:rsidRPr="00DB424F">
        <w:rPr>
          <w:rFonts w:asciiTheme="majorHAnsi" w:hAnsiTheme="majorHAnsi"/>
        </w:rPr>
        <w:t>с</w:t>
      </w:r>
      <w:r w:rsidRPr="00DB424F">
        <w:rPr>
          <w:rFonts w:asciiTheme="majorHAnsi" w:hAnsiTheme="majorHAnsi"/>
        </w:rPr>
        <w:t xml:space="preserve"> </w:t>
      </w:r>
      <w:r w:rsidR="00951CE5" w:rsidRPr="00DB424F">
        <w:rPr>
          <w:rFonts w:asciiTheme="majorHAnsi" w:hAnsiTheme="majorHAnsi"/>
        </w:rPr>
        <w:t>применением процедуры</w:t>
      </w:r>
      <w:r w:rsidRPr="00DB424F">
        <w:rPr>
          <w:rFonts w:asciiTheme="majorHAnsi" w:hAnsiTheme="majorHAnsi"/>
        </w:rPr>
        <w:t>, установленн</w:t>
      </w:r>
      <w:r w:rsidR="00951CE5" w:rsidRPr="00DB424F">
        <w:rPr>
          <w:rFonts w:asciiTheme="majorHAnsi" w:hAnsiTheme="majorHAnsi"/>
        </w:rPr>
        <w:t>ой</w:t>
      </w:r>
      <w:r w:rsidRPr="00DB424F">
        <w:rPr>
          <w:rFonts w:asciiTheme="majorHAnsi" w:hAnsiTheme="majorHAnsi"/>
        </w:rPr>
        <w:t xml:space="preserve"> пунктами 8.1</w:t>
      </w:r>
      <w:r w:rsidR="00625515" w:rsidRPr="00DB424F">
        <w:rPr>
          <w:rFonts w:asciiTheme="majorHAnsi" w:hAnsiTheme="majorHAnsi"/>
        </w:rPr>
        <w:t>2</w:t>
      </w:r>
      <w:r w:rsidRPr="00DB424F">
        <w:rPr>
          <w:rFonts w:asciiTheme="majorHAnsi" w:hAnsiTheme="majorHAnsi"/>
        </w:rPr>
        <w:t>-8.</w:t>
      </w:r>
      <w:r w:rsidR="00625515" w:rsidRPr="00DB424F">
        <w:rPr>
          <w:rFonts w:asciiTheme="majorHAnsi" w:hAnsiTheme="majorHAnsi"/>
        </w:rPr>
        <w:t>18</w:t>
      </w:r>
      <w:r w:rsidR="007854B2" w:rsidRPr="00DB424F">
        <w:rPr>
          <w:rFonts w:asciiTheme="majorHAnsi" w:hAnsiTheme="majorHAnsi"/>
        </w:rPr>
        <w:t xml:space="preserve"> </w:t>
      </w:r>
      <w:r w:rsidRPr="00DB424F">
        <w:rPr>
          <w:rFonts w:asciiTheme="majorHAnsi" w:hAnsiTheme="majorHAnsi"/>
        </w:rPr>
        <w:t>части 1 настоящего Приглашения.</w:t>
      </w:r>
    </w:p>
    <w:p w14:paraId="30A3C7E3" w14:textId="77777777" w:rsidR="00583092" w:rsidRPr="00DB424F" w:rsidRDefault="00A150A9" w:rsidP="00B46D58">
      <w:pPr>
        <w:pStyle w:val="23"/>
        <w:widowControl w:val="0"/>
        <w:tabs>
          <w:tab w:val="left" w:pos="1276"/>
        </w:tabs>
        <w:spacing w:after="160" w:line="240" w:lineRule="auto"/>
        <w:ind w:firstLine="567"/>
        <w:rPr>
          <w:rFonts w:asciiTheme="majorHAnsi" w:hAnsiTheme="majorHAnsi"/>
          <w:sz w:val="24"/>
          <w:szCs w:val="24"/>
        </w:rPr>
      </w:pPr>
      <w:r w:rsidRPr="00DB424F">
        <w:rPr>
          <w:rFonts w:asciiTheme="majorHAnsi" w:hAnsiTheme="majorHAnsi"/>
          <w:sz w:val="24"/>
          <w:szCs w:val="24"/>
        </w:rPr>
        <w:t>8.</w:t>
      </w:r>
      <w:r w:rsidR="0022247D" w:rsidRPr="00DB424F">
        <w:rPr>
          <w:rFonts w:asciiTheme="majorHAnsi" w:hAnsiTheme="majorHAnsi"/>
          <w:sz w:val="24"/>
          <w:szCs w:val="24"/>
        </w:rPr>
        <w:t>2</w:t>
      </w:r>
      <w:r w:rsidR="005D0468" w:rsidRPr="00DB424F">
        <w:rPr>
          <w:rFonts w:asciiTheme="majorHAnsi" w:hAnsiTheme="majorHAnsi"/>
          <w:sz w:val="24"/>
          <w:szCs w:val="24"/>
        </w:rPr>
        <w:t>0</w:t>
      </w:r>
      <w:r w:rsidR="00FA2DBA" w:rsidRPr="00DB424F">
        <w:rPr>
          <w:rFonts w:asciiTheme="majorHAnsi" w:hAnsiTheme="majorHAnsi"/>
          <w:sz w:val="24"/>
          <w:szCs w:val="24"/>
        </w:rPr>
        <w:t>.</w:t>
      </w:r>
      <w:r w:rsidR="00FA2DBA" w:rsidRPr="00DB424F">
        <w:rPr>
          <w:rFonts w:asciiTheme="majorHAnsi" w:hAnsiTheme="majorHAnsi"/>
          <w:sz w:val="24"/>
          <w:szCs w:val="24"/>
        </w:rPr>
        <w:tab/>
      </w:r>
      <w:r w:rsidRPr="00DB424F">
        <w:rPr>
          <w:rFonts w:asciiTheme="majorHAnsi" w:hAnsiTheme="majorHAnsi"/>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163813A7" w14:textId="77777777" w:rsidR="00583092" w:rsidRPr="00DB424F" w:rsidRDefault="00662165" w:rsidP="00B46D58">
      <w:pPr>
        <w:pStyle w:val="23"/>
        <w:widowControl w:val="0"/>
        <w:spacing w:after="160" w:line="240" w:lineRule="auto"/>
        <w:ind w:firstLine="567"/>
        <w:rPr>
          <w:rFonts w:asciiTheme="majorHAnsi" w:hAnsiTheme="majorHAnsi"/>
          <w:sz w:val="24"/>
          <w:szCs w:val="24"/>
        </w:rPr>
      </w:pPr>
      <w:r w:rsidRPr="00DB424F">
        <w:rPr>
          <w:rFonts w:asciiTheme="majorHAnsi" w:hAnsiTheme="majorHAnsi"/>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056AC63" w14:textId="77777777" w:rsidR="00583092" w:rsidRPr="00DB424F" w:rsidRDefault="00A150A9" w:rsidP="00B46D58">
      <w:pPr>
        <w:pStyle w:val="23"/>
        <w:widowControl w:val="0"/>
        <w:tabs>
          <w:tab w:val="left" w:pos="1276"/>
        </w:tabs>
        <w:spacing w:after="160" w:line="240" w:lineRule="auto"/>
        <w:ind w:firstLine="567"/>
        <w:rPr>
          <w:rFonts w:asciiTheme="majorHAnsi" w:hAnsiTheme="majorHAnsi"/>
          <w:sz w:val="24"/>
          <w:szCs w:val="24"/>
        </w:rPr>
      </w:pPr>
      <w:r w:rsidRPr="00DB424F">
        <w:rPr>
          <w:rFonts w:asciiTheme="majorHAnsi" w:hAnsiTheme="majorHAnsi"/>
          <w:sz w:val="24"/>
          <w:szCs w:val="24"/>
        </w:rPr>
        <w:t>8.</w:t>
      </w:r>
      <w:r w:rsidR="005A79EE" w:rsidRPr="00DB424F">
        <w:rPr>
          <w:rFonts w:asciiTheme="majorHAnsi" w:hAnsiTheme="majorHAnsi"/>
          <w:sz w:val="24"/>
          <w:szCs w:val="24"/>
        </w:rPr>
        <w:t>2</w:t>
      </w:r>
      <w:r w:rsidR="000241CA" w:rsidRPr="00DB424F">
        <w:rPr>
          <w:rFonts w:asciiTheme="majorHAnsi" w:hAnsiTheme="majorHAnsi"/>
          <w:sz w:val="24"/>
          <w:szCs w:val="24"/>
        </w:rPr>
        <w:t>1</w:t>
      </w:r>
      <w:r w:rsidRPr="00DB424F">
        <w:rPr>
          <w:rFonts w:asciiTheme="majorHAnsi" w:hAnsiTheme="majorHAnsi"/>
          <w:sz w:val="24"/>
          <w:szCs w:val="24"/>
        </w:rPr>
        <w:t>.</w:t>
      </w:r>
      <w:r w:rsidR="00FA2DBA" w:rsidRPr="00DB424F">
        <w:rPr>
          <w:rFonts w:asciiTheme="majorHAnsi" w:hAnsiTheme="majorHAnsi"/>
          <w:sz w:val="24"/>
          <w:szCs w:val="24"/>
        </w:rPr>
        <w:tab/>
      </w:r>
      <w:r w:rsidRPr="00DB424F">
        <w:rPr>
          <w:rFonts w:asciiTheme="majorHAnsi" w:hAnsiTheme="majorHAnsi"/>
          <w:sz w:val="24"/>
          <w:szCs w:val="24"/>
        </w:rPr>
        <w:t>С целью применения пункта 8.</w:t>
      </w:r>
      <w:r w:rsidR="005A79EE" w:rsidRPr="00DB424F">
        <w:rPr>
          <w:rFonts w:asciiTheme="majorHAnsi" w:hAnsiTheme="majorHAnsi"/>
          <w:sz w:val="24"/>
          <w:szCs w:val="24"/>
        </w:rPr>
        <w:t>2</w:t>
      </w:r>
      <w:r w:rsidR="00D35E75" w:rsidRPr="00DB424F">
        <w:rPr>
          <w:rFonts w:asciiTheme="majorHAnsi" w:hAnsiTheme="majorHAnsi"/>
          <w:sz w:val="24"/>
          <w:szCs w:val="24"/>
        </w:rPr>
        <w:t>0</w:t>
      </w:r>
      <w:r w:rsidRPr="00DB424F">
        <w:rPr>
          <w:rFonts w:asciiTheme="majorHAnsi" w:hAnsiTheme="majorHAnsi"/>
          <w:sz w:val="24"/>
          <w:szCs w:val="24"/>
        </w:rPr>
        <w:t xml:space="preserve">. части 1 настоящего приглашения </w:t>
      </w:r>
      <w:r w:rsidR="005A79EE" w:rsidRPr="00DB424F">
        <w:rPr>
          <w:rFonts w:asciiTheme="majorHAnsi" w:hAnsiTheme="majorHAnsi"/>
          <w:sz w:val="24"/>
          <w:szCs w:val="24"/>
        </w:rPr>
        <w:t xml:space="preserve">может быть созвано </w:t>
      </w:r>
      <w:r w:rsidRPr="00DB424F">
        <w:rPr>
          <w:rFonts w:asciiTheme="majorHAnsi" w:hAnsiTheme="majorHAnsi"/>
          <w:sz w:val="24"/>
          <w:szCs w:val="24"/>
        </w:rPr>
        <w:t>внеочередное заседание комиссии.</w:t>
      </w:r>
    </w:p>
    <w:p w14:paraId="182006B8" w14:textId="77777777" w:rsidR="00E45ACA" w:rsidRPr="00DB424F" w:rsidRDefault="00A150A9" w:rsidP="00B46D58">
      <w:pPr>
        <w:pStyle w:val="norm"/>
        <w:widowControl w:val="0"/>
        <w:tabs>
          <w:tab w:val="left" w:pos="1276"/>
        </w:tabs>
        <w:spacing w:after="160" w:line="240" w:lineRule="auto"/>
        <w:ind w:firstLine="567"/>
        <w:rPr>
          <w:rFonts w:asciiTheme="majorHAnsi" w:hAnsiTheme="majorHAnsi"/>
          <w:sz w:val="24"/>
          <w:szCs w:val="24"/>
        </w:rPr>
      </w:pPr>
      <w:r w:rsidRPr="00DB424F">
        <w:rPr>
          <w:rFonts w:asciiTheme="majorHAnsi" w:hAnsiTheme="majorHAnsi"/>
          <w:spacing w:val="-6"/>
          <w:sz w:val="24"/>
          <w:szCs w:val="24"/>
        </w:rPr>
        <w:t>8.</w:t>
      </w:r>
      <w:r w:rsidR="004D0EA7" w:rsidRPr="00DB424F">
        <w:rPr>
          <w:rFonts w:asciiTheme="majorHAnsi" w:hAnsiTheme="majorHAnsi"/>
          <w:spacing w:val="-6"/>
          <w:sz w:val="24"/>
          <w:szCs w:val="24"/>
        </w:rPr>
        <w:t>2</w:t>
      </w:r>
      <w:r w:rsidR="005D5CCD" w:rsidRPr="00DB424F">
        <w:rPr>
          <w:rFonts w:asciiTheme="majorHAnsi" w:hAnsiTheme="majorHAnsi"/>
          <w:spacing w:val="-6"/>
          <w:sz w:val="24"/>
          <w:szCs w:val="24"/>
        </w:rPr>
        <w:t>2</w:t>
      </w:r>
      <w:r w:rsidR="00544D9F" w:rsidRPr="00DB424F">
        <w:rPr>
          <w:rFonts w:asciiTheme="majorHAnsi" w:hAnsiTheme="majorHAnsi"/>
          <w:spacing w:val="-6"/>
          <w:sz w:val="24"/>
          <w:szCs w:val="24"/>
        </w:rPr>
        <w:t>.</w:t>
      </w:r>
      <w:r w:rsidR="00544D9F" w:rsidRPr="00DB424F">
        <w:rPr>
          <w:rFonts w:asciiTheme="majorHAnsi" w:hAnsiTheme="majorHAnsi"/>
          <w:spacing w:val="-6"/>
          <w:sz w:val="24"/>
          <w:szCs w:val="24"/>
        </w:rPr>
        <w:tab/>
      </w:r>
      <w:r w:rsidRPr="00DB424F">
        <w:rPr>
          <w:rFonts w:asciiTheme="majorHAnsi" w:hAnsiTheme="majorHAnsi"/>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B424F">
        <w:rPr>
          <w:rFonts w:asciiTheme="majorHAnsi" w:hAnsiTheme="majorHAnsi"/>
          <w:sz w:val="24"/>
          <w:szCs w:val="24"/>
        </w:rPr>
        <w:t xml:space="preserve"> Решение о</w:t>
      </w:r>
      <w:r w:rsidR="00BA2853" w:rsidRPr="00DB424F">
        <w:rPr>
          <w:rFonts w:asciiTheme="majorHAnsi" w:hAnsiTheme="majorHAnsi"/>
          <w:sz w:val="24"/>
          <w:szCs w:val="24"/>
          <w:lang w:val="en-US"/>
        </w:rPr>
        <w:t> </w:t>
      </w:r>
      <w:r w:rsidRPr="00DB424F">
        <w:rPr>
          <w:rFonts w:asciiTheme="majorHAnsi" w:hAnsiTheme="majorHAnsi"/>
          <w:sz w:val="24"/>
          <w:szCs w:val="24"/>
        </w:rPr>
        <w:t>заключении договора содержит краткую информацию об оценке заявок, о</w:t>
      </w:r>
      <w:r w:rsidR="00BA2853" w:rsidRPr="00DB424F">
        <w:rPr>
          <w:rFonts w:asciiTheme="majorHAnsi" w:hAnsiTheme="majorHAnsi"/>
          <w:sz w:val="24"/>
          <w:szCs w:val="24"/>
          <w:lang w:val="en-US"/>
        </w:rPr>
        <w:t> </w:t>
      </w:r>
      <w:r w:rsidRPr="00DB424F">
        <w:rPr>
          <w:rFonts w:asciiTheme="majorHAnsi" w:hAnsiTheme="majorHAnsi"/>
          <w:sz w:val="24"/>
          <w:szCs w:val="24"/>
        </w:rPr>
        <w:t>причинах, обосновывающих выбор отобранного участника, и объявление о</w:t>
      </w:r>
      <w:r w:rsidR="00BA2853" w:rsidRPr="00DB424F">
        <w:rPr>
          <w:rFonts w:asciiTheme="majorHAnsi" w:hAnsiTheme="majorHAnsi"/>
          <w:sz w:val="24"/>
          <w:szCs w:val="24"/>
          <w:lang w:val="en-US"/>
        </w:rPr>
        <w:t> </w:t>
      </w:r>
      <w:r w:rsidRPr="00DB424F">
        <w:rPr>
          <w:rFonts w:asciiTheme="majorHAnsi" w:hAnsiTheme="majorHAnsi"/>
          <w:sz w:val="24"/>
          <w:szCs w:val="24"/>
        </w:rPr>
        <w:t>периоде ожидания.</w:t>
      </w:r>
    </w:p>
    <w:p w14:paraId="1FAE6F87" w14:textId="77777777" w:rsidR="00583092" w:rsidRPr="00DB424F" w:rsidRDefault="00A150A9" w:rsidP="00B46D58">
      <w:pPr>
        <w:pStyle w:val="23"/>
        <w:widowControl w:val="0"/>
        <w:tabs>
          <w:tab w:val="left" w:pos="1276"/>
        </w:tabs>
        <w:spacing w:after="160" w:line="240" w:lineRule="auto"/>
        <w:ind w:firstLine="567"/>
        <w:rPr>
          <w:rFonts w:asciiTheme="majorHAnsi" w:hAnsiTheme="majorHAnsi"/>
          <w:sz w:val="24"/>
          <w:szCs w:val="24"/>
        </w:rPr>
      </w:pPr>
      <w:r w:rsidRPr="00DB424F">
        <w:rPr>
          <w:rFonts w:asciiTheme="majorHAnsi" w:hAnsiTheme="majorHAnsi"/>
          <w:sz w:val="24"/>
          <w:szCs w:val="24"/>
        </w:rPr>
        <w:t>8.</w:t>
      </w:r>
      <w:r w:rsidR="00163324" w:rsidRPr="00DB424F">
        <w:rPr>
          <w:rFonts w:asciiTheme="majorHAnsi" w:hAnsiTheme="majorHAnsi"/>
          <w:sz w:val="24"/>
          <w:szCs w:val="24"/>
        </w:rPr>
        <w:t>2</w:t>
      </w:r>
      <w:r w:rsidR="00BE4CFA" w:rsidRPr="00DB424F">
        <w:rPr>
          <w:rFonts w:asciiTheme="majorHAnsi" w:hAnsiTheme="majorHAnsi"/>
          <w:sz w:val="24"/>
          <w:szCs w:val="24"/>
        </w:rPr>
        <w:t>3</w:t>
      </w:r>
      <w:r w:rsidR="00BA2853" w:rsidRPr="00DB424F">
        <w:rPr>
          <w:rFonts w:asciiTheme="majorHAnsi" w:hAnsiTheme="majorHAnsi"/>
          <w:sz w:val="24"/>
          <w:szCs w:val="24"/>
        </w:rPr>
        <w:t>.</w:t>
      </w:r>
      <w:r w:rsidR="006354FA" w:rsidRPr="00DB424F">
        <w:rPr>
          <w:rFonts w:asciiTheme="majorHAnsi" w:hAnsiTheme="majorHAnsi"/>
          <w:sz w:val="24"/>
          <w:szCs w:val="24"/>
        </w:rPr>
        <w:t xml:space="preserve"> </w:t>
      </w:r>
      <w:r w:rsidRPr="00DB424F">
        <w:rPr>
          <w:rFonts w:asciiTheme="majorHAnsi" w:hAnsiTheme="majorHAnsi"/>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01F9561C" w14:textId="77777777" w:rsidR="0084513E" w:rsidRPr="00DB424F" w:rsidRDefault="0084513E" w:rsidP="0084513E">
      <w:pPr>
        <w:pStyle w:val="23"/>
        <w:widowControl w:val="0"/>
        <w:spacing w:after="160" w:line="240" w:lineRule="auto"/>
        <w:ind w:left="284" w:firstLine="567"/>
        <w:contextualSpacing/>
        <w:rPr>
          <w:rFonts w:asciiTheme="majorHAnsi" w:hAnsiTheme="majorHAnsi"/>
          <w:sz w:val="24"/>
          <w:szCs w:val="24"/>
        </w:rPr>
      </w:pPr>
      <w:r w:rsidRPr="00DB424F">
        <w:rPr>
          <w:rFonts w:asciiTheme="majorHAnsi" w:hAnsiTheme="majorHAnsi"/>
          <w:sz w:val="24"/>
          <w:szCs w:val="24"/>
        </w:rPr>
        <w:t>Период ожидания в случае настоящей процедуры составляет " " календарных дней. Период ожидания:</w:t>
      </w:r>
    </w:p>
    <w:p w14:paraId="55692179" w14:textId="77777777" w:rsidR="0084513E" w:rsidRPr="00DB424F" w:rsidRDefault="0084513E" w:rsidP="0084513E">
      <w:pPr>
        <w:pStyle w:val="23"/>
        <w:widowControl w:val="0"/>
        <w:numPr>
          <w:ilvl w:val="0"/>
          <w:numId w:val="32"/>
        </w:numPr>
        <w:spacing w:after="160" w:line="240" w:lineRule="auto"/>
        <w:ind w:left="284" w:hanging="426"/>
        <w:contextualSpacing/>
        <w:rPr>
          <w:rFonts w:asciiTheme="majorHAnsi" w:hAnsiTheme="majorHAnsi"/>
          <w:i/>
          <w:sz w:val="24"/>
          <w:szCs w:val="24"/>
        </w:rPr>
      </w:pPr>
      <w:r w:rsidRPr="00DB424F">
        <w:rPr>
          <w:rFonts w:asciiTheme="majorHAnsi" w:hAnsiTheme="majorHAnsi"/>
          <w:sz w:val="24"/>
          <w:szCs w:val="24"/>
        </w:rPr>
        <w:t>не применим, если заявку подал только один участник, с которым заключается договор;</w:t>
      </w:r>
    </w:p>
    <w:p w14:paraId="3D360CBB" w14:textId="77777777" w:rsidR="0084513E" w:rsidRPr="00DB424F" w:rsidRDefault="0084513E" w:rsidP="0084513E">
      <w:pPr>
        <w:pStyle w:val="norm"/>
        <w:widowControl w:val="0"/>
        <w:numPr>
          <w:ilvl w:val="0"/>
          <w:numId w:val="32"/>
        </w:numPr>
        <w:spacing w:line="240" w:lineRule="auto"/>
        <w:ind w:left="284"/>
        <w:contextualSpacing/>
        <w:rPr>
          <w:rFonts w:asciiTheme="majorHAnsi" w:hAnsiTheme="majorHAnsi"/>
          <w:sz w:val="24"/>
          <w:szCs w:val="24"/>
        </w:rPr>
      </w:pPr>
      <w:r w:rsidRPr="00DB424F">
        <w:rPr>
          <w:rFonts w:asciiTheme="majorHAnsi" w:hAnsiTheme="majorHAnsi"/>
          <w:sz w:val="24"/>
          <w:szCs w:val="24"/>
        </w:rPr>
        <w:t>применим также в том случае, когда заявку подал только один участник и она была</w:t>
      </w:r>
      <w:r w:rsidRPr="00DB424F">
        <w:rPr>
          <w:rFonts w:asciiTheme="majorHAnsi" w:hAnsiTheme="majorHAnsi"/>
          <w:szCs w:val="22"/>
        </w:rPr>
        <w:t xml:space="preserve"> </w:t>
      </w:r>
      <w:r w:rsidRPr="00DB424F">
        <w:rPr>
          <w:rFonts w:asciiTheme="majorHAnsi" w:hAnsiTheme="majorHAnsi"/>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5D933062" w14:textId="77777777" w:rsidR="0084513E" w:rsidRPr="00DB424F" w:rsidRDefault="0084513E" w:rsidP="0084513E">
      <w:pPr>
        <w:pStyle w:val="norm"/>
        <w:widowControl w:val="0"/>
        <w:tabs>
          <w:tab w:val="left" w:pos="1276"/>
        </w:tabs>
        <w:spacing w:line="240" w:lineRule="auto"/>
        <w:ind w:left="284" w:firstLine="0"/>
        <w:contextualSpacing/>
        <w:rPr>
          <w:rFonts w:asciiTheme="majorHAnsi" w:hAnsiTheme="majorHAnsi"/>
          <w:sz w:val="24"/>
          <w:szCs w:val="24"/>
        </w:rPr>
      </w:pPr>
    </w:p>
    <w:p w14:paraId="72B40042" w14:textId="77777777" w:rsidR="0084513E" w:rsidRPr="00DB424F" w:rsidRDefault="0084513E" w:rsidP="0084513E">
      <w:pPr>
        <w:pStyle w:val="norm"/>
        <w:widowControl w:val="0"/>
        <w:tabs>
          <w:tab w:val="left" w:pos="1276"/>
        </w:tabs>
        <w:spacing w:line="240" w:lineRule="auto"/>
        <w:ind w:firstLine="0"/>
        <w:contextualSpacing/>
        <w:rPr>
          <w:rFonts w:asciiTheme="majorHAnsi" w:hAnsiTheme="majorHAnsi"/>
          <w:sz w:val="24"/>
          <w:szCs w:val="24"/>
        </w:rPr>
      </w:pPr>
      <w:r w:rsidRPr="00DB424F">
        <w:rPr>
          <w:rFonts w:asciiTheme="majorHAnsi" w:hAnsiTheme="majorHAnsi"/>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7E7AC9F3" w14:textId="77777777" w:rsidR="00B47535" w:rsidRPr="00DB424F" w:rsidRDefault="00B47535">
      <w:pPr>
        <w:rPr>
          <w:rFonts w:asciiTheme="majorHAnsi" w:hAnsiTheme="majorHAnsi"/>
          <w:b/>
        </w:rPr>
      </w:pPr>
      <w:r w:rsidRPr="00DB424F">
        <w:rPr>
          <w:rFonts w:asciiTheme="majorHAnsi" w:hAnsiTheme="majorHAnsi"/>
          <w:b/>
        </w:rPr>
        <w:br w:type="page"/>
      </w:r>
    </w:p>
    <w:p w14:paraId="47A277B9" w14:textId="77777777" w:rsidR="000313A6" w:rsidRPr="00DB424F" w:rsidRDefault="00AA0AD8" w:rsidP="00B46D58">
      <w:pPr>
        <w:widowControl w:val="0"/>
        <w:spacing w:after="160"/>
        <w:jc w:val="center"/>
        <w:rPr>
          <w:rFonts w:asciiTheme="majorHAnsi" w:hAnsiTheme="majorHAnsi"/>
          <w:b/>
          <w:iCs/>
        </w:rPr>
      </w:pPr>
      <w:r w:rsidRPr="00DB424F">
        <w:rPr>
          <w:rFonts w:asciiTheme="majorHAnsi" w:hAnsiTheme="majorHAnsi"/>
          <w:b/>
        </w:rPr>
        <w:lastRenderedPageBreak/>
        <w:t xml:space="preserve">9. ЗАКЛЮЧЕНИЕ ДОГОВОРА </w:t>
      </w:r>
    </w:p>
    <w:p w14:paraId="3ED7C534" w14:textId="77777777" w:rsidR="00096865" w:rsidRPr="00DB424F" w:rsidRDefault="00AA0AD8" w:rsidP="00B46D58">
      <w:pPr>
        <w:widowControl w:val="0"/>
        <w:tabs>
          <w:tab w:val="left" w:pos="1134"/>
        </w:tabs>
        <w:spacing w:after="160"/>
        <w:ind w:firstLine="567"/>
        <w:jc w:val="both"/>
        <w:rPr>
          <w:rFonts w:asciiTheme="majorHAnsi" w:hAnsiTheme="majorHAnsi"/>
        </w:rPr>
      </w:pPr>
      <w:r w:rsidRPr="00DB424F">
        <w:rPr>
          <w:rFonts w:asciiTheme="majorHAnsi" w:hAnsiTheme="majorHAnsi"/>
        </w:rPr>
        <w:t>9.1</w:t>
      </w:r>
      <w:r w:rsidR="002A3FC1" w:rsidRPr="00DB424F">
        <w:rPr>
          <w:rFonts w:asciiTheme="majorHAnsi" w:hAnsiTheme="majorHAnsi"/>
        </w:rPr>
        <w:t>.</w:t>
      </w:r>
      <w:r w:rsidR="002A3FC1" w:rsidRPr="00DB424F">
        <w:rPr>
          <w:rFonts w:asciiTheme="majorHAnsi" w:hAnsiTheme="majorHAnsi"/>
        </w:rPr>
        <w:tab/>
      </w:r>
      <w:r w:rsidRPr="00DB424F">
        <w:rPr>
          <w:rFonts w:asciiTheme="majorHAnsi" w:hAnsiTheme="majorHAnsi"/>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76B5434A" w14:textId="77777777" w:rsidR="00EB6E54" w:rsidRPr="00DB424F" w:rsidRDefault="00AA0AD8" w:rsidP="00B46D58">
      <w:pPr>
        <w:widowControl w:val="0"/>
        <w:tabs>
          <w:tab w:val="left" w:pos="1134"/>
        </w:tabs>
        <w:spacing w:after="160"/>
        <w:ind w:firstLine="567"/>
        <w:jc w:val="both"/>
        <w:rPr>
          <w:rFonts w:asciiTheme="majorHAnsi" w:hAnsiTheme="majorHAnsi"/>
        </w:rPr>
      </w:pPr>
      <w:r w:rsidRPr="00DB424F">
        <w:rPr>
          <w:rFonts w:asciiTheme="majorHAnsi" w:hAnsiTheme="majorHAnsi"/>
        </w:rPr>
        <w:t>9.2.</w:t>
      </w:r>
      <w:r w:rsidR="002A3FC1" w:rsidRPr="00DB424F">
        <w:rPr>
          <w:rFonts w:asciiTheme="majorHAnsi" w:hAnsiTheme="majorHAnsi"/>
        </w:rPr>
        <w:tab/>
      </w:r>
      <w:r w:rsidR="00C961A9" w:rsidRPr="00DB424F">
        <w:rPr>
          <w:rFonts w:asciiTheme="majorHAnsi" w:hAnsiTheme="majorHAnsi"/>
        </w:rPr>
        <w:t xml:space="preserve">На четвертый </w:t>
      </w:r>
      <w:r w:rsidRPr="00DB424F">
        <w:rPr>
          <w:rFonts w:asciiTheme="majorHAnsi" w:hAnsiTheme="majorHAnsi"/>
        </w:rPr>
        <w:t>рабочи</w:t>
      </w:r>
      <w:r w:rsidR="00D11878" w:rsidRPr="00DB424F">
        <w:rPr>
          <w:rFonts w:asciiTheme="majorHAnsi" w:hAnsiTheme="majorHAnsi"/>
        </w:rPr>
        <w:t>й</w:t>
      </w:r>
      <w:r w:rsidRPr="00DB424F">
        <w:rPr>
          <w:rFonts w:asciiTheme="majorHAnsi" w:hAnsiTheme="majorHAnsi"/>
        </w:rPr>
        <w:t xml:space="preserve"> д</w:t>
      </w:r>
      <w:r w:rsidR="00D11878" w:rsidRPr="00DB424F">
        <w:rPr>
          <w:rFonts w:asciiTheme="majorHAnsi" w:hAnsiTheme="majorHAnsi"/>
        </w:rPr>
        <w:t>е</w:t>
      </w:r>
      <w:r w:rsidRPr="00DB424F">
        <w:rPr>
          <w:rFonts w:asciiTheme="majorHAnsi" w:hAnsiTheme="majorHAnsi"/>
        </w:rPr>
        <w:t>н</w:t>
      </w:r>
      <w:r w:rsidR="00D11878" w:rsidRPr="00DB424F">
        <w:rPr>
          <w:rFonts w:asciiTheme="majorHAnsi" w:hAnsiTheme="majorHAnsi"/>
        </w:rPr>
        <w:t>ь</w:t>
      </w:r>
      <w:r w:rsidRPr="00DB424F">
        <w:rPr>
          <w:rFonts w:asciiTheme="majorHAnsi" w:hAnsiTheme="majorHAnsi"/>
        </w:rPr>
        <w:t>, следующи</w:t>
      </w:r>
      <w:r w:rsidR="00D11878" w:rsidRPr="00DB424F">
        <w:rPr>
          <w:rFonts w:asciiTheme="majorHAnsi" w:hAnsiTheme="majorHAnsi"/>
        </w:rPr>
        <w:t>й</w:t>
      </w:r>
      <w:r w:rsidRPr="00DB424F">
        <w:rPr>
          <w:rFonts w:asciiTheme="majorHAnsi" w:hAnsiTheme="majorHAnsi"/>
        </w:rPr>
        <w:t xml:space="preserve"> за окончанием периода ожидания, установленного пунктом 8.</w:t>
      </w:r>
      <w:r w:rsidR="00DA3F9C" w:rsidRPr="00DB424F">
        <w:rPr>
          <w:rFonts w:asciiTheme="majorHAnsi" w:hAnsiTheme="majorHAnsi"/>
        </w:rPr>
        <w:t>2</w:t>
      </w:r>
      <w:r w:rsidR="00655890" w:rsidRPr="00DB424F">
        <w:rPr>
          <w:rFonts w:asciiTheme="majorHAnsi" w:hAnsiTheme="majorHAnsi"/>
        </w:rPr>
        <w:t>3</w:t>
      </w:r>
      <w:r w:rsidRPr="00DB424F">
        <w:rPr>
          <w:rFonts w:asciiTheme="majorHAnsi" w:hAnsiTheme="majorHAnsi"/>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DB424F">
        <w:rPr>
          <w:rFonts w:asciiTheme="majorHAnsi" w:hAnsiTheme="majorHAnsi"/>
        </w:rPr>
        <w:t>четвертый</w:t>
      </w:r>
      <w:r w:rsidRPr="00DB424F">
        <w:rPr>
          <w:rFonts w:asciiTheme="majorHAnsi" w:hAnsiTheme="majorHAnsi"/>
        </w:rPr>
        <w:t xml:space="preserve"> рабочий день, следующий за днем окончания периода ожидания, установленного пунктом 8.</w:t>
      </w:r>
      <w:r w:rsidR="00DA3F9C" w:rsidRPr="00DB424F">
        <w:rPr>
          <w:rFonts w:asciiTheme="majorHAnsi" w:hAnsiTheme="majorHAnsi"/>
        </w:rPr>
        <w:t>2</w:t>
      </w:r>
      <w:r w:rsidR="00655890" w:rsidRPr="00DB424F">
        <w:rPr>
          <w:rFonts w:asciiTheme="majorHAnsi" w:hAnsiTheme="majorHAnsi"/>
        </w:rPr>
        <w:t>3</w:t>
      </w:r>
      <w:r w:rsidR="00DA3F9C" w:rsidRPr="00DB424F">
        <w:rPr>
          <w:rFonts w:asciiTheme="majorHAnsi" w:hAnsiTheme="majorHAnsi"/>
        </w:rPr>
        <w:t xml:space="preserve"> </w:t>
      </w:r>
      <w:r w:rsidRPr="00DB424F">
        <w:rPr>
          <w:rFonts w:asciiTheme="majorHAnsi" w:hAnsiTheme="majorHAnsi"/>
        </w:rPr>
        <w:t>части 1 настоящего Приглашения.</w:t>
      </w:r>
    </w:p>
    <w:p w14:paraId="22E36133" w14:textId="77777777" w:rsidR="00F23A51" w:rsidRPr="00DB424F" w:rsidRDefault="00AA0AD8" w:rsidP="00B46D58">
      <w:pPr>
        <w:widowControl w:val="0"/>
        <w:tabs>
          <w:tab w:val="left" w:pos="1134"/>
        </w:tabs>
        <w:spacing w:after="160"/>
        <w:ind w:firstLine="567"/>
        <w:jc w:val="both"/>
        <w:rPr>
          <w:rFonts w:asciiTheme="majorHAnsi" w:hAnsiTheme="majorHAnsi"/>
        </w:rPr>
      </w:pPr>
      <w:r w:rsidRPr="00DB424F">
        <w:rPr>
          <w:rFonts w:asciiTheme="majorHAnsi" w:hAnsiTheme="majorHAnsi"/>
        </w:rPr>
        <w:t>9.3.</w:t>
      </w:r>
      <w:r w:rsidR="002A3FC1" w:rsidRPr="00DB424F">
        <w:rPr>
          <w:rFonts w:asciiTheme="majorHAnsi" w:hAnsiTheme="majorHAnsi"/>
        </w:rPr>
        <w:tab/>
      </w:r>
      <w:r w:rsidRPr="00DB424F">
        <w:rPr>
          <w:rFonts w:asciiTheme="majorHAnsi" w:hAnsiTheme="majorHAnsi"/>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0814A9FD" w14:textId="77777777" w:rsidR="00BD587C" w:rsidRPr="00DB424F" w:rsidRDefault="00AA0AD8" w:rsidP="00BD587C">
      <w:pPr>
        <w:widowControl w:val="0"/>
        <w:tabs>
          <w:tab w:val="left" w:pos="1134"/>
        </w:tabs>
        <w:spacing w:after="160"/>
        <w:ind w:firstLine="567"/>
        <w:jc w:val="both"/>
        <w:rPr>
          <w:rFonts w:asciiTheme="majorHAnsi" w:hAnsiTheme="majorHAnsi"/>
          <w:color w:val="000000" w:themeColor="text1"/>
        </w:rPr>
      </w:pPr>
      <w:r w:rsidRPr="00DB424F">
        <w:rPr>
          <w:rFonts w:asciiTheme="majorHAnsi" w:hAnsiTheme="majorHAnsi"/>
        </w:rPr>
        <w:t>9.</w:t>
      </w:r>
      <w:r w:rsidR="008E1532" w:rsidRPr="00DB424F">
        <w:rPr>
          <w:rFonts w:asciiTheme="majorHAnsi" w:hAnsiTheme="majorHAnsi"/>
        </w:rPr>
        <w:t>4</w:t>
      </w:r>
      <w:r w:rsidR="00DC30CC" w:rsidRPr="00DB424F">
        <w:rPr>
          <w:rFonts w:asciiTheme="majorHAnsi" w:hAnsiTheme="majorHAnsi"/>
        </w:rPr>
        <w:t>.</w:t>
      </w:r>
      <w:r w:rsidR="00DC30CC" w:rsidRPr="00DB424F">
        <w:rPr>
          <w:rFonts w:asciiTheme="majorHAnsi" w:hAnsiTheme="majorHAnsi"/>
        </w:rPr>
        <w:tab/>
      </w:r>
      <w:r w:rsidR="00BD587C" w:rsidRPr="00DB424F">
        <w:rPr>
          <w:rFonts w:asciiTheme="majorHAnsi" w:hAnsiTheme="majorHAnsi"/>
          <w:color w:val="000000" w:themeColor="text1"/>
        </w:rPr>
        <w:t xml:space="preserve">Если отобранный участник  после получения уведомления о заключении договора и проекта договора </w:t>
      </w:r>
      <w:r w:rsidR="00BD587C" w:rsidRPr="00DB424F">
        <w:rPr>
          <w:rFonts w:asciiTheme="majorHAnsi" w:hAnsiTheme="majorHAnsi"/>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DB424F">
        <w:rPr>
          <w:rFonts w:asciiTheme="majorHAnsi" w:hAnsiTheme="majorHAnsi"/>
          <w:color w:val="000000" w:themeColor="text1"/>
        </w:rPr>
        <w:t xml:space="preserve"> то он лишается права подписания договора.</w:t>
      </w:r>
    </w:p>
    <w:p w14:paraId="1BC9F4D4" w14:textId="77777777" w:rsidR="000313A6" w:rsidRPr="00DB424F" w:rsidRDefault="000313A6" w:rsidP="00BD587C">
      <w:pPr>
        <w:widowControl w:val="0"/>
        <w:tabs>
          <w:tab w:val="left" w:pos="1134"/>
        </w:tabs>
        <w:spacing w:after="160"/>
        <w:ind w:firstLine="567"/>
        <w:jc w:val="both"/>
        <w:rPr>
          <w:rFonts w:asciiTheme="majorHAnsi" w:hAnsiTheme="majorHAnsi"/>
        </w:rPr>
      </w:pPr>
      <w:r w:rsidRPr="00DB424F">
        <w:rPr>
          <w:rFonts w:asciiTheme="majorHAnsi" w:hAnsiTheme="majorHAnsi"/>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DB424F">
        <w:rPr>
          <w:rFonts w:asciiTheme="majorHAnsi" w:hAnsiTheme="majorHAnsi"/>
        </w:rPr>
        <w:t xml:space="preserve"> </w:t>
      </w:r>
      <w:r w:rsidRPr="00DB424F">
        <w:rPr>
          <w:rFonts w:asciiTheme="majorHAnsi" w:hAnsiTheme="majorHAnsi"/>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2DC2190C" w14:textId="77777777" w:rsidR="00D612BC" w:rsidRPr="00DB424F" w:rsidRDefault="00AA0AD8" w:rsidP="00B46D58">
      <w:pPr>
        <w:pStyle w:val="a3"/>
        <w:widowControl w:val="0"/>
        <w:tabs>
          <w:tab w:val="left" w:pos="1134"/>
        </w:tabs>
        <w:spacing w:after="160" w:line="240" w:lineRule="auto"/>
        <w:ind w:firstLine="567"/>
        <w:rPr>
          <w:rFonts w:asciiTheme="majorHAnsi" w:hAnsiTheme="majorHAnsi"/>
          <w:i w:val="0"/>
          <w:sz w:val="24"/>
          <w:szCs w:val="24"/>
        </w:rPr>
      </w:pPr>
      <w:r w:rsidRPr="00DB424F">
        <w:rPr>
          <w:rFonts w:asciiTheme="majorHAnsi" w:hAnsiTheme="majorHAnsi"/>
          <w:i w:val="0"/>
          <w:sz w:val="24"/>
          <w:szCs w:val="24"/>
        </w:rPr>
        <w:t>9.</w:t>
      </w:r>
      <w:r w:rsidR="00CC3097" w:rsidRPr="00DB424F">
        <w:rPr>
          <w:rFonts w:asciiTheme="majorHAnsi" w:hAnsiTheme="majorHAnsi"/>
          <w:i w:val="0"/>
          <w:sz w:val="24"/>
          <w:szCs w:val="24"/>
        </w:rPr>
        <w:t>5</w:t>
      </w:r>
      <w:r w:rsidR="00DC30CC" w:rsidRPr="00DB424F">
        <w:rPr>
          <w:rFonts w:asciiTheme="majorHAnsi" w:hAnsiTheme="majorHAnsi"/>
          <w:i w:val="0"/>
          <w:sz w:val="24"/>
          <w:szCs w:val="24"/>
        </w:rPr>
        <w:t>.</w:t>
      </w:r>
      <w:r w:rsidR="00DC30CC" w:rsidRPr="00DB424F">
        <w:rPr>
          <w:rFonts w:asciiTheme="majorHAnsi" w:hAnsiTheme="majorHAnsi"/>
          <w:i w:val="0"/>
          <w:sz w:val="24"/>
          <w:szCs w:val="24"/>
        </w:rPr>
        <w:tab/>
      </w:r>
      <w:r w:rsidRPr="00DB424F">
        <w:rPr>
          <w:rFonts w:asciiTheme="majorHAnsi" w:hAnsiTheme="majorHAnsi"/>
          <w:i w:val="0"/>
          <w:sz w:val="24"/>
          <w:szCs w:val="24"/>
        </w:rPr>
        <w:t>До истечения срока, предусмотренного пунктом 9.</w:t>
      </w:r>
      <w:r w:rsidR="00E048B1" w:rsidRPr="00DB424F">
        <w:rPr>
          <w:rFonts w:asciiTheme="majorHAnsi" w:hAnsiTheme="majorHAnsi"/>
          <w:i w:val="0"/>
          <w:sz w:val="24"/>
          <w:szCs w:val="24"/>
        </w:rPr>
        <w:t>4</w:t>
      </w:r>
      <w:r w:rsidRPr="00DB424F">
        <w:rPr>
          <w:rFonts w:asciiTheme="majorHAnsi" w:hAnsiTheme="majorHAnsi"/>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DB424F">
        <w:rPr>
          <w:rFonts w:asciiTheme="majorHAnsi" w:hAnsiTheme="majorHAnsi"/>
          <w:i w:val="0"/>
          <w:sz w:val="24"/>
          <w:szCs w:val="24"/>
          <w:lang w:val="hy-AM"/>
        </w:rPr>
        <w:t>,</w:t>
      </w:r>
      <w:r w:rsidR="00580E55" w:rsidRPr="00DB424F">
        <w:rPr>
          <w:rFonts w:asciiTheme="majorHAnsi" w:hAnsiTheme="majorHAnsi"/>
          <w:i w:val="0"/>
          <w:sz w:val="24"/>
          <w:szCs w:val="24"/>
        </w:rPr>
        <w:t xml:space="preserve"> размера предоплаты или увеличению</w:t>
      </w:r>
      <w:r w:rsidR="00580E55" w:rsidRPr="00DB424F">
        <w:rPr>
          <w:rFonts w:asciiTheme="majorHAnsi" w:hAnsiTheme="majorHAnsi"/>
          <w:i w:val="0"/>
          <w:sz w:val="24"/>
          <w:szCs w:val="24"/>
          <w:lang w:val="hy-AM"/>
        </w:rPr>
        <w:t xml:space="preserve"> </w:t>
      </w:r>
      <w:r w:rsidR="00580E55" w:rsidRPr="00DB424F">
        <w:rPr>
          <w:rFonts w:asciiTheme="majorHAnsi" w:hAnsiTheme="majorHAnsi"/>
          <w:i w:val="0"/>
          <w:sz w:val="24"/>
          <w:szCs w:val="24"/>
        </w:rPr>
        <w:t>цены,</w:t>
      </w:r>
      <w:r w:rsidRPr="00DB424F">
        <w:rPr>
          <w:rFonts w:asciiTheme="majorHAnsi" w:hAnsiTheme="majorHAnsi"/>
          <w:i w:val="0"/>
          <w:sz w:val="24"/>
          <w:szCs w:val="24"/>
        </w:rPr>
        <w:t xml:space="preserve"> предложенной отобранным участником.</w:t>
      </w:r>
      <w:r w:rsidRPr="00DB424F">
        <w:rPr>
          <w:rFonts w:asciiTheme="majorHAnsi" w:hAnsiTheme="majorHAnsi"/>
          <w:spacing w:val="-8"/>
          <w:sz w:val="24"/>
          <w:szCs w:val="24"/>
        </w:rPr>
        <w:t xml:space="preserve"> </w:t>
      </w:r>
    </w:p>
    <w:p w14:paraId="24EFB54B" w14:textId="77777777" w:rsidR="00A44EF2" w:rsidRPr="00DB424F" w:rsidRDefault="00A44EF2" w:rsidP="00B46D58">
      <w:pPr>
        <w:widowControl w:val="0"/>
        <w:spacing w:after="160"/>
        <w:jc w:val="center"/>
        <w:rPr>
          <w:rFonts w:asciiTheme="majorHAnsi" w:hAnsiTheme="majorHAnsi"/>
          <w:b/>
        </w:rPr>
      </w:pPr>
    </w:p>
    <w:p w14:paraId="0A47A566" w14:textId="496E3B8F" w:rsidR="00096865" w:rsidRPr="00DB424F" w:rsidRDefault="00030D40" w:rsidP="00B46D58">
      <w:pPr>
        <w:widowControl w:val="0"/>
        <w:spacing w:after="160"/>
        <w:jc w:val="center"/>
        <w:rPr>
          <w:rFonts w:asciiTheme="majorHAnsi" w:hAnsiTheme="majorHAnsi"/>
          <w:b/>
          <w:iCs/>
        </w:rPr>
      </w:pPr>
      <w:r w:rsidRPr="00DB424F">
        <w:rPr>
          <w:rFonts w:asciiTheme="majorHAnsi" w:hAnsiTheme="majorHAnsi"/>
          <w:b/>
        </w:rPr>
        <w:t xml:space="preserve">10. </w:t>
      </w:r>
      <w:r w:rsidR="00F83409" w:rsidRPr="00DB424F">
        <w:rPr>
          <w:rFonts w:asciiTheme="majorHAnsi" w:hAnsiTheme="majorHAnsi"/>
          <w:b/>
        </w:rPr>
        <w:t xml:space="preserve">ОБЕСПЕЧЕНИЯ КВАЛИФИКАЦИИ И </w:t>
      </w:r>
      <w:r w:rsidRPr="00DB424F">
        <w:rPr>
          <w:rFonts w:asciiTheme="majorHAnsi" w:hAnsiTheme="majorHAnsi"/>
          <w:b/>
        </w:rPr>
        <w:t xml:space="preserve">ДОГОВОРА </w:t>
      </w:r>
    </w:p>
    <w:p w14:paraId="79A0EAD4" w14:textId="4183C923" w:rsidR="00096865" w:rsidRPr="00DB424F" w:rsidRDefault="00030D40" w:rsidP="00B46D58">
      <w:pPr>
        <w:widowControl w:val="0"/>
        <w:tabs>
          <w:tab w:val="left" w:pos="1276"/>
        </w:tabs>
        <w:spacing w:after="160"/>
        <w:ind w:firstLine="567"/>
        <w:jc w:val="both"/>
        <w:rPr>
          <w:rFonts w:asciiTheme="majorHAnsi" w:hAnsiTheme="majorHAnsi"/>
        </w:rPr>
      </w:pPr>
      <w:r w:rsidRPr="00DB424F">
        <w:rPr>
          <w:rFonts w:asciiTheme="majorHAnsi" w:hAnsiTheme="majorHAnsi"/>
        </w:rPr>
        <w:t>10.1</w:t>
      </w:r>
      <w:r w:rsidR="00DC30CC" w:rsidRPr="00DB424F">
        <w:rPr>
          <w:rFonts w:asciiTheme="majorHAnsi" w:hAnsiTheme="majorHAnsi"/>
        </w:rPr>
        <w:t>.</w:t>
      </w:r>
      <w:r w:rsidR="00DC30CC" w:rsidRPr="00DB424F">
        <w:rPr>
          <w:rFonts w:asciiTheme="majorHAnsi" w:hAnsiTheme="majorHAnsi"/>
        </w:rPr>
        <w:tab/>
      </w:r>
      <w:r w:rsidR="00646B97" w:rsidRPr="00DB424F">
        <w:rPr>
          <w:rFonts w:asciiTheme="majorHAnsi" w:hAnsiTheme="majorHAnsi"/>
          <w:color w:val="000000" w:themeColor="text1"/>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DB424F">
        <w:rPr>
          <w:rFonts w:asciiTheme="majorHAnsi" w:hAnsiTheme="majorHAnsi"/>
          <w:color w:val="000000" w:themeColor="text1"/>
        </w:rPr>
        <w:t xml:space="preserve">после </w:t>
      </w:r>
      <w:r w:rsidR="00646B97" w:rsidRPr="00DB424F">
        <w:rPr>
          <w:rFonts w:asciiTheme="majorHAnsi" w:hAnsiTheme="majorHAnsi"/>
          <w:color w:val="000000" w:themeColor="text1"/>
        </w:rPr>
        <w:t>дня его получения, обязан представить обеспечения квалификации и договора.</w:t>
      </w:r>
      <w:r w:rsidR="00646B97" w:rsidRPr="00DB424F">
        <w:rPr>
          <w:rFonts w:asciiTheme="majorHAnsi" w:hAnsiTheme="majorHAnsi"/>
        </w:rPr>
        <w:t xml:space="preserve"> </w:t>
      </w:r>
    </w:p>
    <w:p w14:paraId="2D5DD0BC" w14:textId="77777777" w:rsidR="003D57AD" w:rsidRPr="00DB424F" w:rsidRDefault="00A6609C" w:rsidP="00801A4F">
      <w:pPr>
        <w:widowControl w:val="0"/>
        <w:tabs>
          <w:tab w:val="left" w:pos="1276"/>
        </w:tabs>
        <w:spacing w:after="160"/>
        <w:ind w:firstLine="567"/>
        <w:jc w:val="both"/>
        <w:rPr>
          <w:rFonts w:asciiTheme="majorHAnsi" w:hAnsiTheme="majorHAnsi"/>
          <w:lang w:val="hy-AM"/>
        </w:rPr>
      </w:pPr>
      <w:r w:rsidRPr="00DB424F">
        <w:rPr>
          <w:rFonts w:asciiTheme="majorHAnsi" w:hAnsiTheme="majorHAnsi"/>
        </w:rPr>
        <w:t xml:space="preserve">10.2 </w:t>
      </w:r>
      <w:r w:rsidR="008C5F2A" w:rsidRPr="00DB424F">
        <w:rPr>
          <w:rFonts w:asciiTheme="majorHAnsi" w:hAnsiTheme="majorHAnsi"/>
        </w:rPr>
        <w:t xml:space="preserve">Размер обеспечения квалификации равен </w:t>
      </w:r>
      <w:r w:rsidR="003D57AD" w:rsidRPr="00DB424F">
        <w:rPr>
          <w:rFonts w:asciiTheme="majorHAnsi" w:hAnsiTheme="majorHAnsi"/>
          <w:b/>
        </w:rPr>
        <w:t>15 процентам</w:t>
      </w:r>
      <w:r w:rsidR="003D57AD" w:rsidRPr="00DB424F">
        <w:rPr>
          <w:rFonts w:asciiTheme="majorHAnsi" w:hAnsiTheme="majorHAnsi"/>
        </w:rPr>
        <w:t xml:space="preserve"> </w:t>
      </w:r>
      <w:r w:rsidR="00E70468" w:rsidRPr="00DB424F">
        <w:rPr>
          <w:rFonts w:asciiTheme="majorHAnsi" w:hAnsiTheme="majorHAnsi"/>
        </w:rPr>
        <w:t>от цены закупки товаров закупаемых в рамках данной процедуры.</w:t>
      </w:r>
      <w:r w:rsidR="003D57AD" w:rsidRPr="00DB424F">
        <w:rPr>
          <w:rFonts w:asciiTheme="majorHAnsi" w:hAnsiTheme="majorHAnsi"/>
        </w:rPr>
        <w:t xml:space="preserve"> </w:t>
      </w:r>
      <w:r w:rsidR="00382A99" w:rsidRPr="00DB424F">
        <w:rPr>
          <w:rFonts w:asciiTheme="majorHAnsi" w:hAnsiTheme="majorHAnsi"/>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DB424F">
        <w:rPr>
          <w:rFonts w:asciiTheme="majorHAnsi" w:hAnsiTheme="majorHAnsi"/>
        </w:rPr>
        <w:t xml:space="preserve"> </w:t>
      </w:r>
      <w:r w:rsidR="003D57AD" w:rsidRPr="00DB424F">
        <w:rPr>
          <w:rFonts w:asciiTheme="majorHAnsi" w:hAnsiTheme="majorHAnsi"/>
        </w:rPr>
        <w:t>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3D57AD" w:rsidRPr="00DB424F">
        <w:rPr>
          <w:rFonts w:asciiTheme="majorHAnsi" w:hAnsiTheme="majorHAnsi"/>
          <w:vertAlign w:val="superscript"/>
          <w:lang w:val="hy-AM"/>
        </w:rPr>
        <w:t>12.1</w:t>
      </w:r>
    </w:p>
    <w:p w14:paraId="031D90BF" w14:textId="77777777" w:rsidR="00571E4C" w:rsidRPr="00DB424F" w:rsidRDefault="00801A4F" w:rsidP="00571E4C">
      <w:pPr>
        <w:widowControl w:val="0"/>
        <w:tabs>
          <w:tab w:val="left" w:pos="1276"/>
        </w:tabs>
        <w:spacing w:after="160"/>
        <w:ind w:firstLine="567"/>
        <w:jc w:val="both"/>
        <w:rPr>
          <w:rFonts w:asciiTheme="majorHAnsi" w:hAnsiTheme="majorHAnsi"/>
        </w:rPr>
      </w:pPr>
      <w:r w:rsidRPr="00DB424F">
        <w:rPr>
          <w:rFonts w:asciiTheme="majorHAnsi" w:hAnsiTheme="majorHAnsi"/>
        </w:rPr>
        <w:t xml:space="preserve">Если процедура закупки организована </w:t>
      </w:r>
      <w:r w:rsidR="00571E4C" w:rsidRPr="00DB424F">
        <w:rPr>
          <w:rFonts w:asciiTheme="majorHAnsi" w:hAnsiTheme="majorHAnsi"/>
        </w:rPr>
        <w:t xml:space="preserve">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DB424F">
        <w:rPr>
          <w:rFonts w:asciiTheme="majorHAnsi" w:hAnsiTheme="majorHAnsi"/>
        </w:rPr>
        <w:t>сумме цен закупок представленных лотов, с учетом требований абзаца «в» подпункта 1 пункта 32 Порядка</w:t>
      </w:r>
      <w:r w:rsidR="008A4985" w:rsidRPr="00DB424F">
        <w:rPr>
          <w:rFonts w:asciiTheme="majorHAnsi" w:hAnsiTheme="majorHAnsi"/>
          <w:color w:val="000000" w:themeColor="text1"/>
        </w:rPr>
        <w:t>.</w:t>
      </w:r>
      <w:r w:rsidR="00E562C0" w:rsidRPr="00DB424F">
        <w:rPr>
          <w:rFonts w:asciiTheme="majorHAnsi" w:hAnsiTheme="majorHAnsi"/>
          <w:color w:val="000000" w:themeColor="text1"/>
        </w:rPr>
        <w:t xml:space="preserve"> </w:t>
      </w:r>
      <w:r w:rsidR="00571E4C" w:rsidRPr="00DB424F">
        <w:rPr>
          <w:rFonts w:asciiTheme="majorHAnsi" w:hAnsiTheme="majorHAnsi"/>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204697B3" w14:textId="77777777" w:rsidR="004F01AF" w:rsidRPr="00DB424F" w:rsidRDefault="004F01AF" w:rsidP="004F01AF">
      <w:pPr>
        <w:widowControl w:val="0"/>
        <w:tabs>
          <w:tab w:val="left" w:pos="1276"/>
        </w:tabs>
        <w:spacing w:after="160"/>
        <w:ind w:firstLine="567"/>
        <w:jc w:val="both"/>
        <w:rPr>
          <w:rFonts w:asciiTheme="majorHAnsi" w:hAnsiTheme="majorHAnsi"/>
        </w:rPr>
      </w:pPr>
      <w:r w:rsidRPr="00DB424F">
        <w:rPr>
          <w:rFonts w:asciiTheme="majorHAnsi" w:hAnsiTheme="majorHAnsi"/>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4F367D3A" w14:textId="77777777" w:rsidR="00DA0186" w:rsidRPr="00DB424F" w:rsidRDefault="00801A4F" w:rsidP="00801A4F">
      <w:pPr>
        <w:widowControl w:val="0"/>
        <w:tabs>
          <w:tab w:val="left" w:pos="1276"/>
        </w:tabs>
        <w:spacing w:after="160"/>
        <w:ind w:firstLine="567"/>
        <w:jc w:val="both"/>
        <w:rPr>
          <w:rFonts w:asciiTheme="majorHAnsi" w:hAnsiTheme="majorHAnsi"/>
          <w:lang w:val="hy-AM"/>
        </w:rPr>
      </w:pPr>
      <w:r w:rsidRPr="00DB424F">
        <w:rPr>
          <w:rFonts w:asciiTheme="majorHAnsi" w:hAnsiTheme="majorHAnsi"/>
        </w:rPr>
        <w:t xml:space="preserve">Если выполнение договора поэтапное и выполнение каждого этапа </w:t>
      </w:r>
      <w:r w:rsidR="00DC6732" w:rsidRPr="00DB424F">
        <w:rPr>
          <w:rFonts w:asciiTheme="majorHAnsi" w:hAnsiTheme="majorHAnsi"/>
        </w:rPr>
        <w:t xml:space="preserve">непосредственно не взаимосвязано </w:t>
      </w:r>
      <w:r w:rsidRPr="00DB424F">
        <w:rPr>
          <w:rFonts w:asciiTheme="majorHAnsi" w:hAnsiTheme="majorHAnsi"/>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DB424F">
        <w:rPr>
          <w:rFonts w:asciiTheme="majorHAnsi" w:hAnsiTheme="majorHAnsi"/>
        </w:rPr>
        <w:t>пропорции, исчисленной в отношении суммы этого этапа</w:t>
      </w:r>
      <w:r w:rsidRPr="00DB424F">
        <w:rPr>
          <w:rFonts w:asciiTheme="majorHAnsi" w:hAnsiTheme="majorHAnsi"/>
        </w:rPr>
        <w:t>.</w:t>
      </w:r>
    </w:p>
    <w:p w14:paraId="786F0AAF" w14:textId="77777777" w:rsidR="00DA0186" w:rsidRPr="00DB424F" w:rsidRDefault="00DA0186" w:rsidP="00801A4F">
      <w:pPr>
        <w:widowControl w:val="0"/>
        <w:tabs>
          <w:tab w:val="left" w:pos="1276"/>
        </w:tabs>
        <w:spacing w:after="160"/>
        <w:ind w:firstLine="567"/>
        <w:jc w:val="both"/>
        <w:rPr>
          <w:rFonts w:asciiTheme="majorHAnsi" w:hAnsiTheme="majorHAnsi"/>
        </w:rPr>
      </w:pPr>
      <w:r w:rsidRPr="00DB424F">
        <w:rPr>
          <w:rFonts w:asciiTheme="majorHAnsi" w:hAnsiTheme="majorHAnsi"/>
          <w:lang w:val="hy-AM"/>
        </w:rPr>
        <w:t>---------------------------</w:t>
      </w:r>
    </w:p>
    <w:p w14:paraId="56F9DC00" w14:textId="77777777" w:rsidR="0052513C" w:rsidRPr="00DB424F" w:rsidRDefault="0052513C" w:rsidP="0052513C">
      <w:pPr>
        <w:pStyle w:val="af2"/>
        <w:jc w:val="both"/>
        <w:rPr>
          <w:rFonts w:asciiTheme="majorHAnsi" w:hAnsiTheme="majorHAnsi"/>
          <w:i/>
        </w:rPr>
      </w:pPr>
      <w:r w:rsidRPr="00DB424F">
        <w:rPr>
          <w:rFonts w:asciiTheme="majorHAnsi" w:hAnsiTheme="majorHAnsi"/>
          <w:i/>
          <w:vertAlign w:val="superscript"/>
        </w:rPr>
        <w:t>11.1</w:t>
      </w:r>
      <w:r w:rsidRPr="00DB424F">
        <w:rPr>
          <w:rFonts w:asciiTheme="majorHAnsi" w:hAnsiTheme="maj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4A79D2BA" w14:textId="77777777" w:rsidR="0052513C" w:rsidRPr="00DB424F" w:rsidRDefault="0052513C" w:rsidP="0052513C">
      <w:pPr>
        <w:pStyle w:val="af2"/>
        <w:jc w:val="both"/>
        <w:rPr>
          <w:rFonts w:asciiTheme="majorHAnsi" w:hAnsiTheme="majorHAnsi"/>
          <w:i/>
        </w:rPr>
      </w:pPr>
      <w:r w:rsidRPr="00DB424F">
        <w:rPr>
          <w:rFonts w:asciiTheme="majorHAnsi" w:hAnsiTheme="majorHAnsi"/>
          <w:i/>
        </w:rPr>
        <w:t xml:space="preserve">-по заявке на закупку цена закупки по данному лоту не превышает </w:t>
      </w:r>
      <w:proofErr w:type="spellStart"/>
      <w:r w:rsidRPr="00DB424F">
        <w:rPr>
          <w:rFonts w:asciiTheme="majorHAnsi" w:hAnsiTheme="majorHAnsi"/>
          <w:i/>
        </w:rPr>
        <w:t>двадцатипятикратный</w:t>
      </w:r>
      <w:proofErr w:type="spellEnd"/>
      <w:r w:rsidRPr="00DB424F">
        <w:rPr>
          <w:rFonts w:asciiTheme="majorHAnsi" w:hAnsiTheme="majorHAnsi"/>
          <w:i/>
        </w:rPr>
        <w:t xml:space="preserve"> размер базовой единицы закупок и не предусмотрена предоплата, </w:t>
      </w:r>
    </w:p>
    <w:p w14:paraId="3E960489" w14:textId="77777777" w:rsidR="0052513C" w:rsidRPr="00DB424F" w:rsidRDefault="0052513C" w:rsidP="0052513C">
      <w:pPr>
        <w:pStyle w:val="af2"/>
        <w:jc w:val="both"/>
        <w:rPr>
          <w:rFonts w:asciiTheme="majorHAnsi" w:hAnsiTheme="majorHAnsi"/>
          <w:i/>
        </w:rPr>
      </w:pPr>
      <w:r w:rsidRPr="00DB424F">
        <w:rPr>
          <w:rFonts w:asciiTheme="majorHAnsi" w:hAnsiTheme="majorHAnsi"/>
          <w:i/>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DB424F">
        <w:rPr>
          <w:rFonts w:asciiTheme="majorHAnsi" w:hAnsiTheme="majorHAnsi"/>
          <w:i/>
        </w:rPr>
        <w:t>драмов</w:t>
      </w:r>
      <w:proofErr w:type="spellEnd"/>
      <w:r w:rsidRPr="00DB424F">
        <w:rPr>
          <w:rFonts w:asciiTheme="majorHAnsi" w:hAnsiTheme="majorHAnsi"/>
          <w:i/>
        </w:rPr>
        <w:t xml:space="preserve">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1C38C2E1" w14:textId="77777777" w:rsidR="00DA0186" w:rsidRPr="00DB424F" w:rsidRDefault="00DA0186" w:rsidP="00DA0186">
      <w:pPr>
        <w:pStyle w:val="af2"/>
        <w:rPr>
          <w:rFonts w:asciiTheme="majorHAnsi" w:hAnsiTheme="majorHAnsi"/>
          <w:i/>
        </w:rPr>
      </w:pPr>
      <w:r w:rsidRPr="00DB424F">
        <w:rPr>
          <w:rFonts w:asciiTheme="majorHAnsi" w:hAnsiTheme="majorHAnsi"/>
          <w:i/>
          <w:lang w:val="hy-AM"/>
        </w:rPr>
        <w:t xml:space="preserve">12.1 </w:t>
      </w:r>
      <w:r w:rsidRPr="00DB424F">
        <w:rPr>
          <w:rFonts w:asciiTheme="majorHAnsi" w:hAnsiTheme="majorHAnsi"/>
          <w:i/>
        </w:rPr>
        <w:t xml:space="preserve">Если цена </w:t>
      </w:r>
      <w:r w:rsidR="007A2AFB" w:rsidRPr="00DB424F">
        <w:rPr>
          <w:rFonts w:asciiTheme="majorHAnsi" w:hAnsiTheme="majorHAnsi"/>
          <w:i/>
        </w:rPr>
        <w:t xml:space="preserve"> закупки </w:t>
      </w:r>
      <w:r w:rsidRPr="00DB424F">
        <w:rPr>
          <w:rFonts w:asciiTheme="majorHAnsi" w:hAnsiTheme="majorHAnsi"/>
          <w:i/>
        </w:rPr>
        <w:t>данного лота по заявке на закупку</w:t>
      </w:r>
      <w:r w:rsidRPr="00DB424F">
        <w:rPr>
          <w:rFonts w:asciiTheme="majorHAnsi" w:eastAsia="MS Mincho" w:hAnsiTheme="majorHAnsi" w:cs="MS Mincho"/>
          <w:i/>
        </w:rPr>
        <w:t>․</w:t>
      </w:r>
    </w:p>
    <w:p w14:paraId="4898F3AD" w14:textId="77777777" w:rsidR="00DA0186" w:rsidRPr="00DB424F" w:rsidRDefault="00DA0186" w:rsidP="00DA0186">
      <w:pPr>
        <w:pStyle w:val="af2"/>
        <w:jc w:val="both"/>
        <w:rPr>
          <w:rFonts w:asciiTheme="majorHAnsi" w:hAnsiTheme="majorHAnsi"/>
          <w:i/>
        </w:rPr>
      </w:pPr>
      <w:r w:rsidRPr="00DB424F">
        <w:rPr>
          <w:rFonts w:asciiTheme="majorHAnsi" w:hAnsiTheme="majorHAnsi"/>
          <w:i/>
        </w:rPr>
        <w:t xml:space="preserve">-    не превышает </w:t>
      </w:r>
      <w:proofErr w:type="spellStart"/>
      <w:r w:rsidRPr="00DB424F">
        <w:rPr>
          <w:rFonts w:asciiTheme="majorHAnsi" w:hAnsiTheme="majorHAnsi"/>
          <w:i/>
        </w:rPr>
        <w:t>двадцатипятикратный</w:t>
      </w:r>
      <w:proofErr w:type="spellEnd"/>
      <w:r w:rsidRPr="00DB424F">
        <w:rPr>
          <w:rFonts w:asciiTheme="majorHAnsi" w:hAnsiTheme="majorHAnsi"/>
          <w:i/>
        </w:rPr>
        <w:t xml:space="preserve"> размер базовой единицы закупок, то из настоящего абзаца исключаются слова "или гарантий, предоставленных банками "</w:t>
      </w:r>
      <w:r w:rsidRPr="00DB424F">
        <w:rPr>
          <w:rFonts w:asciiTheme="majorHAnsi" w:eastAsia="MS Mincho" w:hAnsiTheme="majorHAnsi" w:cs="MS Mincho"/>
          <w:i/>
        </w:rPr>
        <w:t>․</w:t>
      </w:r>
    </w:p>
    <w:p w14:paraId="2EC907B2" w14:textId="77777777" w:rsidR="00DA0186" w:rsidRPr="00DB424F" w:rsidRDefault="00DA0186" w:rsidP="00DA0186">
      <w:pPr>
        <w:widowControl w:val="0"/>
        <w:tabs>
          <w:tab w:val="left" w:pos="1276"/>
        </w:tabs>
        <w:spacing w:after="160"/>
        <w:jc w:val="both"/>
        <w:rPr>
          <w:rFonts w:asciiTheme="majorHAnsi" w:hAnsiTheme="majorHAnsi"/>
          <w:i/>
          <w:sz w:val="20"/>
          <w:szCs w:val="20"/>
        </w:rPr>
      </w:pPr>
      <w:r w:rsidRPr="00DB424F">
        <w:rPr>
          <w:rFonts w:asciiTheme="majorHAnsi" w:hAnsiTheme="majorHAnsi"/>
          <w:i/>
          <w:sz w:val="20"/>
          <w:szCs w:val="20"/>
        </w:rPr>
        <w:t xml:space="preserve">- не превышает </w:t>
      </w:r>
      <w:r w:rsidR="0087562B" w:rsidRPr="00DB424F">
        <w:rPr>
          <w:rFonts w:asciiTheme="majorHAnsi" w:hAnsiTheme="majorHAnsi"/>
          <w:i/>
          <w:sz w:val="20"/>
          <w:szCs w:val="20"/>
        </w:rPr>
        <w:t>восьмидесятикратный</w:t>
      </w:r>
      <w:r w:rsidRPr="00DB424F">
        <w:rPr>
          <w:rFonts w:asciiTheme="majorHAnsi" w:hAnsiTheme="majorHAnsi"/>
          <w:i/>
          <w:sz w:val="20"/>
          <w:szCs w:val="20"/>
        </w:rPr>
        <w:t xml:space="preserve"> размер базовой единицы закупок, но более </w:t>
      </w:r>
      <w:proofErr w:type="spellStart"/>
      <w:r w:rsidRPr="00DB424F">
        <w:rPr>
          <w:rFonts w:asciiTheme="majorHAnsi" w:hAnsiTheme="majorHAnsi"/>
          <w:i/>
          <w:sz w:val="20"/>
          <w:szCs w:val="20"/>
        </w:rPr>
        <w:t>двадцатипятикратного</w:t>
      </w:r>
      <w:proofErr w:type="spellEnd"/>
      <w:r w:rsidRPr="00DB424F">
        <w:rPr>
          <w:rFonts w:asciiTheme="majorHAnsi" w:hAnsiTheme="majorHAnsi"/>
          <w:i/>
          <w:sz w:val="20"/>
          <w:szCs w:val="20"/>
        </w:rPr>
        <w:t xml:space="preserve"> размера, то из настоящего абзаца исключаются слова "соглашения о неустойке (приложение 4,2) или", а число " 20 " заменяется числом " 90",</w:t>
      </w:r>
    </w:p>
    <w:p w14:paraId="7138F4F4" w14:textId="77777777" w:rsidR="00DA0186" w:rsidRPr="00DB424F" w:rsidRDefault="00DA0186" w:rsidP="00DA0186">
      <w:pPr>
        <w:pStyle w:val="af2"/>
        <w:jc w:val="both"/>
        <w:rPr>
          <w:rFonts w:asciiTheme="majorHAnsi" w:hAnsiTheme="majorHAnsi"/>
          <w:i/>
          <w:lang w:val="hy-AM"/>
        </w:rPr>
      </w:pPr>
      <w:r w:rsidRPr="00DB424F">
        <w:rPr>
          <w:rFonts w:asciiTheme="majorHAnsi" w:hAnsiTheme="majorHAnsi"/>
          <w:i/>
        </w:rPr>
        <w:t xml:space="preserve">- превышает </w:t>
      </w:r>
      <w:r w:rsidR="00C257D6" w:rsidRPr="00DB424F">
        <w:rPr>
          <w:rFonts w:asciiTheme="majorHAnsi" w:hAnsiTheme="majorHAnsi"/>
          <w:i/>
        </w:rPr>
        <w:t>восьмидесятикратный</w:t>
      </w:r>
      <w:r w:rsidRPr="00DB424F">
        <w:rPr>
          <w:rFonts w:asciiTheme="majorHAnsi" w:hAnsiTheme="maj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DB424F">
        <w:rPr>
          <w:rFonts w:asciiTheme="majorHAnsi" w:hAnsiTheme="majorHAnsi"/>
          <w:i/>
          <w:lang w:val="hy-AM"/>
        </w:rPr>
        <w:t>.</w:t>
      </w:r>
    </w:p>
    <w:p w14:paraId="7A712343" w14:textId="77777777" w:rsidR="00AF7F09" w:rsidRPr="00DB424F" w:rsidRDefault="00801A4F" w:rsidP="00AA0D5B">
      <w:pPr>
        <w:widowControl w:val="0"/>
        <w:tabs>
          <w:tab w:val="left" w:pos="1276"/>
        </w:tabs>
        <w:spacing w:after="160"/>
        <w:ind w:firstLine="567"/>
        <w:jc w:val="both"/>
        <w:rPr>
          <w:rFonts w:asciiTheme="majorHAnsi" w:hAnsiTheme="majorHAnsi"/>
          <w:color w:val="FF0000"/>
        </w:rPr>
      </w:pPr>
      <w:r w:rsidRPr="00DB424F">
        <w:rPr>
          <w:rFonts w:asciiTheme="majorHAnsi" w:hAnsiTheme="majorHAnsi"/>
          <w:color w:val="FF0000"/>
        </w:rPr>
        <w:t xml:space="preserve"> </w:t>
      </w:r>
    </w:p>
    <w:p w14:paraId="32B9DDBD" w14:textId="71F5B6C2" w:rsidR="00AA0D5B" w:rsidRPr="00DB424F" w:rsidRDefault="00AA0D5B" w:rsidP="00AA0D5B">
      <w:pPr>
        <w:widowControl w:val="0"/>
        <w:tabs>
          <w:tab w:val="left" w:pos="1276"/>
        </w:tabs>
        <w:spacing w:after="160"/>
        <w:ind w:firstLine="567"/>
        <w:jc w:val="both"/>
        <w:rPr>
          <w:rFonts w:asciiTheme="majorHAnsi" w:hAnsiTheme="majorHAnsi"/>
        </w:rPr>
      </w:pPr>
      <w:r w:rsidRPr="00DB424F">
        <w:rPr>
          <w:rFonts w:asciiTheme="majorHAnsi" w:hAnsiTheme="majorHAnsi"/>
          <w:lang w:val="hy-AM"/>
        </w:rPr>
        <w:t xml:space="preserve">При этом, если договоры </w:t>
      </w:r>
      <w:r w:rsidRPr="00DB424F">
        <w:rPr>
          <w:rFonts w:asciiTheme="majorHAnsi" w:hAnsiTheme="majorHAnsi"/>
        </w:rPr>
        <w:t>о закупке</w:t>
      </w:r>
      <w:r w:rsidRPr="00DB424F">
        <w:rPr>
          <w:rFonts w:asciiTheme="majorHAnsi" w:hAnsiTheme="majorHAnsi"/>
          <w:lang w:val="hy-AM"/>
        </w:rPr>
        <w:t xml:space="preserve"> </w:t>
      </w:r>
      <w:r w:rsidRPr="00DB424F">
        <w:rPr>
          <w:rFonts w:asciiTheme="majorHAnsi" w:hAnsiTheme="majorHAnsi"/>
        </w:rPr>
        <w:t>работ</w:t>
      </w:r>
      <w:r w:rsidRPr="00DB424F">
        <w:rPr>
          <w:rFonts w:asciiTheme="majorHAnsi" w:hAnsiTheme="majorHAnsi"/>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DB424F">
        <w:rPr>
          <w:rFonts w:asciiTheme="majorHAnsi" w:hAnsiTheme="majorHAnsi"/>
        </w:rPr>
        <w:t xml:space="preserve">выделенных </w:t>
      </w:r>
      <w:r w:rsidRPr="00DB424F">
        <w:rPr>
          <w:rFonts w:asciiTheme="majorHAnsi" w:hAnsiTheme="majorHAnsi"/>
          <w:lang w:val="hy-AM"/>
        </w:rPr>
        <w:t xml:space="preserve">финансовых </w:t>
      </w:r>
      <w:r w:rsidRPr="00DB424F">
        <w:rPr>
          <w:rFonts w:asciiTheme="majorHAnsi" w:hAnsiTheme="majorHAnsi"/>
        </w:rPr>
        <w:t>средств</w:t>
      </w:r>
      <w:r w:rsidRPr="00DB424F">
        <w:rPr>
          <w:rFonts w:asciiTheme="majorHAnsi" w:hAnsiTheme="majorHAnsi"/>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DB424F">
        <w:rPr>
          <w:rFonts w:asciiTheme="majorHAnsi" w:hAnsiTheme="majorHAnsi"/>
        </w:rPr>
        <w:t>.</w:t>
      </w:r>
    </w:p>
    <w:p w14:paraId="1F7C6252" w14:textId="77777777" w:rsidR="002406D8" w:rsidRPr="00DB424F" w:rsidRDefault="002406D8" w:rsidP="00B46D58">
      <w:pPr>
        <w:widowControl w:val="0"/>
        <w:tabs>
          <w:tab w:val="left" w:pos="1276"/>
        </w:tabs>
        <w:spacing w:after="160"/>
        <w:ind w:firstLine="567"/>
        <w:jc w:val="both"/>
        <w:rPr>
          <w:rFonts w:asciiTheme="majorHAnsi" w:hAnsiTheme="majorHAnsi"/>
        </w:rPr>
      </w:pPr>
      <w:r w:rsidRPr="00DB424F">
        <w:rPr>
          <w:rFonts w:asciiTheme="majorHAnsi" w:hAnsiTheme="majorHAnsi"/>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01D4A249" w14:textId="77777777" w:rsidR="00366C4E" w:rsidRPr="00DB424F" w:rsidRDefault="00030D40" w:rsidP="00B46D58">
      <w:pPr>
        <w:widowControl w:val="0"/>
        <w:tabs>
          <w:tab w:val="left" w:pos="1276"/>
        </w:tabs>
        <w:spacing w:after="160"/>
        <w:ind w:firstLine="567"/>
        <w:jc w:val="both"/>
        <w:rPr>
          <w:rFonts w:asciiTheme="majorHAnsi" w:hAnsiTheme="majorHAnsi"/>
        </w:rPr>
      </w:pPr>
      <w:r w:rsidRPr="00DB424F">
        <w:rPr>
          <w:rFonts w:asciiTheme="majorHAnsi" w:hAnsiTheme="majorHAnsi"/>
        </w:rPr>
        <w:t>10.</w:t>
      </w:r>
      <w:r w:rsidR="001723D6" w:rsidRPr="00DB424F">
        <w:rPr>
          <w:rFonts w:asciiTheme="majorHAnsi" w:hAnsiTheme="majorHAnsi"/>
        </w:rPr>
        <w:t>3</w:t>
      </w:r>
      <w:r w:rsidR="00DC30CC" w:rsidRPr="00DB424F">
        <w:rPr>
          <w:rFonts w:asciiTheme="majorHAnsi" w:hAnsiTheme="majorHAnsi"/>
        </w:rPr>
        <w:t>.</w:t>
      </w:r>
      <w:r w:rsidR="00DC30CC" w:rsidRPr="00DB424F">
        <w:rPr>
          <w:rFonts w:asciiTheme="majorHAnsi" w:hAnsiTheme="majorHAnsi"/>
        </w:rPr>
        <w:tab/>
      </w:r>
      <w:r w:rsidRPr="00DB424F">
        <w:rPr>
          <w:rFonts w:asciiTheme="majorHAnsi" w:hAnsiTheme="majorHAnsi"/>
        </w:rPr>
        <w:t xml:space="preserve">Размер обеспечения договора составляет </w:t>
      </w:r>
      <w:r w:rsidRPr="00DB424F">
        <w:rPr>
          <w:rFonts w:asciiTheme="majorHAnsi" w:hAnsiTheme="majorHAnsi"/>
          <w:b/>
        </w:rPr>
        <w:t>10 процентов</w:t>
      </w:r>
      <w:r w:rsidRPr="00DB424F">
        <w:rPr>
          <w:rFonts w:asciiTheme="majorHAnsi" w:hAnsiTheme="majorHAnsi"/>
        </w:rPr>
        <w:t xml:space="preserve"> от цены </w:t>
      </w:r>
      <w:r w:rsidR="00E562C0" w:rsidRPr="00DB424F">
        <w:rPr>
          <w:rFonts w:asciiTheme="majorHAnsi" w:hAnsiTheme="majorHAnsi"/>
        </w:rPr>
        <w:t>закупки</w:t>
      </w:r>
      <w:r w:rsidRPr="00DB424F">
        <w:rPr>
          <w:rFonts w:asciiTheme="majorHAnsi" w:hAnsiTheme="majorHAnsi"/>
        </w:rPr>
        <w:t xml:space="preserve">. </w:t>
      </w:r>
      <w:r w:rsidR="002D492B" w:rsidRPr="00DB424F">
        <w:rPr>
          <w:rFonts w:asciiTheme="majorHAnsi" w:hAnsiTheme="majorHAnsi"/>
        </w:rPr>
        <w:t xml:space="preserve">Если цена закупки товара меньше цены заключаемого договора, то размер обеспечения </w:t>
      </w:r>
      <w:r w:rsidR="00E04CFC" w:rsidRPr="00DB424F">
        <w:rPr>
          <w:rFonts w:asciiTheme="majorHAnsi" w:hAnsiTheme="majorHAnsi"/>
        </w:rPr>
        <w:t>договора</w:t>
      </w:r>
      <w:r w:rsidR="002D492B" w:rsidRPr="00DB424F">
        <w:rPr>
          <w:rFonts w:asciiTheme="majorHAnsi" w:hAnsiTheme="majorHAnsi"/>
        </w:rPr>
        <w:t xml:space="preserve"> исчисляется в отношении цены договора. </w:t>
      </w:r>
      <w:r w:rsidR="001723D6" w:rsidRPr="00DB424F">
        <w:rPr>
          <w:rFonts w:asciiTheme="majorHAnsi" w:hAnsiTheme="majorHAnsi"/>
        </w:rPr>
        <w:t xml:space="preserve">Обеспечение </w:t>
      </w:r>
      <w:r w:rsidR="00896AAF" w:rsidRPr="00DB424F">
        <w:rPr>
          <w:rFonts w:asciiTheme="majorHAnsi" w:hAnsiTheme="majorHAnsi"/>
        </w:rPr>
        <w:t>договора</w:t>
      </w:r>
      <w:r w:rsidR="001723D6" w:rsidRPr="00DB424F">
        <w:rPr>
          <w:rFonts w:asciiTheme="majorHAnsi" w:hAnsiTheme="majorHAnsi"/>
        </w:rPr>
        <w:t xml:space="preserve"> представляется в </w:t>
      </w:r>
      <w:r w:rsidR="005876A3" w:rsidRPr="00DB424F">
        <w:rPr>
          <w:rFonts w:asciiTheme="majorHAnsi" w:hAnsiTheme="majorHAnsi"/>
        </w:rPr>
        <w:t>виде</w:t>
      </w:r>
      <w:r w:rsidR="001723D6" w:rsidRPr="00DB424F">
        <w:rPr>
          <w:rFonts w:asciiTheme="majorHAnsi" w:hAnsiTheme="majorHAnsi"/>
        </w:rPr>
        <w:t xml:space="preserve"> банковской гарантии (Приложение 5)</w:t>
      </w:r>
      <w:r w:rsidR="00375E5E" w:rsidRPr="00DB424F">
        <w:rPr>
          <w:rFonts w:asciiTheme="majorHAnsi" w:hAnsiTheme="majorHAnsi"/>
        </w:rPr>
        <w:t xml:space="preserve"> или наличных денег</w:t>
      </w:r>
      <w:r w:rsidR="009A0467" w:rsidRPr="00DB424F">
        <w:rPr>
          <w:rStyle w:val="af6"/>
          <w:rFonts w:asciiTheme="majorHAnsi" w:hAnsiTheme="majorHAnsi"/>
        </w:rPr>
        <w:footnoteReference w:customMarkFollows="1" w:id="10"/>
        <w:t>13</w:t>
      </w:r>
      <w:r w:rsidR="00375E5E" w:rsidRPr="00DB424F">
        <w:rPr>
          <w:rFonts w:asciiTheme="majorHAnsi" w:hAnsiTheme="majorHAnsi"/>
        </w:rPr>
        <w:t>.</w:t>
      </w:r>
    </w:p>
    <w:p w14:paraId="55626A5D" w14:textId="77777777" w:rsidR="00DA0D2B" w:rsidRPr="00DB424F" w:rsidRDefault="0058395E" w:rsidP="00DA0D2B">
      <w:pPr>
        <w:widowControl w:val="0"/>
        <w:tabs>
          <w:tab w:val="left" w:pos="1276"/>
        </w:tabs>
        <w:spacing w:after="160"/>
        <w:ind w:firstLine="567"/>
        <w:jc w:val="both"/>
        <w:rPr>
          <w:rFonts w:asciiTheme="majorHAnsi" w:hAnsiTheme="majorHAnsi"/>
        </w:rPr>
      </w:pPr>
      <w:r w:rsidRPr="00DB424F">
        <w:rPr>
          <w:rFonts w:asciiTheme="majorHAnsi" w:hAnsiTheme="majorHAnsi"/>
        </w:rPr>
        <w:t xml:space="preserve">Если процедура закупки организована </w:t>
      </w:r>
      <w:r w:rsidR="00BE0C42" w:rsidRPr="00DB424F">
        <w:rPr>
          <w:rFonts w:asciiTheme="majorHAnsi" w:hAnsiTheme="majorHAnsi"/>
        </w:rPr>
        <w:t xml:space="preserve">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A0D2B" w:rsidRPr="00DB424F">
        <w:rPr>
          <w:rFonts w:asciiTheme="majorHAnsi" w:hAnsiTheme="majorHAnsi"/>
        </w:rPr>
        <w:t xml:space="preserve">При представлении одного обеспечения </w:t>
      </w:r>
      <w:proofErr w:type="spellStart"/>
      <w:r w:rsidR="00DA0D2B" w:rsidRPr="00DB424F">
        <w:rPr>
          <w:rFonts w:asciiTheme="majorHAnsi" w:hAnsiTheme="majorHAnsi"/>
        </w:rPr>
        <w:t>догогвора</w:t>
      </w:r>
      <w:proofErr w:type="spellEnd"/>
      <w:r w:rsidR="00DA0D2B" w:rsidRPr="00DB424F">
        <w:rPr>
          <w:rFonts w:asciiTheme="majorHAnsi" w:hAnsiTheme="majorHAnsi"/>
        </w:rPr>
        <w:t xml:space="preserve"> его сумма исчисляется по отношению к сумме цен закупок представленных лотов</w:t>
      </w:r>
      <w:r w:rsidR="00DA0D2B" w:rsidRPr="00DB424F">
        <w:rPr>
          <w:rFonts w:asciiTheme="majorHAnsi" w:hAnsiTheme="majorHAnsi"/>
          <w:color w:val="FF0000"/>
        </w:rPr>
        <w:t xml:space="preserve"> </w:t>
      </w:r>
      <w:r w:rsidR="00DA0D2B" w:rsidRPr="00DB424F">
        <w:rPr>
          <w:rFonts w:asciiTheme="majorHAnsi" w:hAnsiTheme="majorHAnsi"/>
          <w:color w:val="000000" w:themeColor="text1"/>
        </w:rPr>
        <w:t>с учетом требований 9-ого подпункта 32-ого пункта</w:t>
      </w:r>
      <w:r w:rsidR="00DA0D2B" w:rsidRPr="00DB424F">
        <w:rPr>
          <w:rFonts w:asciiTheme="majorHAnsi" w:hAnsiTheme="majorHAnsi"/>
        </w:rPr>
        <w:t xml:space="preserve">. </w:t>
      </w:r>
    </w:p>
    <w:p w14:paraId="3B975332" w14:textId="77777777" w:rsidR="00BE0C42" w:rsidRPr="00DB424F" w:rsidRDefault="00BE0C42" w:rsidP="00B46D58">
      <w:pPr>
        <w:widowControl w:val="0"/>
        <w:tabs>
          <w:tab w:val="left" w:pos="1276"/>
        </w:tabs>
        <w:spacing w:after="160"/>
        <w:ind w:firstLine="567"/>
        <w:jc w:val="both"/>
        <w:rPr>
          <w:rFonts w:asciiTheme="majorHAnsi" w:hAnsiTheme="majorHAnsi"/>
          <w:lang w:val="hy-AM"/>
        </w:rPr>
      </w:pPr>
      <w:r w:rsidRPr="00DB424F">
        <w:rPr>
          <w:rFonts w:asciiTheme="majorHAnsi" w:hAnsiTheme="majorHAnsi"/>
        </w:rPr>
        <w:t>.</w:t>
      </w:r>
    </w:p>
    <w:p w14:paraId="375F74BD" w14:textId="77777777" w:rsidR="00E969ED" w:rsidRPr="00DB424F" w:rsidRDefault="00BE0C42" w:rsidP="00B46D58">
      <w:pPr>
        <w:widowControl w:val="0"/>
        <w:tabs>
          <w:tab w:val="left" w:pos="1276"/>
        </w:tabs>
        <w:spacing w:after="160"/>
        <w:ind w:firstLine="567"/>
        <w:jc w:val="both"/>
        <w:rPr>
          <w:rFonts w:asciiTheme="majorHAnsi" w:hAnsiTheme="majorHAnsi"/>
        </w:rPr>
      </w:pPr>
      <w:r w:rsidRPr="00DB424F">
        <w:rPr>
          <w:rFonts w:asciiTheme="majorHAnsi" w:hAnsiTheme="majorHAnsi"/>
        </w:rPr>
        <w:t xml:space="preserve"> </w:t>
      </w:r>
      <w:r w:rsidR="00030D40" w:rsidRPr="00DB424F">
        <w:rPr>
          <w:rFonts w:asciiTheme="majorHAnsi" w:hAnsiTheme="majorHAnsi"/>
        </w:rPr>
        <w:t xml:space="preserve">Обеспечение договора должно быть действительно как минимум включительно до </w:t>
      </w:r>
      <w:r w:rsidR="00411A25" w:rsidRPr="00DB424F">
        <w:rPr>
          <w:rFonts w:asciiTheme="majorHAnsi" w:hAnsiTheme="majorHAnsi"/>
        </w:rPr>
        <w:t>90</w:t>
      </w:r>
      <w:r w:rsidR="00030D40" w:rsidRPr="00DB424F">
        <w:rPr>
          <w:rFonts w:asciiTheme="majorHAnsi" w:hAnsiTheme="majorHAnsi"/>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DB424F">
        <w:rPr>
          <w:rFonts w:asciiTheme="majorHAnsi" w:hAnsiTheme="majorHAnsi"/>
        </w:rPr>
        <w:t xml:space="preserve">пяти </w:t>
      </w:r>
      <w:r w:rsidR="00030D40" w:rsidRPr="00DB424F">
        <w:rPr>
          <w:rFonts w:asciiTheme="majorHAnsi" w:hAnsiTheme="majorHAnsi"/>
        </w:rPr>
        <w:t xml:space="preserve">рабочих дней, следующих за исполнением в полном объеме обязательств, взятых на себя по заключенному </w:t>
      </w:r>
      <w:r w:rsidR="00DC30CC" w:rsidRPr="00DB424F">
        <w:rPr>
          <w:rFonts w:asciiTheme="majorHAnsi" w:hAnsiTheme="majorHAnsi"/>
        </w:rPr>
        <w:t>договору.</w:t>
      </w:r>
    </w:p>
    <w:p w14:paraId="640E4CC0" w14:textId="77777777" w:rsidR="00F0759D" w:rsidRPr="00DB424F" w:rsidRDefault="00F92A53" w:rsidP="00B46D58">
      <w:pPr>
        <w:widowControl w:val="0"/>
        <w:tabs>
          <w:tab w:val="left" w:pos="1276"/>
        </w:tabs>
        <w:spacing w:after="160"/>
        <w:ind w:firstLine="567"/>
        <w:jc w:val="both"/>
        <w:rPr>
          <w:rFonts w:asciiTheme="majorHAnsi" w:hAnsiTheme="majorHAnsi"/>
        </w:rPr>
      </w:pPr>
      <w:r w:rsidRPr="00DB424F">
        <w:rPr>
          <w:rFonts w:asciiTheme="majorHAnsi" w:hAnsiTheme="majorHAnsi"/>
        </w:rPr>
        <w:lastRenderedPageBreak/>
        <w:t>Обеспечение договора, представленное в виде наличных денег, должно быть перечислено на казначейский счет "900008000</w:t>
      </w:r>
      <w:r w:rsidR="00B66AB9" w:rsidRPr="00DB424F">
        <w:rPr>
          <w:rFonts w:asciiTheme="majorHAnsi" w:hAnsiTheme="majorHAnsi"/>
        </w:rPr>
        <w:t>66</w:t>
      </w:r>
      <w:r w:rsidRPr="00DB424F">
        <w:rPr>
          <w:rFonts w:asciiTheme="majorHAnsi" w:hAnsiTheme="majorHAnsi"/>
        </w:rPr>
        <w:t>4", открытый в Центральном казначействе на имя уполномоченного органа.</w:t>
      </w:r>
    </w:p>
    <w:p w14:paraId="13A356A4" w14:textId="77777777" w:rsidR="00D32092" w:rsidRPr="00DB424F" w:rsidRDefault="004A0321" w:rsidP="00B46D58">
      <w:pPr>
        <w:widowControl w:val="0"/>
        <w:tabs>
          <w:tab w:val="left" w:pos="1276"/>
        </w:tabs>
        <w:spacing w:after="160"/>
        <w:ind w:firstLine="567"/>
        <w:jc w:val="both"/>
        <w:rPr>
          <w:rFonts w:asciiTheme="majorHAnsi" w:hAnsiTheme="majorHAnsi"/>
        </w:rPr>
      </w:pPr>
      <w:r w:rsidRPr="00DB424F">
        <w:rPr>
          <w:rFonts w:asciiTheme="majorHAnsi" w:hAnsiTheme="majorHAnsi"/>
        </w:rPr>
        <w:t>10.4</w:t>
      </w:r>
      <w:r w:rsidR="00251CF9" w:rsidRPr="00DB424F">
        <w:rPr>
          <w:rFonts w:asciiTheme="majorHAnsi" w:hAnsiTheme="majorHAnsi"/>
        </w:rPr>
        <w:t xml:space="preserve"> </w:t>
      </w:r>
      <w:r w:rsidR="0076763C" w:rsidRPr="00DB424F">
        <w:rPr>
          <w:rFonts w:asciiTheme="majorHAnsi" w:hAnsiTheme="majorHAnsi"/>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DB424F">
        <w:rPr>
          <w:rFonts w:asciiTheme="majorHAnsi" w:hAnsiTheme="majorHAnsi"/>
        </w:rPr>
        <w:t>я квалификации и</w:t>
      </w:r>
      <w:r w:rsidR="0076763C" w:rsidRPr="00DB424F">
        <w:rPr>
          <w:rFonts w:asciiTheme="majorHAnsi" w:hAnsiTheme="majorHAnsi"/>
        </w:rPr>
        <w:t xml:space="preserve"> договора представля</w:t>
      </w:r>
      <w:r w:rsidR="00DE7753" w:rsidRPr="00DB424F">
        <w:rPr>
          <w:rFonts w:asciiTheme="majorHAnsi" w:hAnsiTheme="majorHAnsi"/>
        </w:rPr>
        <w:t>ю</w:t>
      </w:r>
      <w:r w:rsidR="0076763C" w:rsidRPr="00DB424F">
        <w:rPr>
          <w:rFonts w:asciiTheme="majorHAnsi" w:hAnsiTheme="majorHAnsi"/>
        </w:rPr>
        <w:t>тся</w:t>
      </w:r>
      <w:r w:rsidR="00180134" w:rsidRPr="00DB424F">
        <w:rPr>
          <w:rFonts w:asciiTheme="majorHAnsi" w:hAnsiTheme="majorHAnsi"/>
        </w:rPr>
        <w:t xml:space="preserve"> в виде заключенного в одностороннем порядке </w:t>
      </w:r>
      <w:r w:rsidR="00A9694C" w:rsidRPr="00DB424F">
        <w:rPr>
          <w:rFonts w:asciiTheme="majorHAnsi" w:hAnsiTheme="majorHAnsi"/>
        </w:rPr>
        <w:t>за</w:t>
      </w:r>
      <w:r w:rsidR="00180134" w:rsidRPr="00DB424F">
        <w:rPr>
          <w:rFonts w:asciiTheme="majorHAnsi" w:hAnsiTheme="majorHAnsi"/>
        </w:rPr>
        <w:t>явления - в виде неустойки или наличных денег</w:t>
      </w:r>
      <w:r w:rsidR="006D7219" w:rsidRPr="00DB424F">
        <w:rPr>
          <w:rFonts w:asciiTheme="majorHAnsi" w:hAnsiTheme="majorHAnsi"/>
        </w:rPr>
        <w:t>. Если на момент возникновения правомочия по заключению договора</w:t>
      </w:r>
      <w:r w:rsidR="00E01672" w:rsidRPr="00DB424F">
        <w:rPr>
          <w:rFonts w:asciiTheme="majorHAnsi" w:hAnsiTheme="majorHAnsi"/>
          <w:lang w:val="hy-AM"/>
        </w:rPr>
        <w:t xml:space="preserve"> </w:t>
      </w:r>
      <w:r w:rsidR="00D32092" w:rsidRPr="00DB424F">
        <w:rPr>
          <w:rFonts w:asciiTheme="majorHAnsi" w:hAnsiTheme="majorHAnsi"/>
        </w:rPr>
        <w:t xml:space="preserve">предусмотренные финансовые средства превышают </w:t>
      </w:r>
      <w:r w:rsidR="00E01672" w:rsidRPr="00DB424F">
        <w:rPr>
          <w:rFonts w:asciiTheme="majorHAnsi" w:hAnsiTheme="majorHAnsi"/>
          <w:lang w:val="hy-AM"/>
        </w:rPr>
        <w:t>25</w:t>
      </w:r>
      <w:r w:rsidR="00D32092" w:rsidRPr="00DB424F">
        <w:rPr>
          <w:rFonts w:asciiTheme="majorHAnsi" w:hAnsiTheme="majorHAnsi"/>
        </w:rPr>
        <w:t xml:space="preserve"> млн. </w:t>
      </w:r>
      <w:proofErr w:type="spellStart"/>
      <w:r w:rsidR="00D32092" w:rsidRPr="00DB424F">
        <w:rPr>
          <w:rFonts w:asciiTheme="majorHAnsi" w:hAnsiTheme="majorHAnsi"/>
        </w:rPr>
        <w:t>драмов</w:t>
      </w:r>
      <w:proofErr w:type="spellEnd"/>
      <w:r w:rsidR="00D32092" w:rsidRPr="00DB424F">
        <w:rPr>
          <w:rFonts w:asciiTheme="majorHAnsi" w:hAnsiTheme="majorHAnsi"/>
        </w:rPr>
        <w:t>, однако для полного выполнения договора и в дальнейшем требуются финансовые средства, то обеспечени</w:t>
      </w:r>
      <w:r w:rsidR="00F66146" w:rsidRPr="00DB424F">
        <w:rPr>
          <w:rFonts w:asciiTheme="majorHAnsi" w:hAnsiTheme="majorHAnsi"/>
        </w:rPr>
        <w:t>я квалификации и</w:t>
      </w:r>
      <w:r w:rsidR="00D32092" w:rsidRPr="00DB424F">
        <w:rPr>
          <w:rFonts w:asciiTheme="majorHAnsi" w:hAnsiTheme="majorHAnsi"/>
        </w:rPr>
        <w:t xml:space="preserve"> договора, по части выделенных финансовых средств, представляется в виде </w:t>
      </w:r>
      <w:r w:rsidR="00817C86" w:rsidRPr="00DB424F">
        <w:rPr>
          <w:rFonts w:asciiTheme="majorHAnsi" w:hAnsiTheme="majorHAnsi"/>
        </w:rPr>
        <w:t xml:space="preserve">банковской </w:t>
      </w:r>
      <w:r w:rsidR="00D32092" w:rsidRPr="00DB424F">
        <w:rPr>
          <w:rFonts w:asciiTheme="majorHAnsi" w:hAnsiTheme="majorHAnsi"/>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7C3F92D6" w14:textId="77777777" w:rsidR="008F0732" w:rsidRPr="00DB424F" w:rsidRDefault="00030D40" w:rsidP="00B46D58">
      <w:pPr>
        <w:widowControl w:val="0"/>
        <w:tabs>
          <w:tab w:val="left" w:pos="1276"/>
        </w:tabs>
        <w:spacing w:after="160"/>
        <w:ind w:firstLine="567"/>
        <w:jc w:val="both"/>
        <w:rPr>
          <w:rFonts w:asciiTheme="majorHAnsi" w:hAnsiTheme="majorHAnsi"/>
          <w:i/>
        </w:rPr>
      </w:pPr>
      <w:r w:rsidRPr="00DB424F">
        <w:rPr>
          <w:rFonts w:asciiTheme="majorHAnsi" w:hAnsiTheme="majorHAnsi"/>
        </w:rPr>
        <w:t>10.</w:t>
      </w:r>
      <w:r w:rsidR="00DF09E7" w:rsidRPr="00DB424F">
        <w:rPr>
          <w:rFonts w:asciiTheme="majorHAnsi" w:hAnsiTheme="majorHAnsi"/>
        </w:rPr>
        <w:t>5</w:t>
      </w:r>
      <w:r w:rsidR="003E194D" w:rsidRPr="00DB424F">
        <w:rPr>
          <w:rFonts w:asciiTheme="majorHAnsi" w:hAnsiTheme="majorHAnsi"/>
        </w:rPr>
        <w:t>.</w:t>
      </w:r>
      <w:r w:rsidR="003E194D" w:rsidRPr="00DB424F">
        <w:rPr>
          <w:rFonts w:asciiTheme="majorHAnsi" w:hAnsiTheme="majorHAnsi"/>
        </w:rPr>
        <w:tab/>
      </w:r>
      <w:r w:rsidRPr="00DB424F">
        <w:rPr>
          <w:rFonts w:asciiTheme="majorHAnsi" w:hAnsiTheme="majorHAnsi"/>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DB424F">
        <w:rPr>
          <w:rFonts w:asciiTheme="majorHAnsi" w:hAnsiTheme="majorHAnsi"/>
        </w:rPr>
        <w:t xml:space="preserve"> (Приложение 5.2)</w:t>
      </w:r>
      <w:r w:rsidRPr="00DB424F">
        <w:rPr>
          <w:rFonts w:asciiTheme="majorHAnsi" w:hAnsiTheme="majorHAnsi"/>
        </w:rPr>
        <w:t>.</w:t>
      </w:r>
      <w:r w:rsidRPr="00DB424F">
        <w:rPr>
          <w:rFonts w:asciiTheme="majorHAnsi" w:hAnsiTheme="majorHAnsi"/>
          <w:i/>
        </w:rPr>
        <w:t xml:space="preserve"> </w:t>
      </w:r>
    </w:p>
    <w:p w14:paraId="2DF123F7" w14:textId="77777777" w:rsidR="005162B1" w:rsidRPr="00DB424F" w:rsidRDefault="00030D40" w:rsidP="00B46D58">
      <w:pPr>
        <w:widowControl w:val="0"/>
        <w:tabs>
          <w:tab w:val="left" w:pos="1276"/>
        </w:tabs>
        <w:spacing w:after="160"/>
        <w:ind w:firstLine="567"/>
        <w:jc w:val="both"/>
        <w:rPr>
          <w:rFonts w:asciiTheme="majorHAnsi" w:hAnsiTheme="majorHAnsi"/>
        </w:rPr>
      </w:pPr>
      <w:r w:rsidRPr="00DB424F">
        <w:rPr>
          <w:rFonts w:asciiTheme="majorHAnsi" w:hAnsiTheme="majorHAnsi"/>
        </w:rPr>
        <w:t>10.</w:t>
      </w:r>
      <w:r w:rsidR="00401B30" w:rsidRPr="00DB424F">
        <w:rPr>
          <w:rFonts w:asciiTheme="majorHAnsi" w:hAnsiTheme="majorHAnsi"/>
        </w:rPr>
        <w:t>6</w:t>
      </w:r>
      <w:r w:rsidR="003E194D" w:rsidRPr="00DB424F">
        <w:rPr>
          <w:rFonts w:asciiTheme="majorHAnsi" w:hAnsiTheme="majorHAnsi"/>
        </w:rPr>
        <w:t>.</w:t>
      </w:r>
      <w:r w:rsidR="008F0732" w:rsidRPr="00DB424F">
        <w:rPr>
          <w:rFonts w:asciiTheme="majorHAnsi" w:hAnsiTheme="majorHAnsi"/>
        </w:rPr>
        <w:t xml:space="preserve"> </w:t>
      </w:r>
      <w:r w:rsidRPr="00DB424F">
        <w:rPr>
          <w:rFonts w:asciiTheme="majorHAnsi" w:hAnsiTheme="majorHAnsi"/>
        </w:rPr>
        <w:t>Если в рамках процедуры закупки, организованной по лотам</w:t>
      </w:r>
      <w:r w:rsidR="00DC14CE" w:rsidRPr="00DB424F">
        <w:rPr>
          <w:rFonts w:asciiTheme="majorHAnsi" w:hAnsiTheme="majorHAnsi"/>
        </w:rPr>
        <w:t xml:space="preserve"> </w:t>
      </w:r>
      <w:r w:rsidR="00125AA6" w:rsidRPr="00DB424F">
        <w:rPr>
          <w:rFonts w:asciiTheme="majorHAnsi" w:hAnsiTheme="majorHAnsi"/>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DB424F">
        <w:rPr>
          <w:rFonts w:asciiTheme="majorHAnsi" w:hAnsiTheme="majorHAnsi"/>
        </w:rPr>
        <w:t>я квалификации и</w:t>
      </w:r>
      <w:r w:rsidR="00125AA6" w:rsidRPr="00DB424F">
        <w:rPr>
          <w:rFonts w:asciiTheme="majorHAnsi" w:hAnsiTheme="majorHAnsi"/>
        </w:rPr>
        <w:t xml:space="preserve"> договора выплачива</w:t>
      </w:r>
      <w:r w:rsidR="00DC14CE" w:rsidRPr="00DB424F">
        <w:rPr>
          <w:rFonts w:asciiTheme="majorHAnsi" w:hAnsiTheme="majorHAnsi"/>
        </w:rPr>
        <w:t>ю</w:t>
      </w:r>
      <w:r w:rsidR="00125AA6" w:rsidRPr="00DB424F">
        <w:rPr>
          <w:rFonts w:asciiTheme="majorHAnsi" w:hAnsiTheme="majorHAnsi"/>
        </w:rPr>
        <w:t>тся в размере суммы, исчисленной только за этот лот</w:t>
      </w:r>
      <w:r w:rsidR="00DC14CE" w:rsidRPr="00DB424F">
        <w:rPr>
          <w:rFonts w:asciiTheme="majorHAnsi" w:hAnsiTheme="majorHAnsi"/>
        </w:rPr>
        <w:t>.</w:t>
      </w:r>
    </w:p>
    <w:p w14:paraId="16FD76E7" w14:textId="77777777" w:rsidR="001075CA" w:rsidRPr="00DB424F" w:rsidRDefault="001075CA" w:rsidP="001075CA">
      <w:pPr>
        <w:widowControl w:val="0"/>
        <w:tabs>
          <w:tab w:val="left" w:pos="1134"/>
        </w:tabs>
        <w:spacing w:after="160"/>
        <w:ind w:firstLine="567"/>
        <w:jc w:val="both"/>
        <w:rPr>
          <w:ins w:id="9" w:author="Inesa Kocharyan" w:date="2023-07-07T16:48:00Z"/>
          <w:rFonts w:asciiTheme="majorHAnsi" w:hAnsiTheme="majorHAnsi"/>
        </w:rPr>
      </w:pPr>
      <w:r w:rsidRPr="00DB424F">
        <w:rPr>
          <w:rFonts w:asciiTheme="majorHAnsi" w:hAnsiTheme="majorHAnsi"/>
          <w:b/>
        </w:rPr>
        <w:t xml:space="preserve">  </w:t>
      </w:r>
      <w:r w:rsidRPr="00DB424F">
        <w:rPr>
          <w:rFonts w:asciiTheme="majorHAnsi" w:hAnsiTheme="majorHAnsi"/>
        </w:rPr>
        <w:t xml:space="preserve">10.7 Руководитель заказчика </w:t>
      </w:r>
      <w:r w:rsidR="00D70281" w:rsidRPr="00DB424F">
        <w:rPr>
          <w:rFonts w:asciiTheme="majorHAnsi" w:hAnsiTheme="majorHAnsi"/>
        </w:rPr>
        <w:t xml:space="preserve">в письменной форме </w:t>
      </w:r>
      <w:r w:rsidRPr="00DB424F">
        <w:rPr>
          <w:rFonts w:asciiTheme="majorHAnsi" w:hAnsiTheme="majorHAnsi"/>
        </w:rPr>
        <w:t xml:space="preserve">представляет требование о выплате обеспечения </w:t>
      </w:r>
      <w:proofErr w:type="gramStart"/>
      <w:r w:rsidRPr="00DB424F">
        <w:rPr>
          <w:rFonts w:asciiTheme="majorHAnsi" w:hAnsiTheme="majorHAnsi"/>
        </w:rPr>
        <w:t>договора  и</w:t>
      </w:r>
      <w:proofErr w:type="gramEnd"/>
      <w:r w:rsidRPr="00DB424F">
        <w:rPr>
          <w:rFonts w:asciiTheme="majorHAnsi" w:hAnsiTheme="majorHAnsi"/>
        </w:rPr>
        <w:t xml:space="preserve"> квалификации банку, а в случае обеспечения, представленного в виде наличных денег</w:t>
      </w:r>
      <w:r w:rsidRPr="00DB424F">
        <w:rPr>
          <w:rFonts w:asciiTheme="majorHAnsi" w:hAnsiTheme="majorHAnsi"/>
          <w:lang w:val="hy-AM"/>
        </w:rPr>
        <w:t>-</w:t>
      </w:r>
      <w:r w:rsidRPr="00DB424F">
        <w:rPr>
          <w:rFonts w:asciiTheme="majorHAnsi" w:hAnsiTheme="majorHAnsi"/>
        </w:rPr>
        <w:t xml:space="preserve"> </w:t>
      </w:r>
      <w:r w:rsidR="00D70281" w:rsidRPr="00DB424F">
        <w:rPr>
          <w:rFonts w:asciiTheme="majorHAnsi" w:hAnsiTheme="majorHAnsi"/>
        </w:rPr>
        <w:t>Министерству Финансов РА</w:t>
      </w:r>
      <w:r w:rsidRPr="00DB424F">
        <w:rPr>
          <w:rFonts w:asciiTheme="majorHAnsi" w:hAnsiTheme="majorHAnsi"/>
          <w:lang w:val="hy-AM"/>
        </w:rPr>
        <w:t>,</w:t>
      </w:r>
      <w:r w:rsidRPr="00DB424F">
        <w:rPr>
          <w:rFonts w:asciiTheme="majorHAnsi" w:hAnsiTheme="majorHAnsi"/>
        </w:rPr>
        <w:t xml:space="preserve"> в течение </w:t>
      </w:r>
      <w:r w:rsidR="00D70281" w:rsidRPr="00DB424F">
        <w:rPr>
          <w:rFonts w:asciiTheme="majorHAnsi" w:hAnsiTheme="majorHAnsi"/>
        </w:rPr>
        <w:t xml:space="preserve">пяти </w:t>
      </w:r>
      <w:r w:rsidRPr="00DB424F">
        <w:rPr>
          <w:rFonts w:asciiTheme="majorHAnsi" w:hAnsiTheme="majorHAnsi"/>
        </w:rPr>
        <w:t xml:space="preserve">рабочих дней, следующих за днем возникновения основания для </w:t>
      </w:r>
      <w:proofErr w:type="spellStart"/>
      <w:r w:rsidRPr="00DB424F">
        <w:rPr>
          <w:rFonts w:asciiTheme="majorHAnsi" w:hAnsiTheme="majorHAnsi"/>
        </w:rPr>
        <w:t>вылаты</w:t>
      </w:r>
      <w:proofErr w:type="spellEnd"/>
      <w:r w:rsidRPr="00DB424F">
        <w:rPr>
          <w:rFonts w:asciiTheme="majorHAnsi" w:hAnsiTheme="majorHAnsi"/>
        </w:rPr>
        <w:t xml:space="preserve"> обеспечения. Если требование о выплате обеспечения отклоняется банком</w:t>
      </w:r>
      <w:r w:rsidR="00091C48" w:rsidRPr="00DB424F">
        <w:rPr>
          <w:rFonts w:asciiTheme="majorHAnsi" w:hAnsiTheme="majorHAnsi"/>
        </w:rPr>
        <w:t xml:space="preserve"> или Министерством Финансов РА </w:t>
      </w:r>
      <w:r w:rsidRPr="00DB424F">
        <w:rPr>
          <w:rFonts w:asciiTheme="majorHAnsi" w:hAnsiTheme="majorHAnsi"/>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DB424F">
        <w:rPr>
          <w:rFonts w:asciiTheme="majorHAnsi" w:hAnsiTheme="majorHAnsi"/>
        </w:rPr>
        <w:t xml:space="preserve">письменно </w:t>
      </w:r>
      <w:r w:rsidRPr="00DB424F">
        <w:rPr>
          <w:rFonts w:asciiTheme="majorHAnsi" w:hAnsiTheme="majorHAnsi"/>
        </w:rPr>
        <w:t>в течение двух рабочих дней после получения отказа.</w:t>
      </w:r>
    </w:p>
    <w:p w14:paraId="14C729ED" w14:textId="77777777" w:rsidR="00D70281" w:rsidRPr="00DB424F"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rPr>
      </w:pPr>
      <w:r w:rsidRPr="00DB424F">
        <w:rPr>
          <w:rFonts w:asciiTheme="majorHAnsi" w:hAnsiTheme="majorHAnsi"/>
        </w:rPr>
        <w:t xml:space="preserve">10.8 О возврате обеспечения договора и/или квалификации руководитель заказчика в письменной форме в течение пяти рабочих дней, следующих </w:t>
      </w:r>
      <w:r w:rsidR="00173318" w:rsidRPr="00DB424F">
        <w:rPr>
          <w:rFonts w:asciiTheme="majorHAnsi" w:hAnsiTheme="majorHAnsi"/>
        </w:rPr>
        <w:t xml:space="preserve">за днем </w:t>
      </w:r>
      <w:proofErr w:type="gramStart"/>
      <w:r w:rsidR="00173318" w:rsidRPr="00DB424F">
        <w:rPr>
          <w:rFonts w:asciiTheme="majorHAnsi" w:hAnsiTheme="majorHAnsi"/>
        </w:rPr>
        <w:t>возникновения основания возврата обеспечения</w:t>
      </w:r>
      <w:proofErr w:type="gramEnd"/>
      <w:r w:rsidR="00173318" w:rsidRPr="00DB424F">
        <w:rPr>
          <w:rFonts w:asciiTheme="majorHAnsi" w:hAnsiTheme="majorHAnsi"/>
        </w:rPr>
        <w:t xml:space="preserve"> уведомляет</w:t>
      </w:r>
      <w:r w:rsidRPr="00DB424F">
        <w:rPr>
          <w:rFonts w:asciiTheme="majorHAnsi" w:hAnsiTheme="majorHAnsi"/>
        </w:rPr>
        <w:t>:</w:t>
      </w:r>
    </w:p>
    <w:p w14:paraId="37A030CE" w14:textId="77777777" w:rsidR="00D70281" w:rsidRPr="00DB424F"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rPr>
      </w:pPr>
      <w:r w:rsidRPr="00DB424F">
        <w:rPr>
          <w:rFonts w:asciiTheme="majorHAnsi" w:hAnsiTheme="majorHAnsi"/>
        </w:rPr>
        <w:t xml:space="preserve">- в случае обеспечения </w:t>
      </w:r>
      <w:r w:rsidR="002520FB" w:rsidRPr="00DB424F">
        <w:rPr>
          <w:rFonts w:asciiTheme="majorHAnsi" w:hAnsiTheme="majorHAnsi"/>
        </w:rPr>
        <w:t xml:space="preserve">представленного </w:t>
      </w:r>
      <w:r w:rsidRPr="00DB424F">
        <w:rPr>
          <w:rFonts w:asciiTheme="majorHAnsi" w:hAnsiTheme="majorHAnsi"/>
        </w:rPr>
        <w:t>в форме наличных денег - Министерство финансов РА с приложением копии представленного в заявке документа, об обосновании платежа</w:t>
      </w:r>
      <w:r w:rsidR="002520FB" w:rsidRPr="00DB424F">
        <w:rPr>
          <w:rFonts w:asciiTheme="majorHAnsi" w:hAnsiTheme="majorHAnsi"/>
        </w:rPr>
        <w:t>;</w:t>
      </w:r>
    </w:p>
    <w:p w14:paraId="177D2229" w14:textId="77777777" w:rsidR="00D70281" w:rsidRPr="00DB424F"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rPr>
      </w:pPr>
      <w:r w:rsidRPr="00DB424F">
        <w:rPr>
          <w:rFonts w:asciiTheme="majorHAnsi" w:hAnsiTheme="majorHAnsi"/>
        </w:rPr>
        <w:t>- в случае обеспечения, представленного в виде банковской гарантии- банк, выдавший гарантию;</w:t>
      </w:r>
    </w:p>
    <w:p w14:paraId="369431C6" w14:textId="77777777" w:rsidR="00D70281" w:rsidRPr="00DB424F"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rPr>
      </w:pPr>
      <w:r w:rsidRPr="00DB424F">
        <w:rPr>
          <w:rFonts w:asciiTheme="majorHAnsi" w:hAnsiTheme="majorHAnsi"/>
        </w:rPr>
        <w:t>- в случае обеспечения, представленного в виде соглашения о неустойке - представившего его участника.</w:t>
      </w:r>
    </w:p>
    <w:p w14:paraId="6E463937" w14:textId="77777777" w:rsidR="00D70281" w:rsidRPr="00DB424F" w:rsidRDefault="00D70281" w:rsidP="001075CA">
      <w:pPr>
        <w:widowControl w:val="0"/>
        <w:tabs>
          <w:tab w:val="left" w:pos="1134"/>
        </w:tabs>
        <w:spacing w:after="160"/>
        <w:ind w:firstLine="567"/>
        <w:jc w:val="both"/>
        <w:rPr>
          <w:rFonts w:asciiTheme="majorHAnsi" w:hAnsiTheme="majorHAnsi"/>
        </w:rPr>
      </w:pPr>
    </w:p>
    <w:p w14:paraId="170DED57" w14:textId="77777777" w:rsidR="005162B1" w:rsidRPr="00DB424F" w:rsidRDefault="003E194D" w:rsidP="00B46D58">
      <w:pPr>
        <w:widowControl w:val="0"/>
        <w:tabs>
          <w:tab w:val="left" w:pos="1134"/>
        </w:tabs>
        <w:spacing w:after="160"/>
        <w:ind w:firstLine="567"/>
        <w:jc w:val="both"/>
        <w:rPr>
          <w:rFonts w:asciiTheme="majorHAnsi" w:hAnsiTheme="majorHAnsi"/>
        </w:rPr>
      </w:pPr>
      <w:r w:rsidRPr="00DB424F">
        <w:rPr>
          <w:rFonts w:asciiTheme="majorHAnsi" w:hAnsiTheme="majorHAnsi"/>
        </w:rPr>
        <w:tab/>
      </w:r>
    </w:p>
    <w:p w14:paraId="0C56EDE9" w14:textId="77777777" w:rsidR="00362FEF" w:rsidRPr="00DB424F" w:rsidRDefault="00362FEF">
      <w:pPr>
        <w:rPr>
          <w:rFonts w:asciiTheme="majorHAnsi" w:hAnsiTheme="majorHAnsi"/>
        </w:rPr>
      </w:pPr>
      <w:r w:rsidRPr="00DB424F">
        <w:rPr>
          <w:rFonts w:asciiTheme="majorHAnsi" w:hAnsiTheme="majorHAnsi"/>
        </w:rPr>
        <w:br w:type="page"/>
      </w:r>
    </w:p>
    <w:p w14:paraId="7DF1CC2C" w14:textId="77777777" w:rsidR="00637D24" w:rsidRPr="00DB424F" w:rsidRDefault="00637D24" w:rsidP="00B46D58">
      <w:pPr>
        <w:widowControl w:val="0"/>
        <w:tabs>
          <w:tab w:val="left" w:pos="1134"/>
        </w:tabs>
        <w:spacing w:after="160"/>
        <w:ind w:firstLine="567"/>
        <w:jc w:val="both"/>
        <w:rPr>
          <w:rFonts w:asciiTheme="majorHAnsi" w:hAnsiTheme="majorHAnsi"/>
        </w:rPr>
      </w:pPr>
    </w:p>
    <w:p w14:paraId="4032AD98" w14:textId="77777777" w:rsidR="00096865" w:rsidRPr="00DB424F" w:rsidRDefault="005066AC" w:rsidP="005066AC">
      <w:pPr>
        <w:rPr>
          <w:rFonts w:asciiTheme="majorHAnsi" w:hAnsiTheme="majorHAnsi"/>
          <w:b/>
        </w:rPr>
      </w:pPr>
      <w:r w:rsidRPr="00DB424F">
        <w:rPr>
          <w:rFonts w:asciiTheme="majorHAnsi" w:hAnsiTheme="majorHAnsi"/>
          <w:b/>
        </w:rPr>
        <w:t xml:space="preserve">                           </w:t>
      </w:r>
      <w:r w:rsidR="008D5016" w:rsidRPr="00DB424F">
        <w:rPr>
          <w:rFonts w:asciiTheme="majorHAnsi" w:hAnsiTheme="majorHAnsi"/>
          <w:b/>
        </w:rPr>
        <w:t>11. ОБЪЯВЛЕНИЕ ПРОЦЕДУРЫ НЕСОСТОЯВШЕЙСЯ</w:t>
      </w:r>
    </w:p>
    <w:p w14:paraId="733A7290" w14:textId="77777777" w:rsidR="003D5CAF" w:rsidRPr="00DB424F" w:rsidRDefault="003D5CAF" w:rsidP="005066AC">
      <w:pPr>
        <w:rPr>
          <w:rFonts w:asciiTheme="majorHAnsi" w:hAnsiTheme="majorHAnsi"/>
          <w:b/>
        </w:rPr>
      </w:pPr>
    </w:p>
    <w:p w14:paraId="2449F00E" w14:textId="77777777" w:rsidR="00096865" w:rsidRPr="00DB424F" w:rsidRDefault="00096865" w:rsidP="00B46D58">
      <w:pPr>
        <w:widowControl w:val="0"/>
        <w:tabs>
          <w:tab w:val="left" w:pos="1276"/>
        </w:tabs>
        <w:spacing w:after="160"/>
        <w:ind w:firstLine="567"/>
        <w:jc w:val="both"/>
        <w:rPr>
          <w:rFonts w:asciiTheme="majorHAnsi" w:hAnsiTheme="majorHAnsi"/>
        </w:rPr>
      </w:pPr>
      <w:r w:rsidRPr="00DB424F">
        <w:rPr>
          <w:rFonts w:asciiTheme="majorHAnsi" w:hAnsiTheme="majorHAnsi"/>
        </w:rPr>
        <w:t>11.1</w:t>
      </w:r>
      <w:r w:rsidR="00801AC7" w:rsidRPr="00DB424F">
        <w:rPr>
          <w:rFonts w:asciiTheme="majorHAnsi" w:hAnsiTheme="majorHAnsi"/>
        </w:rPr>
        <w:t>.</w:t>
      </w:r>
      <w:r w:rsidR="00801AC7" w:rsidRPr="00DB424F">
        <w:rPr>
          <w:rFonts w:asciiTheme="majorHAnsi" w:hAnsiTheme="majorHAnsi"/>
        </w:rPr>
        <w:tab/>
      </w:r>
      <w:r w:rsidRPr="00DB424F">
        <w:rPr>
          <w:rFonts w:asciiTheme="majorHAnsi" w:hAnsiTheme="majorHAnsi"/>
        </w:rPr>
        <w:t>Согласно статье 37 Закона, Комиссия объявляет настоящую процедуру несостоявшейся, если:</w:t>
      </w:r>
    </w:p>
    <w:p w14:paraId="438B18BC" w14:textId="77777777" w:rsidR="00096865" w:rsidRPr="00DB424F" w:rsidRDefault="00096865" w:rsidP="00B46D58">
      <w:pPr>
        <w:widowControl w:val="0"/>
        <w:tabs>
          <w:tab w:val="left" w:pos="1134"/>
        </w:tabs>
        <w:spacing w:after="160"/>
        <w:ind w:firstLine="567"/>
        <w:jc w:val="both"/>
        <w:rPr>
          <w:rFonts w:asciiTheme="majorHAnsi" w:hAnsiTheme="majorHAnsi"/>
        </w:rPr>
      </w:pPr>
      <w:r w:rsidRPr="00DB424F">
        <w:rPr>
          <w:rFonts w:asciiTheme="majorHAnsi" w:hAnsiTheme="majorHAnsi"/>
        </w:rPr>
        <w:t>1)</w:t>
      </w:r>
      <w:r w:rsidR="00801AC7" w:rsidRPr="00DB424F">
        <w:rPr>
          <w:rFonts w:asciiTheme="majorHAnsi" w:hAnsiTheme="majorHAnsi"/>
        </w:rPr>
        <w:tab/>
      </w:r>
      <w:r w:rsidRPr="00DB424F">
        <w:rPr>
          <w:rFonts w:asciiTheme="majorHAnsi" w:hAnsiTheme="majorHAnsi"/>
        </w:rPr>
        <w:t>ни одна из заявок не соответствует условиям приглашения;</w:t>
      </w:r>
    </w:p>
    <w:p w14:paraId="4A40C15C" w14:textId="77777777" w:rsidR="00096865" w:rsidRPr="00DB424F" w:rsidRDefault="00096865" w:rsidP="00B46D58">
      <w:pPr>
        <w:widowControl w:val="0"/>
        <w:tabs>
          <w:tab w:val="left" w:pos="1134"/>
        </w:tabs>
        <w:spacing w:after="160"/>
        <w:ind w:firstLine="567"/>
        <w:jc w:val="both"/>
        <w:rPr>
          <w:rFonts w:asciiTheme="majorHAnsi" w:hAnsiTheme="majorHAnsi"/>
        </w:rPr>
      </w:pPr>
      <w:r w:rsidRPr="00DB424F">
        <w:rPr>
          <w:rFonts w:asciiTheme="majorHAnsi" w:hAnsiTheme="majorHAnsi"/>
        </w:rPr>
        <w:t>2)</w:t>
      </w:r>
      <w:r w:rsidR="00801AC7" w:rsidRPr="00DB424F">
        <w:rPr>
          <w:rFonts w:asciiTheme="majorHAnsi" w:hAnsiTheme="majorHAnsi"/>
        </w:rPr>
        <w:tab/>
      </w:r>
      <w:r w:rsidRPr="00DB424F">
        <w:rPr>
          <w:rFonts w:asciiTheme="majorHAnsi" w:hAnsiTheme="majorHAnsi"/>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DB424F">
        <w:rPr>
          <w:rFonts w:asciiTheme="majorHAnsi" w:hAnsiTheme="majorHAnsi"/>
          <w:lang w:val="en-US"/>
        </w:rPr>
        <w:t> </w:t>
      </w:r>
      <w:r w:rsidRPr="00DB424F">
        <w:rPr>
          <w:rFonts w:asciiTheme="majorHAnsi" w:hAnsiTheme="majorHAnsi"/>
        </w:rPr>
        <w:t>— Совета попечителей</w:t>
      </w:r>
      <w:r w:rsidR="0027573B" w:rsidRPr="00DB424F">
        <w:rPr>
          <w:rStyle w:val="af6"/>
          <w:rFonts w:asciiTheme="majorHAnsi" w:hAnsiTheme="majorHAnsi"/>
        </w:rPr>
        <w:footnoteReference w:customMarkFollows="1" w:id="11"/>
        <w:t>14</w:t>
      </w:r>
      <w:r w:rsidRPr="00DB424F">
        <w:rPr>
          <w:rFonts w:asciiTheme="majorHAnsi" w:hAnsiTheme="majorHAnsi"/>
        </w:rPr>
        <w:t>.</w:t>
      </w:r>
    </w:p>
    <w:p w14:paraId="3146B0D4" w14:textId="77777777" w:rsidR="00096865" w:rsidRPr="00DB424F" w:rsidRDefault="00096865" w:rsidP="00B46D58">
      <w:pPr>
        <w:widowControl w:val="0"/>
        <w:tabs>
          <w:tab w:val="left" w:pos="1134"/>
        </w:tabs>
        <w:spacing w:after="160"/>
        <w:ind w:firstLine="567"/>
        <w:jc w:val="both"/>
        <w:rPr>
          <w:rFonts w:asciiTheme="majorHAnsi" w:hAnsiTheme="majorHAnsi"/>
        </w:rPr>
      </w:pPr>
      <w:r w:rsidRPr="00DB424F">
        <w:rPr>
          <w:rFonts w:asciiTheme="majorHAnsi" w:hAnsiTheme="majorHAnsi"/>
        </w:rPr>
        <w:t>3)</w:t>
      </w:r>
      <w:r w:rsidR="00801AC7" w:rsidRPr="00DB424F">
        <w:rPr>
          <w:rFonts w:asciiTheme="majorHAnsi" w:hAnsiTheme="majorHAnsi"/>
        </w:rPr>
        <w:tab/>
      </w:r>
      <w:r w:rsidRPr="00DB424F">
        <w:rPr>
          <w:rFonts w:asciiTheme="majorHAnsi" w:hAnsiTheme="majorHAnsi"/>
        </w:rPr>
        <w:t>не подано ни одной заявки;</w:t>
      </w:r>
    </w:p>
    <w:p w14:paraId="7FFA76A6" w14:textId="77777777" w:rsidR="00096865" w:rsidRPr="00DB424F" w:rsidRDefault="00096865" w:rsidP="00B46D58">
      <w:pPr>
        <w:widowControl w:val="0"/>
        <w:tabs>
          <w:tab w:val="left" w:pos="1134"/>
        </w:tabs>
        <w:spacing w:after="160"/>
        <w:ind w:firstLine="567"/>
        <w:jc w:val="both"/>
        <w:rPr>
          <w:rFonts w:asciiTheme="majorHAnsi" w:hAnsiTheme="majorHAnsi"/>
        </w:rPr>
      </w:pPr>
      <w:r w:rsidRPr="00DB424F">
        <w:rPr>
          <w:rFonts w:asciiTheme="majorHAnsi" w:hAnsiTheme="majorHAnsi"/>
        </w:rPr>
        <w:t>4)</w:t>
      </w:r>
      <w:r w:rsidR="00801AC7" w:rsidRPr="00DB424F">
        <w:rPr>
          <w:rFonts w:asciiTheme="majorHAnsi" w:hAnsiTheme="majorHAnsi"/>
        </w:rPr>
        <w:tab/>
      </w:r>
      <w:r w:rsidRPr="00DB424F">
        <w:rPr>
          <w:rFonts w:asciiTheme="majorHAnsi" w:hAnsiTheme="majorHAnsi"/>
        </w:rPr>
        <w:t>договор не заключается.</w:t>
      </w:r>
    </w:p>
    <w:p w14:paraId="46A6C301" w14:textId="77777777" w:rsidR="00CA1C11" w:rsidRPr="00DB424F" w:rsidRDefault="00731D26" w:rsidP="00B46D58">
      <w:pPr>
        <w:widowControl w:val="0"/>
        <w:tabs>
          <w:tab w:val="left" w:pos="1276"/>
        </w:tabs>
        <w:spacing w:after="160"/>
        <w:ind w:firstLine="567"/>
        <w:jc w:val="both"/>
        <w:rPr>
          <w:rFonts w:asciiTheme="majorHAnsi" w:hAnsiTheme="majorHAnsi"/>
        </w:rPr>
      </w:pPr>
      <w:r w:rsidRPr="00DB424F">
        <w:rPr>
          <w:rFonts w:asciiTheme="majorHAnsi" w:hAnsiTheme="majorHAnsi"/>
        </w:rPr>
        <w:t>11.2</w:t>
      </w:r>
      <w:r w:rsidR="007642C2" w:rsidRPr="00DB424F">
        <w:rPr>
          <w:rFonts w:asciiTheme="majorHAnsi" w:hAnsiTheme="majorHAnsi"/>
        </w:rPr>
        <w:t>.</w:t>
      </w:r>
      <w:r w:rsidR="007642C2" w:rsidRPr="00DB424F">
        <w:rPr>
          <w:rFonts w:asciiTheme="majorHAnsi" w:hAnsiTheme="majorHAnsi"/>
        </w:rPr>
        <w:tab/>
      </w:r>
      <w:r w:rsidRPr="00DB424F">
        <w:rPr>
          <w:rFonts w:asciiTheme="majorHAnsi" w:hAnsiTheme="majorHAnsi"/>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693CB38" w14:textId="77777777" w:rsidR="00C54730" w:rsidRPr="00DB424F" w:rsidRDefault="00C54730" w:rsidP="00C54730">
      <w:pPr>
        <w:jc w:val="center"/>
        <w:rPr>
          <w:rFonts w:asciiTheme="majorHAnsi" w:hAnsiTheme="majorHAnsi"/>
          <w:b/>
        </w:rPr>
      </w:pPr>
    </w:p>
    <w:p w14:paraId="6EE7CC41" w14:textId="77777777" w:rsidR="00096865" w:rsidRPr="00DB424F" w:rsidRDefault="008D5016" w:rsidP="00C54730">
      <w:pPr>
        <w:jc w:val="center"/>
        <w:rPr>
          <w:rFonts w:asciiTheme="majorHAnsi" w:hAnsiTheme="majorHAnsi"/>
          <w:b/>
        </w:rPr>
      </w:pPr>
      <w:r w:rsidRPr="00DB424F">
        <w:rPr>
          <w:rFonts w:asciiTheme="majorHAnsi" w:hAnsiTheme="majorHAnsi"/>
          <w:b/>
        </w:rPr>
        <w:t xml:space="preserve">12. ПРАВО УЧАСТНИКА И </w:t>
      </w:r>
      <w:r w:rsidR="008E3307" w:rsidRPr="00DB424F">
        <w:rPr>
          <w:rFonts w:asciiTheme="majorHAnsi" w:hAnsiTheme="majorHAnsi"/>
          <w:b/>
        </w:rPr>
        <w:t xml:space="preserve">ПОРЯДОК ОБЖАЛОВАНИЯ ИМ </w:t>
      </w:r>
      <w:r w:rsidR="00025A85" w:rsidRPr="00DB424F">
        <w:rPr>
          <w:rFonts w:asciiTheme="majorHAnsi" w:hAnsiTheme="majorHAnsi"/>
          <w:b/>
        </w:rPr>
        <w:br/>
      </w:r>
      <w:r w:rsidRPr="00DB424F">
        <w:rPr>
          <w:rFonts w:asciiTheme="majorHAnsi" w:hAnsiTheme="majorHAnsi"/>
          <w:b/>
        </w:rPr>
        <w:t>ДЕЙСТВИЙ И (ИЛИ) ПРИНЯТЫХ РЕШЕНИЙ, СВЯЗАННЫХ</w:t>
      </w:r>
      <w:r w:rsidR="00025A85" w:rsidRPr="00DB424F">
        <w:rPr>
          <w:rFonts w:asciiTheme="majorHAnsi" w:hAnsiTheme="majorHAnsi"/>
          <w:b/>
          <w:lang w:val="en-US"/>
        </w:rPr>
        <w:t> </w:t>
      </w:r>
      <w:r w:rsidRPr="00DB424F">
        <w:rPr>
          <w:rFonts w:asciiTheme="majorHAnsi" w:hAnsiTheme="majorHAnsi"/>
          <w:b/>
        </w:rPr>
        <w:t>С</w:t>
      </w:r>
      <w:r w:rsidR="00025A85" w:rsidRPr="00DB424F">
        <w:rPr>
          <w:rFonts w:asciiTheme="majorHAnsi" w:hAnsiTheme="majorHAnsi"/>
          <w:b/>
          <w:lang w:val="en-US"/>
        </w:rPr>
        <w:t> </w:t>
      </w:r>
      <w:r w:rsidRPr="00DB424F">
        <w:rPr>
          <w:rFonts w:asciiTheme="majorHAnsi" w:hAnsiTheme="majorHAnsi"/>
          <w:b/>
        </w:rPr>
        <w:t>ПРОЦЕССОМ ЗАКУПКИ</w:t>
      </w:r>
    </w:p>
    <w:p w14:paraId="4D93BA32" w14:textId="77777777" w:rsidR="00C54730" w:rsidRPr="00DB424F" w:rsidRDefault="00C54730" w:rsidP="00C54730">
      <w:pPr>
        <w:jc w:val="center"/>
        <w:rPr>
          <w:rFonts w:asciiTheme="majorHAnsi" w:hAnsiTheme="majorHAnsi"/>
          <w:b/>
        </w:rPr>
      </w:pPr>
    </w:p>
    <w:p w14:paraId="375AEF40" w14:textId="77777777" w:rsidR="001770E8" w:rsidRPr="00DB424F" w:rsidRDefault="001770E8" w:rsidP="001770E8">
      <w:pPr>
        <w:widowControl w:val="0"/>
        <w:tabs>
          <w:tab w:val="left" w:pos="1276"/>
        </w:tabs>
        <w:ind w:firstLine="567"/>
        <w:jc w:val="both"/>
        <w:rPr>
          <w:rFonts w:asciiTheme="majorHAnsi" w:hAnsiTheme="majorHAnsi"/>
        </w:rPr>
      </w:pPr>
      <w:r w:rsidRPr="00DB424F">
        <w:rPr>
          <w:rFonts w:asciiTheme="majorHAnsi" w:hAnsiTheme="majorHAnsi"/>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DB424F">
        <w:rPr>
          <w:rFonts w:asciiTheme="majorHAnsi" w:hAnsiTheme="majorHAnsi"/>
        </w:rPr>
        <w:t>) .</w:t>
      </w:r>
      <w:proofErr w:type="gramEnd"/>
    </w:p>
    <w:p w14:paraId="369930FC" w14:textId="77777777" w:rsidR="001770E8" w:rsidRPr="00DB424F" w:rsidRDefault="001770E8" w:rsidP="001770E8">
      <w:pPr>
        <w:widowControl w:val="0"/>
        <w:tabs>
          <w:tab w:val="left" w:pos="1276"/>
        </w:tabs>
        <w:ind w:firstLine="567"/>
        <w:jc w:val="both"/>
        <w:rPr>
          <w:rFonts w:asciiTheme="majorHAnsi" w:hAnsiTheme="majorHAnsi"/>
        </w:rPr>
      </w:pPr>
      <w:r w:rsidRPr="00DB424F">
        <w:rPr>
          <w:rFonts w:asciiTheme="majorHAnsi" w:hAnsiTheme="majorHAnsi"/>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2DF8F902" w14:textId="77777777" w:rsidR="001770E8" w:rsidRPr="00DB424F" w:rsidRDefault="001770E8" w:rsidP="001770E8">
      <w:pPr>
        <w:widowControl w:val="0"/>
        <w:tabs>
          <w:tab w:val="left" w:pos="1276"/>
        </w:tabs>
        <w:ind w:firstLine="567"/>
        <w:jc w:val="both"/>
        <w:rPr>
          <w:rFonts w:asciiTheme="majorHAnsi" w:hAnsiTheme="majorHAnsi"/>
        </w:rPr>
      </w:pPr>
      <w:r w:rsidRPr="00DB424F">
        <w:rPr>
          <w:rFonts w:asciiTheme="majorHAnsi" w:hAnsiTheme="majorHAnsi"/>
        </w:rPr>
        <w:t xml:space="preserve">12.2. Отношения, связанные с настоящей процедурой, не являются </w:t>
      </w:r>
      <w:proofErr w:type="gramStart"/>
      <w:r w:rsidRPr="00DB424F">
        <w:rPr>
          <w:rFonts w:asciiTheme="majorHAnsi" w:hAnsiTheme="majorHAnsi"/>
        </w:rPr>
        <w:t>административными  и</w:t>
      </w:r>
      <w:proofErr w:type="gramEnd"/>
      <w:r w:rsidRPr="00DB424F">
        <w:rPr>
          <w:rFonts w:asciiTheme="majorHAnsi" w:hAnsiTheme="majorHAnsi"/>
        </w:rPr>
        <w:t xml:space="preserve"> они регулируются законодательством Республики Армения, регулирующим гражданско-правовые отношения.</w:t>
      </w:r>
    </w:p>
    <w:p w14:paraId="437583D0" w14:textId="77777777" w:rsidR="001770E8" w:rsidRPr="00DB424F" w:rsidRDefault="001770E8" w:rsidP="001770E8">
      <w:pPr>
        <w:widowControl w:val="0"/>
        <w:tabs>
          <w:tab w:val="left" w:pos="1276"/>
        </w:tabs>
        <w:ind w:firstLine="567"/>
        <w:jc w:val="both"/>
        <w:rPr>
          <w:rFonts w:asciiTheme="majorHAnsi" w:hAnsiTheme="majorHAnsi"/>
        </w:rPr>
      </w:pPr>
      <w:r w:rsidRPr="00DB424F">
        <w:rPr>
          <w:rFonts w:asciiTheme="majorHAnsi" w:hAnsiTheme="majorHAnsi"/>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0E4EA459" w14:textId="77777777" w:rsidR="001770E8" w:rsidRPr="00DB424F" w:rsidRDefault="001770E8" w:rsidP="001770E8">
      <w:pPr>
        <w:widowControl w:val="0"/>
        <w:ind w:firstLine="567"/>
        <w:jc w:val="both"/>
        <w:rPr>
          <w:rFonts w:asciiTheme="majorHAnsi" w:hAnsiTheme="majorHAnsi"/>
        </w:rPr>
      </w:pPr>
      <w:r w:rsidRPr="00DB424F">
        <w:rPr>
          <w:rFonts w:asciiTheme="majorHAnsi" w:hAnsiTheme="majorHAnsi"/>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A039F61" w14:textId="77777777" w:rsidR="001770E8" w:rsidRPr="00DB424F" w:rsidRDefault="001770E8" w:rsidP="001770E8">
      <w:pPr>
        <w:jc w:val="both"/>
        <w:rPr>
          <w:rFonts w:asciiTheme="majorHAnsi" w:hAnsiTheme="majorHAnsi"/>
        </w:rPr>
      </w:pPr>
      <w:r w:rsidRPr="00DB424F">
        <w:rPr>
          <w:rFonts w:asciiTheme="majorHAnsi" w:hAnsiTheme="majorHAnsi"/>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78063D27" w14:textId="77777777" w:rsidR="001770E8" w:rsidRPr="00DB424F" w:rsidRDefault="001770E8" w:rsidP="001770E8">
      <w:pPr>
        <w:jc w:val="both"/>
        <w:rPr>
          <w:rFonts w:asciiTheme="majorHAnsi" w:hAnsiTheme="majorHAnsi"/>
        </w:rPr>
      </w:pPr>
      <w:r w:rsidRPr="00DB424F">
        <w:rPr>
          <w:rFonts w:asciiTheme="majorHAnsi" w:hAnsiTheme="majorHAnsi"/>
        </w:rPr>
        <w:t xml:space="preserve">       12.6. Суд решает вопрос о принятии искового заявления к производству в трехдневный срок после его подачи.</w:t>
      </w:r>
    </w:p>
    <w:p w14:paraId="2264F72F" w14:textId="77777777" w:rsidR="00C87BF8" w:rsidRPr="00DB424F" w:rsidRDefault="00C87BF8" w:rsidP="00C87BF8">
      <w:pPr>
        <w:jc w:val="both"/>
        <w:rPr>
          <w:rFonts w:asciiTheme="majorHAnsi" w:hAnsiTheme="majorHAnsi"/>
        </w:rPr>
      </w:pPr>
      <w:r w:rsidRPr="00DB424F">
        <w:rPr>
          <w:rFonts w:asciiTheme="majorHAnsi" w:hAnsiTheme="majorHAnsi"/>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166B7CDA" w14:textId="77777777" w:rsidR="00C87BF8" w:rsidRPr="00DB424F" w:rsidRDefault="00C87BF8" w:rsidP="00C87BF8">
      <w:pPr>
        <w:jc w:val="both"/>
        <w:rPr>
          <w:rFonts w:asciiTheme="majorHAnsi" w:hAnsiTheme="majorHAnsi"/>
          <w:lang w:val="hy-AM"/>
        </w:rPr>
      </w:pPr>
      <w:r w:rsidRPr="00DB424F">
        <w:rPr>
          <w:rFonts w:asciiTheme="majorHAnsi" w:hAnsiTheme="majorHAnsi"/>
        </w:rPr>
        <w:t>12.8. Решение о требовании доказательств исполняется ответчиком в пятидневный срок после получения решения.</w:t>
      </w:r>
    </w:p>
    <w:p w14:paraId="34A16235" w14:textId="77777777" w:rsidR="00C87BF8" w:rsidRPr="00DB424F" w:rsidRDefault="00C87BF8" w:rsidP="00C87BF8">
      <w:pPr>
        <w:jc w:val="both"/>
        <w:rPr>
          <w:rFonts w:asciiTheme="majorHAnsi" w:hAnsiTheme="majorHAnsi"/>
        </w:rPr>
      </w:pPr>
      <w:r w:rsidRPr="00DB424F">
        <w:rPr>
          <w:rFonts w:asciiTheme="majorHAnsi" w:hAnsiTheme="majorHAnsi"/>
        </w:rPr>
        <w:lastRenderedPageBreak/>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2E4148C5" w14:textId="77777777" w:rsidR="00C87BF8" w:rsidRPr="00DB424F" w:rsidRDefault="00C87BF8" w:rsidP="00C87BF8">
      <w:pPr>
        <w:jc w:val="both"/>
        <w:rPr>
          <w:rFonts w:asciiTheme="majorHAnsi" w:hAnsiTheme="majorHAnsi"/>
          <w:lang w:val="hy-AM"/>
        </w:rPr>
      </w:pPr>
      <w:r w:rsidRPr="00DB424F">
        <w:rPr>
          <w:rFonts w:asciiTheme="majorHAnsi" w:hAnsiTheme="majorHAnsi"/>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DB424F">
        <w:rPr>
          <w:rFonts w:asciiTheme="majorHAnsi" w:hAnsiTheme="majorHAnsi"/>
          <w:lang w:val="hy-AM"/>
        </w:rPr>
        <w:t>.</w:t>
      </w:r>
    </w:p>
    <w:p w14:paraId="19918C47" w14:textId="77777777" w:rsidR="00C87BF8" w:rsidRPr="00DB424F" w:rsidRDefault="00C87BF8" w:rsidP="00C87BF8">
      <w:pPr>
        <w:jc w:val="both"/>
        <w:rPr>
          <w:rFonts w:asciiTheme="majorHAnsi" w:hAnsiTheme="majorHAnsi"/>
          <w:lang w:val="hy-AM"/>
        </w:rPr>
      </w:pPr>
      <w:r w:rsidRPr="00DB424F">
        <w:rPr>
          <w:rFonts w:asciiTheme="majorHAnsi" w:hAnsiTheme="majorHAnsi"/>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DB424F">
        <w:rPr>
          <w:rFonts w:asciiTheme="majorHAnsi" w:hAnsiTheme="majorHAnsi"/>
          <w:lang w:val="hy-AM"/>
        </w:rPr>
        <w:t>.</w:t>
      </w:r>
      <w:r w:rsidRPr="00DB424F">
        <w:rPr>
          <w:rFonts w:asciiTheme="majorHAnsi" w:hAnsiTheme="majorHAnsi"/>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DB424F">
        <w:rPr>
          <w:rFonts w:asciiTheme="majorHAnsi" w:hAnsiTheme="majorHAnsi"/>
          <w:lang w:val="hy-AM"/>
        </w:rPr>
        <w:t>.</w:t>
      </w:r>
    </w:p>
    <w:p w14:paraId="7FBF4A0B" w14:textId="77777777" w:rsidR="00C87BF8" w:rsidRPr="00DB424F" w:rsidRDefault="00C87BF8" w:rsidP="00C87BF8">
      <w:pPr>
        <w:jc w:val="both"/>
        <w:rPr>
          <w:rFonts w:asciiTheme="majorHAnsi" w:hAnsiTheme="majorHAnsi"/>
          <w:lang w:val="hy-AM"/>
        </w:rPr>
      </w:pPr>
      <w:r w:rsidRPr="00DB424F">
        <w:rPr>
          <w:rFonts w:asciiTheme="majorHAnsi" w:hAnsiTheme="majorHAnsi"/>
        </w:rPr>
        <w:t xml:space="preserve">12.11. </w:t>
      </w:r>
      <w:r w:rsidRPr="00DB424F">
        <w:rPr>
          <w:rFonts w:asciiTheme="majorHAnsi" w:hAnsiTheme="maj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6888886C" w14:textId="77777777" w:rsidR="00C87BF8" w:rsidRPr="00DB424F" w:rsidRDefault="00C87BF8" w:rsidP="00C87BF8">
      <w:pPr>
        <w:jc w:val="both"/>
        <w:rPr>
          <w:rFonts w:asciiTheme="majorHAnsi" w:hAnsiTheme="majorHAnsi"/>
        </w:rPr>
      </w:pPr>
      <w:r w:rsidRPr="00DB424F">
        <w:rPr>
          <w:rFonts w:asciiTheme="majorHAnsi" w:hAnsiTheme="majorHAnsi"/>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58E67DF6" w14:textId="77777777" w:rsidR="00C87BF8" w:rsidRPr="00DB424F" w:rsidRDefault="00C87BF8" w:rsidP="00C87BF8">
      <w:pPr>
        <w:jc w:val="both"/>
        <w:rPr>
          <w:rFonts w:asciiTheme="majorHAnsi" w:hAnsiTheme="majorHAnsi"/>
        </w:rPr>
      </w:pPr>
      <w:r w:rsidRPr="00DB424F">
        <w:rPr>
          <w:rFonts w:asciiTheme="majorHAnsi" w:hAnsiTheme="majorHAnsi"/>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1D7B2155" w14:textId="77777777" w:rsidR="00C87BF8" w:rsidRPr="00DB424F" w:rsidRDefault="00C87BF8" w:rsidP="00C87BF8">
      <w:pPr>
        <w:jc w:val="both"/>
        <w:rPr>
          <w:rFonts w:asciiTheme="majorHAnsi" w:hAnsiTheme="majorHAnsi"/>
        </w:rPr>
      </w:pPr>
      <w:r w:rsidRPr="00DB424F">
        <w:rPr>
          <w:rFonts w:asciiTheme="majorHAnsi" w:hAnsiTheme="majorHAnsi"/>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17BA80FD" w14:textId="77777777" w:rsidR="00C87BF8" w:rsidRPr="00DB424F" w:rsidRDefault="00C87BF8" w:rsidP="00C87BF8">
      <w:pPr>
        <w:jc w:val="both"/>
        <w:rPr>
          <w:rFonts w:asciiTheme="majorHAnsi" w:hAnsiTheme="majorHAnsi"/>
        </w:rPr>
      </w:pPr>
      <w:r w:rsidRPr="00DB424F">
        <w:rPr>
          <w:rFonts w:asciiTheme="majorHAnsi" w:hAnsiTheme="majorHAnsi"/>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68F32BD8" w14:textId="77777777" w:rsidR="00C87BF8" w:rsidRPr="00DB424F" w:rsidRDefault="00C87BF8" w:rsidP="00C87BF8">
      <w:pPr>
        <w:jc w:val="both"/>
        <w:rPr>
          <w:rFonts w:asciiTheme="majorHAnsi" w:hAnsiTheme="majorHAnsi"/>
        </w:rPr>
      </w:pPr>
      <w:r w:rsidRPr="00DB424F">
        <w:rPr>
          <w:rFonts w:asciiTheme="majorHAnsi" w:hAnsiTheme="majorHAnsi"/>
        </w:rPr>
        <w:t>12.16. Вопрос рассмотрения дела в судебном заседании может решиться также решением о принятии искового заявления к производству.</w:t>
      </w:r>
    </w:p>
    <w:p w14:paraId="53E5F7AD" w14:textId="77777777" w:rsidR="00C87BF8" w:rsidRPr="00DB424F" w:rsidRDefault="00C87BF8" w:rsidP="00C87BF8">
      <w:pPr>
        <w:jc w:val="both"/>
        <w:rPr>
          <w:rFonts w:asciiTheme="majorHAnsi" w:hAnsiTheme="majorHAnsi"/>
        </w:rPr>
      </w:pPr>
      <w:r w:rsidRPr="00DB424F">
        <w:rPr>
          <w:rFonts w:asciiTheme="majorHAnsi" w:hAnsiTheme="majorHAnsi"/>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385B8B81" w14:textId="77777777" w:rsidR="00C87BF8" w:rsidRPr="00DB424F" w:rsidRDefault="00C87BF8" w:rsidP="00C87BF8">
      <w:pPr>
        <w:jc w:val="both"/>
        <w:rPr>
          <w:rFonts w:asciiTheme="majorHAnsi" w:hAnsiTheme="majorHAnsi"/>
        </w:rPr>
      </w:pPr>
      <w:r w:rsidRPr="00DB424F">
        <w:rPr>
          <w:rFonts w:asciiTheme="majorHAnsi" w:hAnsiTheme="majorHAnsi"/>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2B039DAB" w14:textId="77777777" w:rsidR="00C87BF8" w:rsidRPr="00DB424F" w:rsidRDefault="00C87BF8" w:rsidP="00C87BF8">
      <w:pPr>
        <w:jc w:val="both"/>
        <w:rPr>
          <w:rFonts w:asciiTheme="majorHAnsi" w:hAnsiTheme="majorHAnsi"/>
        </w:rPr>
      </w:pPr>
      <w:r w:rsidRPr="00DB424F">
        <w:rPr>
          <w:rFonts w:asciiTheme="majorHAnsi" w:hAnsiTheme="majorHAnsi"/>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44C47FBD" w14:textId="77777777" w:rsidR="00C87BF8" w:rsidRPr="00DB424F" w:rsidRDefault="00C87BF8" w:rsidP="00C87BF8">
      <w:pPr>
        <w:jc w:val="both"/>
        <w:rPr>
          <w:rFonts w:asciiTheme="majorHAnsi" w:hAnsiTheme="majorHAnsi"/>
        </w:rPr>
      </w:pPr>
      <w:r w:rsidRPr="00DB424F">
        <w:rPr>
          <w:rFonts w:asciiTheme="majorHAnsi" w:hAnsiTheme="majorHAnsi"/>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DB424F">
        <w:rPr>
          <w:rFonts w:asciiTheme="majorHAnsi" w:hAnsiTheme="majorHAnsi"/>
        </w:rPr>
        <w:t>органа.Уполномоченный</w:t>
      </w:r>
      <w:proofErr w:type="spellEnd"/>
      <w:proofErr w:type="gramEnd"/>
      <w:r w:rsidRPr="00DB424F">
        <w:rPr>
          <w:rFonts w:asciiTheme="majorHAnsi" w:hAnsiTheme="majorHAnsi"/>
        </w:rPr>
        <w:t xml:space="preserve"> орган незамедлительно публикует это решение в бюллетене.</w:t>
      </w:r>
    </w:p>
    <w:p w14:paraId="41654E9A" w14:textId="77777777" w:rsidR="00C87BF8" w:rsidRPr="00DB424F" w:rsidRDefault="00C87BF8" w:rsidP="00C87BF8">
      <w:pPr>
        <w:jc w:val="both"/>
        <w:rPr>
          <w:rFonts w:asciiTheme="majorHAnsi" w:hAnsiTheme="majorHAnsi"/>
        </w:rPr>
      </w:pPr>
      <w:r w:rsidRPr="00DB424F">
        <w:rPr>
          <w:rFonts w:asciiTheme="majorHAnsi" w:hAnsiTheme="majorHAnsi"/>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668534B9" w14:textId="77777777" w:rsidR="00C87BF8" w:rsidRPr="00DB424F" w:rsidRDefault="00C87BF8" w:rsidP="00C87BF8">
      <w:pPr>
        <w:jc w:val="both"/>
        <w:rPr>
          <w:rFonts w:asciiTheme="majorHAnsi" w:hAnsiTheme="majorHAnsi"/>
        </w:rPr>
      </w:pPr>
      <w:r w:rsidRPr="00DB424F">
        <w:rPr>
          <w:rFonts w:asciiTheme="majorHAnsi" w:hAnsiTheme="majorHAnsi"/>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w:t>
      </w:r>
      <w:r w:rsidRPr="00DB424F">
        <w:rPr>
          <w:rFonts w:asciiTheme="majorHAnsi" w:hAnsiTheme="majorHAnsi"/>
        </w:rPr>
        <w:lastRenderedPageBreak/>
        <w:t>направляется на официальный адрес электронной почты уполномоченного органа в день его публикации.</w:t>
      </w:r>
    </w:p>
    <w:p w14:paraId="1F4481B0" w14:textId="77777777" w:rsidR="00C87BF8" w:rsidRPr="00DB424F" w:rsidRDefault="00C87BF8" w:rsidP="00C87BF8">
      <w:pPr>
        <w:jc w:val="both"/>
        <w:rPr>
          <w:rFonts w:asciiTheme="majorHAnsi" w:hAnsiTheme="majorHAnsi"/>
        </w:rPr>
      </w:pPr>
      <w:r w:rsidRPr="00DB424F">
        <w:rPr>
          <w:rFonts w:asciiTheme="majorHAnsi" w:hAnsiTheme="majorHAnsi"/>
        </w:rPr>
        <w:t>Уполномоченный орган незамедлительно публикует в бюллетене заключительную часть решения суда или иной заключительный судебный акт.</w:t>
      </w:r>
    </w:p>
    <w:p w14:paraId="223006AB" w14:textId="77777777" w:rsidR="00C87BF8" w:rsidRPr="00DB424F" w:rsidRDefault="00C87BF8" w:rsidP="00C87BF8">
      <w:pPr>
        <w:widowControl w:val="0"/>
        <w:spacing w:after="160"/>
        <w:ind w:firstLine="567"/>
        <w:jc w:val="both"/>
        <w:rPr>
          <w:rFonts w:asciiTheme="majorHAnsi" w:hAnsiTheme="majorHAnsi"/>
          <w:b/>
        </w:rPr>
      </w:pPr>
      <w:r w:rsidRPr="00DB424F">
        <w:rPr>
          <w:rFonts w:asciiTheme="majorHAnsi" w:hAnsiTheme="majorHAnsi"/>
        </w:rPr>
        <w:t>12.23. Ставки государственных пошлин, взимаемых за обжалование, установлены законом "О государственной пошлине".</w:t>
      </w:r>
    </w:p>
    <w:p w14:paraId="277C9DC6" w14:textId="77777777" w:rsidR="00AE679C" w:rsidRPr="00DB424F" w:rsidRDefault="00AE679C" w:rsidP="00B46D58">
      <w:pPr>
        <w:widowControl w:val="0"/>
        <w:spacing w:after="160"/>
        <w:jc w:val="center"/>
        <w:rPr>
          <w:rFonts w:asciiTheme="majorHAnsi" w:hAnsiTheme="majorHAnsi"/>
          <w:b/>
        </w:rPr>
      </w:pPr>
    </w:p>
    <w:p w14:paraId="72BD6BA0" w14:textId="77777777" w:rsidR="004373E3" w:rsidRPr="00DB424F" w:rsidRDefault="004373E3" w:rsidP="00B46D58">
      <w:pPr>
        <w:rPr>
          <w:rFonts w:asciiTheme="majorHAnsi" w:hAnsiTheme="majorHAnsi"/>
          <w:b/>
        </w:rPr>
      </w:pPr>
      <w:r w:rsidRPr="00DB424F">
        <w:rPr>
          <w:rFonts w:asciiTheme="majorHAnsi" w:hAnsiTheme="majorHAnsi"/>
          <w:b/>
        </w:rPr>
        <w:br w:type="page"/>
      </w:r>
    </w:p>
    <w:p w14:paraId="67D6C9E4" w14:textId="77777777" w:rsidR="00096865" w:rsidRPr="00DB424F" w:rsidRDefault="00096865" w:rsidP="00B46D58">
      <w:pPr>
        <w:widowControl w:val="0"/>
        <w:spacing w:after="160"/>
        <w:jc w:val="center"/>
        <w:rPr>
          <w:rFonts w:asciiTheme="majorHAnsi" w:hAnsiTheme="majorHAnsi"/>
          <w:b/>
        </w:rPr>
      </w:pPr>
      <w:r w:rsidRPr="00DB424F">
        <w:rPr>
          <w:rFonts w:asciiTheme="majorHAnsi" w:hAnsiTheme="majorHAnsi"/>
          <w:b/>
        </w:rPr>
        <w:lastRenderedPageBreak/>
        <w:t>ЧАСТЬ II</w:t>
      </w:r>
    </w:p>
    <w:p w14:paraId="360C17E8" w14:textId="77777777" w:rsidR="008842CE" w:rsidRPr="00DB424F" w:rsidRDefault="008842CE" w:rsidP="00B46D58">
      <w:pPr>
        <w:widowControl w:val="0"/>
        <w:spacing w:after="160"/>
        <w:jc w:val="center"/>
        <w:rPr>
          <w:rFonts w:asciiTheme="majorHAnsi" w:hAnsiTheme="majorHAnsi"/>
          <w:b/>
        </w:rPr>
      </w:pPr>
    </w:p>
    <w:p w14:paraId="08FDDE3A" w14:textId="37D360D9" w:rsidR="00096865" w:rsidRPr="00DB424F" w:rsidRDefault="00096865" w:rsidP="00B46D58">
      <w:pPr>
        <w:pStyle w:val="aa"/>
        <w:widowControl w:val="0"/>
        <w:spacing w:after="160"/>
        <w:jc w:val="center"/>
        <w:rPr>
          <w:rFonts w:asciiTheme="majorHAnsi" w:hAnsiTheme="majorHAnsi"/>
          <w:b/>
        </w:rPr>
      </w:pPr>
      <w:r w:rsidRPr="00DB424F">
        <w:rPr>
          <w:rFonts w:asciiTheme="majorHAnsi" w:hAnsiTheme="majorHAnsi"/>
          <w:b/>
        </w:rPr>
        <w:t>ИНСТРУКЦИЯ</w:t>
      </w:r>
      <w:r w:rsidR="00191D27" w:rsidRPr="00DB424F">
        <w:rPr>
          <w:rFonts w:asciiTheme="majorHAnsi" w:hAnsiTheme="majorHAnsi"/>
          <w:b/>
        </w:rPr>
        <w:t xml:space="preserve"> </w:t>
      </w:r>
      <w:r w:rsidRPr="00DB424F">
        <w:rPr>
          <w:rFonts w:asciiTheme="majorHAnsi" w:hAnsiTheme="majorHAnsi"/>
          <w:b/>
        </w:rPr>
        <w:t xml:space="preserve">ПО СОСТАВЛЕНИЮ </w:t>
      </w:r>
      <w:r w:rsidR="00191D27" w:rsidRPr="00DB424F">
        <w:rPr>
          <w:rFonts w:asciiTheme="majorHAnsi" w:hAnsiTheme="majorHAnsi"/>
          <w:b/>
        </w:rPr>
        <w:br/>
      </w:r>
      <w:r w:rsidRPr="00DB424F">
        <w:rPr>
          <w:rFonts w:asciiTheme="majorHAnsi" w:hAnsiTheme="majorHAnsi"/>
          <w:b/>
        </w:rPr>
        <w:t xml:space="preserve">ЗАЯВКИ НА </w:t>
      </w:r>
      <w:r w:rsidR="00C51A82" w:rsidRPr="00DB424F">
        <w:rPr>
          <w:rFonts w:asciiTheme="majorHAnsi" w:hAnsiTheme="majorHAnsi"/>
          <w:b/>
        </w:rPr>
        <w:t>ПРОЦЕДУРУ ЗАПРОСА КОТИРОВОК</w:t>
      </w:r>
    </w:p>
    <w:p w14:paraId="0E42FA5D" w14:textId="77777777" w:rsidR="00096865" w:rsidRPr="00DB424F" w:rsidRDefault="00096865" w:rsidP="00B46D58">
      <w:pPr>
        <w:widowControl w:val="0"/>
        <w:spacing w:after="160"/>
        <w:jc w:val="center"/>
        <w:rPr>
          <w:rFonts w:asciiTheme="majorHAnsi" w:hAnsiTheme="majorHAnsi"/>
        </w:rPr>
      </w:pPr>
    </w:p>
    <w:p w14:paraId="3A8B8A77" w14:textId="77777777" w:rsidR="00096865" w:rsidRPr="00DB424F" w:rsidRDefault="008D5016" w:rsidP="00B46D58">
      <w:pPr>
        <w:widowControl w:val="0"/>
        <w:spacing w:after="160"/>
        <w:jc w:val="center"/>
        <w:rPr>
          <w:rFonts w:asciiTheme="majorHAnsi" w:hAnsiTheme="majorHAnsi"/>
          <w:b/>
        </w:rPr>
      </w:pPr>
      <w:r w:rsidRPr="00DB424F">
        <w:rPr>
          <w:rFonts w:asciiTheme="majorHAnsi" w:hAnsiTheme="majorHAnsi"/>
          <w:b/>
        </w:rPr>
        <w:t>1. ОБЩИЕ ПОЛОЖЕНИЯ</w:t>
      </w:r>
    </w:p>
    <w:p w14:paraId="164BD86A" w14:textId="77777777" w:rsidR="00096865" w:rsidRPr="00DB424F" w:rsidRDefault="00096865" w:rsidP="00B46D58">
      <w:pPr>
        <w:widowControl w:val="0"/>
        <w:tabs>
          <w:tab w:val="left" w:pos="1134"/>
        </w:tabs>
        <w:spacing w:after="160"/>
        <w:ind w:firstLine="567"/>
        <w:jc w:val="both"/>
        <w:rPr>
          <w:rFonts w:asciiTheme="majorHAnsi" w:hAnsiTheme="majorHAnsi"/>
        </w:rPr>
      </w:pPr>
      <w:r w:rsidRPr="00DB424F">
        <w:rPr>
          <w:rFonts w:asciiTheme="majorHAnsi" w:hAnsiTheme="majorHAnsi"/>
        </w:rPr>
        <w:t>1.1</w:t>
      </w:r>
      <w:r w:rsidR="003802B8" w:rsidRPr="00DB424F">
        <w:rPr>
          <w:rFonts w:asciiTheme="majorHAnsi" w:hAnsiTheme="majorHAnsi"/>
        </w:rPr>
        <w:t>.</w:t>
      </w:r>
      <w:r w:rsidR="003802B8" w:rsidRPr="00DB424F">
        <w:rPr>
          <w:rFonts w:asciiTheme="majorHAnsi" w:hAnsiTheme="majorHAnsi"/>
        </w:rPr>
        <w:tab/>
      </w:r>
      <w:r w:rsidRPr="00DB424F">
        <w:rPr>
          <w:rFonts w:asciiTheme="majorHAnsi" w:hAnsiTheme="majorHAnsi"/>
        </w:rPr>
        <w:t>Целью настоящей Инструкции является содействие участникам при подготовке заявки.</w:t>
      </w:r>
    </w:p>
    <w:p w14:paraId="76BA2489" w14:textId="77777777" w:rsidR="00096865" w:rsidRPr="00DB424F" w:rsidRDefault="00096865" w:rsidP="00B46D58">
      <w:pPr>
        <w:widowControl w:val="0"/>
        <w:tabs>
          <w:tab w:val="left" w:pos="1134"/>
        </w:tabs>
        <w:spacing w:after="160"/>
        <w:ind w:firstLine="567"/>
        <w:jc w:val="both"/>
        <w:rPr>
          <w:rFonts w:asciiTheme="majorHAnsi" w:hAnsiTheme="majorHAnsi"/>
        </w:rPr>
      </w:pPr>
      <w:r w:rsidRPr="00DB424F">
        <w:rPr>
          <w:rFonts w:asciiTheme="majorHAnsi" w:hAnsiTheme="majorHAnsi"/>
        </w:rPr>
        <w:t>1.2</w:t>
      </w:r>
      <w:r w:rsidR="003802B8" w:rsidRPr="00DB424F">
        <w:rPr>
          <w:rFonts w:asciiTheme="majorHAnsi" w:hAnsiTheme="majorHAnsi"/>
        </w:rPr>
        <w:t>.</w:t>
      </w:r>
      <w:r w:rsidR="003802B8" w:rsidRPr="00DB424F">
        <w:rPr>
          <w:rFonts w:asciiTheme="majorHAnsi" w:hAnsiTheme="majorHAnsi"/>
        </w:rPr>
        <w:tab/>
      </w:r>
      <w:r w:rsidRPr="00DB424F">
        <w:rPr>
          <w:rFonts w:asciiTheme="majorHAnsi" w:hAnsiTheme="majorHAnsi"/>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5E18874A" w14:textId="77777777" w:rsidR="00096865" w:rsidRPr="00DB424F" w:rsidRDefault="00096865" w:rsidP="00B46D58">
      <w:pPr>
        <w:widowControl w:val="0"/>
        <w:tabs>
          <w:tab w:val="left" w:pos="1134"/>
        </w:tabs>
        <w:spacing w:after="160"/>
        <w:ind w:firstLine="567"/>
        <w:jc w:val="both"/>
        <w:rPr>
          <w:rFonts w:asciiTheme="majorHAnsi" w:hAnsiTheme="majorHAnsi"/>
        </w:rPr>
      </w:pPr>
      <w:r w:rsidRPr="00DB424F">
        <w:rPr>
          <w:rFonts w:asciiTheme="majorHAnsi" w:hAnsiTheme="majorHAnsi"/>
        </w:rPr>
        <w:t>1.3</w:t>
      </w:r>
      <w:r w:rsidR="003802B8" w:rsidRPr="00DB424F">
        <w:rPr>
          <w:rFonts w:asciiTheme="majorHAnsi" w:hAnsiTheme="majorHAnsi"/>
        </w:rPr>
        <w:t>.</w:t>
      </w:r>
      <w:r w:rsidR="003802B8" w:rsidRPr="00DB424F">
        <w:rPr>
          <w:rFonts w:asciiTheme="majorHAnsi" w:hAnsiTheme="majorHAnsi"/>
        </w:rPr>
        <w:tab/>
      </w:r>
      <w:r w:rsidRPr="00DB424F">
        <w:rPr>
          <w:rFonts w:asciiTheme="majorHAnsi" w:hAnsiTheme="majorHAnsi"/>
        </w:rPr>
        <w:t>Кроме армянского языка, заявки могут быть поданы также н</w:t>
      </w:r>
      <w:r w:rsidR="00191D27" w:rsidRPr="00DB424F">
        <w:rPr>
          <w:rFonts w:asciiTheme="majorHAnsi" w:hAnsiTheme="majorHAnsi"/>
        </w:rPr>
        <w:t>а английском или русском языке.</w:t>
      </w:r>
    </w:p>
    <w:p w14:paraId="6E0B14E5" w14:textId="77777777" w:rsidR="008F15B9" w:rsidRPr="00DB424F" w:rsidRDefault="008F15B9" w:rsidP="00B46D58">
      <w:pPr>
        <w:widowControl w:val="0"/>
        <w:spacing w:after="160"/>
        <w:jc w:val="center"/>
        <w:rPr>
          <w:rFonts w:asciiTheme="majorHAnsi" w:hAnsiTheme="majorHAnsi"/>
          <w:b/>
        </w:rPr>
      </w:pPr>
    </w:p>
    <w:p w14:paraId="00BDC18B" w14:textId="77777777" w:rsidR="00096865" w:rsidRPr="00DB424F" w:rsidRDefault="008D5016" w:rsidP="00B46D58">
      <w:pPr>
        <w:widowControl w:val="0"/>
        <w:spacing w:after="160"/>
        <w:jc w:val="center"/>
        <w:rPr>
          <w:rFonts w:asciiTheme="majorHAnsi" w:hAnsiTheme="majorHAnsi"/>
          <w:b/>
        </w:rPr>
      </w:pPr>
      <w:r w:rsidRPr="00DB424F">
        <w:rPr>
          <w:rFonts w:asciiTheme="majorHAnsi" w:hAnsiTheme="majorHAnsi"/>
          <w:b/>
        </w:rPr>
        <w:t>2. ЗАЯВКА НА ПРОЦЕДУРУ</w:t>
      </w:r>
    </w:p>
    <w:p w14:paraId="16ABB46B" w14:textId="77777777" w:rsidR="00133D80" w:rsidRPr="00DB424F" w:rsidRDefault="00133D80" w:rsidP="00B46D58">
      <w:pPr>
        <w:widowControl w:val="0"/>
        <w:spacing w:after="160"/>
        <w:jc w:val="center"/>
        <w:rPr>
          <w:rFonts w:asciiTheme="majorHAnsi" w:hAnsiTheme="majorHAnsi"/>
          <w:b/>
        </w:rPr>
      </w:pPr>
    </w:p>
    <w:p w14:paraId="0AB6B216" w14:textId="77777777" w:rsidR="008F15B9" w:rsidRPr="00DB424F" w:rsidRDefault="00EA1314" w:rsidP="008F15B9">
      <w:pPr>
        <w:widowControl w:val="0"/>
        <w:spacing w:after="160"/>
        <w:ind w:firstLine="567"/>
        <w:jc w:val="both"/>
        <w:rPr>
          <w:rFonts w:asciiTheme="majorHAnsi" w:hAnsiTheme="majorHAnsi"/>
        </w:rPr>
      </w:pPr>
      <w:r w:rsidRPr="00DB424F">
        <w:rPr>
          <w:rFonts w:asciiTheme="majorHAnsi" w:hAnsiTheme="majorHAnsi"/>
        </w:rPr>
        <w:t xml:space="preserve">2. </w:t>
      </w:r>
      <w:r w:rsidR="008F15B9" w:rsidRPr="00DB424F">
        <w:rPr>
          <w:rFonts w:asciiTheme="majorHAnsi" w:hAnsiTheme="majorHAnsi"/>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DB424F">
        <w:rPr>
          <w:rFonts w:asciiTheme="majorHAnsi" w:hAnsiTheme="majorHAnsi"/>
        </w:rPr>
        <w:t>:</w:t>
      </w:r>
    </w:p>
    <w:p w14:paraId="1DDABF80" w14:textId="77777777" w:rsidR="00096865" w:rsidRPr="00DB424F" w:rsidRDefault="002D5CF0" w:rsidP="00B46D58">
      <w:pPr>
        <w:widowControl w:val="0"/>
        <w:tabs>
          <w:tab w:val="left" w:pos="1134"/>
        </w:tabs>
        <w:spacing w:after="160"/>
        <w:ind w:firstLine="567"/>
        <w:jc w:val="both"/>
        <w:rPr>
          <w:rFonts w:asciiTheme="majorHAnsi" w:hAnsiTheme="majorHAnsi"/>
        </w:rPr>
      </w:pPr>
      <w:r w:rsidRPr="00DB424F">
        <w:rPr>
          <w:rFonts w:asciiTheme="majorHAnsi" w:hAnsiTheme="majorHAnsi"/>
        </w:rPr>
        <w:t>2.1</w:t>
      </w:r>
      <w:r w:rsidR="005114D0" w:rsidRPr="00DB424F">
        <w:rPr>
          <w:rFonts w:asciiTheme="majorHAnsi" w:hAnsiTheme="majorHAnsi"/>
        </w:rPr>
        <w:t>.</w:t>
      </w:r>
      <w:r w:rsidR="009873F3" w:rsidRPr="00DB424F">
        <w:rPr>
          <w:rFonts w:asciiTheme="majorHAnsi" w:hAnsiTheme="majorHAnsi"/>
        </w:rPr>
        <w:tab/>
      </w:r>
      <w:r w:rsidRPr="00DB424F">
        <w:rPr>
          <w:rFonts w:asciiTheme="majorHAnsi" w:hAnsiTheme="majorHAnsi"/>
        </w:rPr>
        <w:t>заявление</w:t>
      </w:r>
      <w:r w:rsidR="00EB3C28" w:rsidRPr="00DB424F">
        <w:rPr>
          <w:rFonts w:asciiTheme="majorHAnsi" w:hAnsiTheme="majorHAnsi"/>
        </w:rPr>
        <w:t>--</w:t>
      </w:r>
      <w:proofErr w:type="spellStart"/>
      <w:r w:rsidR="00EB3C28" w:rsidRPr="00DB424F">
        <w:rPr>
          <w:rFonts w:asciiTheme="majorHAnsi" w:hAnsiTheme="majorHAnsi"/>
        </w:rPr>
        <w:t>объявлени</w:t>
      </w:r>
      <w:proofErr w:type="spellEnd"/>
      <w:proofErr w:type="gramStart"/>
      <w:r w:rsidR="00EB3C28" w:rsidRPr="00DB424F">
        <w:rPr>
          <w:rFonts w:asciiTheme="majorHAnsi" w:hAnsiTheme="majorHAnsi"/>
          <w:lang w:val="en-US"/>
        </w:rPr>
        <w:t>e</w:t>
      </w:r>
      <w:r w:rsidR="00EB3C28" w:rsidRPr="00DB424F">
        <w:rPr>
          <w:rFonts w:asciiTheme="majorHAnsi" w:hAnsiTheme="majorHAnsi"/>
        </w:rPr>
        <w:t xml:space="preserve"> </w:t>
      </w:r>
      <w:r w:rsidRPr="00DB424F">
        <w:rPr>
          <w:rFonts w:asciiTheme="majorHAnsi" w:hAnsiTheme="majorHAnsi"/>
        </w:rPr>
        <w:t xml:space="preserve"> на</w:t>
      </w:r>
      <w:proofErr w:type="gramEnd"/>
      <w:r w:rsidRPr="00DB424F">
        <w:rPr>
          <w:rFonts w:asciiTheme="majorHAnsi" w:hAnsiTheme="majorHAnsi"/>
        </w:rPr>
        <w:t xml:space="preserve"> участие в процедуре согласно Приложению №1;</w:t>
      </w:r>
    </w:p>
    <w:p w14:paraId="6BF157BE" w14:textId="77777777" w:rsidR="00172BC4" w:rsidRPr="00DB424F" w:rsidRDefault="00172BC4" w:rsidP="00B46D58">
      <w:pPr>
        <w:widowControl w:val="0"/>
        <w:tabs>
          <w:tab w:val="left" w:pos="1134"/>
        </w:tabs>
        <w:spacing w:after="160"/>
        <w:ind w:firstLine="567"/>
        <w:jc w:val="both"/>
        <w:rPr>
          <w:rFonts w:asciiTheme="majorHAnsi" w:hAnsiTheme="majorHAnsi"/>
        </w:rPr>
      </w:pPr>
      <w:r w:rsidRPr="00DB424F">
        <w:rPr>
          <w:rFonts w:asciiTheme="majorHAnsi" w:hAnsiTheme="majorHAnsi"/>
        </w:rPr>
        <w:t>2.2</w:t>
      </w:r>
      <w:r w:rsidR="00D23E36" w:rsidRPr="00DB424F">
        <w:rPr>
          <w:rFonts w:asciiTheme="majorHAnsi" w:hAnsiTheme="majorHAnsi"/>
        </w:rPr>
        <w:t>.</w:t>
      </w:r>
      <w:r w:rsidRPr="00DB424F">
        <w:rPr>
          <w:rFonts w:asciiTheme="majorHAnsi" w:hAnsiTheme="majorHAnsi"/>
        </w:rPr>
        <w:t xml:space="preserve"> </w:t>
      </w:r>
      <w:proofErr w:type="spellStart"/>
      <w:r w:rsidRPr="00DB424F">
        <w:rPr>
          <w:rFonts w:asciiTheme="majorHAnsi" w:hAnsiTheme="majorHAnsi"/>
        </w:rPr>
        <w:t>утвержденн</w:t>
      </w:r>
      <w:proofErr w:type="spellEnd"/>
      <w:r w:rsidRPr="00DB424F">
        <w:rPr>
          <w:rFonts w:asciiTheme="majorHAnsi" w:hAnsiTheme="majorHAnsi"/>
          <w:lang w:val="en-US"/>
        </w:rPr>
        <w:t>o</w:t>
      </w:r>
      <w:r w:rsidRPr="00DB424F">
        <w:rPr>
          <w:rFonts w:asciiTheme="majorHAnsi" w:hAnsiTheme="majorHAnsi"/>
        </w:rPr>
        <w:t xml:space="preserve">е им полное описание предлагаемого товара согласно Приложению </w:t>
      </w:r>
      <w:r w:rsidRPr="00DB424F">
        <w:rPr>
          <w:rFonts w:asciiTheme="majorHAnsi" w:hAnsiTheme="majorHAnsi"/>
          <w:lang w:val="en-US"/>
        </w:rPr>
        <w:t>N</w:t>
      </w:r>
      <w:r w:rsidRPr="00DB424F">
        <w:rPr>
          <w:rFonts w:asciiTheme="majorHAnsi" w:hAnsiTheme="majorHAnsi"/>
        </w:rPr>
        <w:t xml:space="preserve"> 1.1.</w:t>
      </w:r>
    </w:p>
    <w:p w14:paraId="24C00C19" w14:textId="77777777" w:rsidR="009D7EFF" w:rsidRPr="00DB424F" w:rsidRDefault="009D7EFF" w:rsidP="00B46D58">
      <w:pPr>
        <w:widowControl w:val="0"/>
        <w:tabs>
          <w:tab w:val="left" w:pos="1134"/>
        </w:tabs>
        <w:spacing w:after="160"/>
        <w:ind w:firstLine="567"/>
        <w:jc w:val="both"/>
        <w:rPr>
          <w:rFonts w:asciiTheme="majorHAnsi" w:hAnsiTheme="majorHAnsi"/>
        </w:rPr>
      </w:pPr>
      <w:r w:rsidRPr="00DB424F">
        <w:rPr>
          <w:rFonts w:asciiTheme="majorHAnsi" w:hAnsiTheme="majorHAnsi"/>
        </w:rPr>
        <w:t>2.</w:t>
      </w:r>
      <w:r w:rsidR="00EA7CA6" w:rsidRPr="00DB424F">
        <w:rPr>
          <w:rFonts w:asciiTheme="majorHAnsi" w:hAnsiTheme="majorHAnsi"/>
        </w:rPr>
        <w:t xml:space="preserve">3 </w:t>
      </w:r>
      <w:r w:rsidR="00524D3D" w:rsidRPr="00DB424F">
        <w:rPr>
          <w:rFonts w:asciiTheme="majorHAnsi" w:hAnsiTheme="majorHAnsi"/>
        </w:rPr>
        <w:t xml:space="preserve"> </w:t>
      </w:r>
      <w:r w:rsidRPr="00DB424F">
        <w:rPr>
          <w:rFonts w:asciiTheme="majorHAnsi" w:hAnsiTheme="majorHAnsi"/>
        </w:rPr>
        <w:t>копию агентского договора и данные лица, являющегося стороной этого договора, если Договор будет выполняться через агентство;</w:t>
      </w:r>
    </w:p>
    <w:p w14:paraId="769CE4E2" w14:textId="77777777" w:rsidR="008D4137" w:rsidRPr="00DB424F" w:rsidRDefault="008D4137" w:rsidP="00B46D58">
      <w:pPr>
        <w:widowControl w:val="0"/>
        <w:tabs>
          <w:tab w:val="left" w:pos="1134"/>
        </w:tabs>
        <w:spacing w:after="160"/>
        <w:ind w:firstLine="567"/>
        <w:jc w:val="both"/>
        <w:rPr>
          <w:rFonts w:asciiTheme="majorHAnsi" w:hAnsiTheme="majorHAnsi"/>
        </w:rPr>
      </w:pPr>
      <w:r w:rsidRPr="00DB424F">
        <w:rPr>
          <w:rFonts w:asciiTheme="majorHAnsi" w:hAnsiTheme="majorHAnsi"/>
        </w:rPr>
        <w:t>2.</w:t>
      </w:r>
      <w:r w:rsidR="00EA7CA6" w:rsidRPr="00DB424F">
        <w:rPr>
          <w:rFonts w:asciiTheme="majorHAnsi" w:hAnsiTheme="majorHAnsi"/>
        </w:rPr>
        <w:t xml:space="preserve">4 </w:t>
      </w:r>
      <w:r w:rsidRPr="00DB424F">
        <w:rPr>
          <w:rFonts w:asciiTheme="majorHAnsi" w:hAnsiTheme="majorHAnsi"/>
        </w:rPr>
        <w:t>договор о совместной деятельности, если участники участвуют в процедуре закупки в порядке совместной деятельности (консорциумом)</w:t>
      </w:r>
      <w:r w:rsidR="00467E75" w:rsidRPr="00DB424F">
        <w:rPr>
          <w:rStyle w:val="af6"/>
          <w:rFonts w:asciiTheme="majorHAnsi" w:hAnsiTheme="majorHAnsi"/>
        </w:rPr>
        <w:footnoteReference w:customMarkFollows="1" w:id="12"/>
        <w:t>15</w:t>
      </w:r>
    </w:p>
    <w:p w14:paraId="7C05AF14" w14:textId="77777777" w:rsidR="006505D2" w:rsidRPr="00DB424F" w:rsidRDefault="002C4DBF" w:rsidP="00B46D58">
      <w:pPr>
        <w:widowControl w:val="0"/>
        <w:tabs>
          <w:tab w:val="left" w:pos="1134"/>
        </w:tabs>
        <w:spacing w:after="160"/>
        <w:ind w:firstLine="567"/>
        <w:jc w:val="both"/>
        <w:rPr>
          <w:rFonts w:asciiTheme="majorHAnsi" w:hAnsiTheme="majorHAnsi"/>
          <w:strike/>
        </w:rPr>
      </w:pPr>
      <w:r w:rsidRPr="00DB424F">
        <w:rPr>
          <w:rFonts w:asciiTheme="majorHAnsi" w:hAnsiTheme="majorHAnsi"/>
          <w:strike/>
        </w:rPr>
        <w:t>2.</w:t>
      </w:r>
      <w:r w:rsidR="009E39FC" w:rsidRPr="00DB424F">
        <w:rPr>
          <w:rFonts w:asciiTheme="majorHAnsi" w:hAnsiTheme="majorHAnsi"/>
          <w:strike/>
        </w:rPr>
        <w:t>5</w:t>
      </w:r>
      <w:r w:rsidR="005114D0" w:rsidRPr="00DB424F">
        <w:rPr>
          <w:rFonts w:asciiTheme="majorHAnsi" w:hAnsiTheme="majorHAnsi"/>
          <w:strike/>
        </w:rPr>
        <w:t>.</w:t>
      </w:r>
      <w:r w:rsidR="009873F3" w:rsidRPr="00DB424F">
        <w:rPr>
          <w:rFonts w:asciiTheme="majorHAnsi" w:hAnsiTheme="majorHAnsi"/>
          <w:strike/>
        </w:rPr>
        <w:tab/>
      </w:r>
      <w:r w:rsidRPr="00DB424F">
        <w:rPr>
          <w:rFonts w:asciiTheme="majorHAnsi" w:hAnsiTheme="majorHAnsi"/>
          <w:strike/>
        </w:rPr>
        <w:t>обеспечение заявки, которое представляется в форме наличных денег или банковской гарантии</w:t>
      </w:r>
      <w:r w:rsidR="00FC016A" w:rsidRPr="00DB424F">
        <w:rPr>
          <w:rFonts w:asciiTheme="majorHAnsi" w:hAnsiTheme="majorHAnsi"/>
          <w:strike/>
        </w:rPr>
        <w:t xml:space="preserve"> (Приложению №3)</w:t>
      </w:r>
      <w:r w:rsidRPr="00DB424F">
        <w:rPr>
          <w:rFonts w:asciiTheme="majorHAnsi" w:hAnsiTheme="majorHAnsi"/>
          <w:strike/>
        </w:rPr>
        <w:t>; При этом заявкой представляется оригинал документа, удостоверяющего оплату наличных денег, или оригинал банковской гарантии.</w:t>
      </w:r>
      <w:r w:rsidR="0036524F" w:rsidRPr="00DB424F">
        <w:rPr>
          <w:rFonts w:asciiTheme="majorHAnsi" w:hAnsiTheme="majorHAnsi"/>
          <w:strike/>
        </w:rPr>
        <w:t xml:space="preserve"> </w:t>
      </w:r>
      <w:r w:rsidR="00761A4D" w:rsidRPr="00DB424F">
        <w:rPr>
          <w:rStyle w:val="af6"/>
          <w:rFonts w:asciiTheme="majorHAnsi" w:hAnsiTheme="majorHAnsi"/>
          <w:strike/>
        </w:rPr>
        <w:footnoteReference w:customMarkFollows="1" w:id="13"/>
        <w:t>16</w:t>
      </w:r>
    </w:p>
    <w:p w14:paraId="011A9193" w14:textId="77777777" w:rsidR="00E67BA7" w:rsidRPr="00DB424F" w:rsidRDefault="00096865" w:rsidP="00B46D58">
      <w:pPr>
        <w:widowControl w:val="0"/>
        <w:tabs>
          <w:tab w:val="left" w:pos="1134"/>
        </w:tabs>
        <w:spacing w:after="160"/>
        <w:ind w:firstLine="567"/>
        <w:jc w:val="both"/>
        <w:rPr>
          <w:rFonts w:asciiTheme="majorHAnsi" w:hAnsiTheme="majorHAnsi"/>
        </w:rPr>
      </w:pPr>
      <w:r w:rsidRPr="00DB424F">
        <w:rPr>
          <w:rFonts w:asciiTheme="majorHAnsi" w:hAnsiTheme="majorHAnsi"/>
        </w:rPr>
        <w:t>2.</w:t>
      </w:r>
      <w:r w:rsidR="00385C27" w:rsidRPr="00DB424F">
        <w:rPr>
          <w:rFonts w:asciiTheme="majorHAnsi" w:hAnsiTheme="majorHAnsi"/>
        </w:rPr>
        <w:t>6</w:t>
      </w:r>
      <w:r w:rsidR="004413A5" w:rsidRPr="00DB424F">
        <w:rPr>
          <w:rFonts w:asciiTheme="majorHAnsi" w:hAnsiTheme="majorHAnsi"/>
        </w:rPr>
        <w:t>.</w:t>
      </w:r>
      <w:r w:rsidR="00367A9A" w:rsidRPr="00DB424F">
        <w:rPr>
          <w:rFonts w:asciiTheme="majorHAnsi" w:hAnsiTheme="majorHAnsi"/>
        </w:rPr>
        <w:tab/>
      </w:r>
      <w:r w:rsidRPr="00DB424F">
        <w:rPr>
          <w:rFonts w:asciiTheme="majorHAnsi" w:hAnsiTheme="majorHAnsi"/>
        </w:rPr>
        <w:t>ценовое предложение согласно Приложению №</w:t>
      </w:r>
      <w:r w:rsidR="00385C27" w:rsidRPr="00DB424F">
        <w:rPr>
          <w:rFonts w:asciiTheme="majorHAnsi" w:hAnsiTheme="majorHAnsi"/>
        </w:rPr>
        <w:t>2</w:t>
      </w:r>
      <w:r w:rsidRPr="00DB424F">
        <w:rPr>
          <w:rFonts w:asciiTheme="majorHAnsi" w:hAnsiTheme="majorHAnsi"/>
        </w:rPr>
        <w:t>; Ценовое предложение представляется в форме расчета, состоящего из обобщенных компонентов стоимости</w:t>
      </w:r>
      <w:r w:rsidR="00FB3AE2" w:rsidRPr="00DB424F">
        <w:rPr>
          <w:rFonts w:asciiTheme="majorHAnsi" w:hAnsiTheme="majorHAnsi"/>
        </w:rPr>
        <w:t xml:space="preserve"> (совокупность себестоимости и прогнозируемой прибыли</w:t>
      </w:r>
      <w:r w:rsidR="00A57B1A" w:rsidRPr="00DB424F">
        <w:rPr>
          <w:rFonts w:asciiTheme="majorHAnsi" w:hAnsiTheme="majorHAnsi"/>
        </w:rPr>
        <w:t>)</w:t>
      </w:r>
      <w:r w:rsidRPr="00DB424F">
        <w:rPr>
          <w:rFonts w:asciiTheme="majorHAnsi" w:hAnsiTheme="majorHAnsi"/>
        </w:rPr>
        <w:t xml:space="preserve"> и налога на добавленную стоимость. Расчет компонентов стоимости — разбивка или другие детали — не</w:t>
      </w:r>
      <w:r w:rsidR="00E267E5" w:rsidRPr="00DB424F">
        <w:rPr>
          <w:rFonts w:asciiTheme="majorHAnsi" w:hAnsiTheme="majorHAnsi"/>
        </w:rPr>
        <w:t xml:space="preserve"> требуются и не представляются.</w:t>
      </w:r>
    </w:p>
    <w:p w14:paraId="06E057D0" w14:textId="77777777" w:rsidR="00133D80" w:rsidRPr="00DB424F" w:rsidRDefault="00133D80" w:rsidP="008937EA">
      <w:pPr>
        <w:widowControl w:val="0"/>
        <w:spacing w:after="160" w:line="360" w:lineRule="auto"/>
        <w:jc w:val="center"/>
        <w:rPr>
          <w:rFonts w:asciiTheme="majorHAnsi" w:hAnsiTheme="majorHAnsi"/>
          <w:b/>
        </w:rPr>
      </w:pPr>
    </w:p>
    <w:p w14:paraId="6BF08961" w14:textId="77777777" w:rsidR="00133D80" w:rsidRPr="00DB424F" w:rsidRDefault="00133D80" w:rsidP="008937EA">
      <w:pPr>
        <w:widowControl w:val="0"/>
        <w:spacing w:after="160" w:line="360" w:lineRule="auto"/>
        <w:jc w:val="center"/>
        <w:rPr>
          <w:rFonts w:asciiTheme="majorHAnsi" w:hAnsiTheme="majorHAnsi"/>
          <w:b/>
        </w:rPr>
      </w:pPr>
    </w:p>
    <w:p w14:paraId="734F58E4" w14:textId="67957684" w:rsidR="008937EA" w:rsidRPr="00DB424F" w:rsidRDefault="008937EA" w:rsidP="008937EA">
      <w:pPr>
        <w:widowControl w:val="0"/>
        <w:spacing w:after="160" w:line="360" w:lineRule="auto"/>
        <w:jc w:val="center"/>
        <w:rPr>
          <w:rFonts w:asciiTheme="majorHAnsi" w:hAnsiTheme="majorHAnsi"/>
          <w:b/>
        </w:rPr>
      </w:pPr>
      <w:r w:rsidRPr="00DB424F">
        <w:rPr>
          <w:rFonts w:asciiTheme="majorHAnsi" w:hAnsiTheme="majorHAnsi"/>
          <w:b/>
        </w:rPr>
        <w:t>3. ПОРЯДОК ПОДГОТОВКИ ЗАЯВКИ</w:t>
      </w:r>
    </w:p>
    <w:p w14:paraId="46120E47" w14:textId="77777777" w:rsidR="008937EA" w:rsidRPr="00DB424F" w:rsidRDefault="00F535C1" w:rsidP="008937EA">
      <w:pPr>
        <w:widowControl w:val="0"/>
        <w:tabs>
          <w:tab w:val="left" w:pos="1134"/>
        </w:tabs>
        <w:spacing w:after="160"/>
        <w:ind w:firstLine="567"/>
        <w:jc w:val="both"/>
        <w:rPr>
          <w:rFonts w:asciiTheme="majorHAnsi" w:hAnsiTheme="majorHAnsi"/>
        </w:rPr>
      </w:pPr>
      <w:r w:rsidRPr="00DB424F">
        <w:rPr>
          <w:rFonts w:asciiTheme="majorHAnsi" w:hAnsiTheme="majorHAnsi"/>
        </w:rPr>
        <w:t>3</w:t>
      </w:r>
      <w:r w:rsidR="008937EA" w:rsidRPr="00DB424F">
        <w:rPr>
          <w:rFonts w:asciiTheme="majorHAnsi" w:hAnsiTheme="majorHAnsi"/>
        </w:rPr>
        <w:t>.1.</w:t>
      </w:r>
      <w:r w:rsidR="008937EA" w:rsidRPr="00DB424F">
        <w:rPr>
          <w:rFonts w:asciiTheme="majorHAnsi" w:hAnsiTheme="majorHAnsi"/>
        </w:rPr>
        <w:tab/>
        <w:t xml:space="preserve">Участник подает заявку в порядке, установленном настоящим приглашением. </w:t>
      </w:r>
    </w:p>
    <w:p w14:paraId="3DBA8AF1" w14:textId="17AED7D4" w:rsidR="008937EA" w:rsidRPr="00DB424F" w:rsidRDefault="008937EA" w:rsidP="008937EA">
      <w:pPr>
        <w:widowControl w:val="0"/>
        <w:spacing w:after="160"/>
        <w:ind w:firstLine="567"/>
        <w:jc w:val="both"/>
        <w:rPr>
          <w:rFonts w:asciiTheme="majorHAnsi" w:hAnsiTheme="majorHAnsi"/>
        </w:rPr>
      </w:pPr>
      <w:r w:rsidRPr="00DB424F">
        <w:rPr>
          <w:rFonts w:asciiTheme="majorHAnsi" w:hAnsiTheme="majorHAnsi"/>
        </w:rPr>
        <w:lastRenderedPageBreak/>
        <w:t xml:space="preserve">Предложения участника, относящиеся к ним </w:t>
      </w:r>
      <w:proofErr w:type="gramStart"/>
      <w:r w:rsidRPr="00DB424F">
        <w:rPr>
          <w:rFonts w:asciiTheme="majorHAnsi" w:hAnsiTheme="majorHAnsi"/>
        </w:rPr>
        <w:t>документы</w:t>
      </w:r>
      <w:proofErr w:type="gramEnd"/>
      <w:r w:rsidRPr="00DB424F">
        <w:rPr>
          <w:rFonts w:asciiTheme="majorHAnsi" w:hAnsiTheme="majorHAnsi"/>
        </w:rPr>
        <w:t xml:space="preserve"> вкладываются в конверт, который заклеивается представляющим его лицом. Вложенные в конверт документы формируются из оригиналов (за исключением документов, представленных либо утвержденных 3-ьей стороной, в случае которых представляется вариант, отксерокопированный с оригинала) и </w:t>
      </w:r>
      <w:r w:rsidRPr="00DB424F">
        <w:rPr>
          <w:rFonts w:asciiTheme="majorHAnsi" w:hAnsiTheme="majorHAnsi"/>
          <w:b/>
          <w:bCs/>
        </w:rPr>
        <w:t xml:space="preserve">копий в </w:t>
      </w:r>
      <w:r w:rsidR="00AF7F09" w:rsidRPr="00DB424F">
        <w:rPr>
          <w:rFonts w:asciiTheme="majorHAnsi" w:hAnsiTheme="majorHAnsi"/>
          <w:b/>
          <w:bCs/>
        </w:rPr>
        <w:t>2</w:t>
      </w:r>
      <w:r w:rsidRPr="00DB424F">
        <w:rPr>
          <w:rFonts w:asciiTheme="majorHAnsi" w:hAnsiTheme="majorHAnsi"/>
        </w:rPr>
        <w:t xml:space="preserve"> </w:t>
      </w:r>
      <w:r w:rsidRPr="00DB424F">
        <w:rPr>
          <w:rFonts w:asciiTheme="majorHAnsi" w:hAnsiTheme="majorHAnsi"/>
          <w:b/>
          <w:bCs/>
        </w:rPr>
        <w:t>экземплярах</w:t>
      </w:r>
      <w:r w:rsidRPr="00DB424F">
        <w:rPr>
          <w:rFonts w:asciiTheme="majorHAnsi" w:hAnsiTheme="majorHAnsi"/>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38710E87" w14:textId="77777777" w:rsidR="008937EA" w:rsidRPr="00DB424F" w:rsidRDefault="008937EA" w:rsidP="008937EA">
      <w:pPr>
        <w:widowControl w:val="0"/>
        <w:spacing w:after="160"/>
        <w:ind w:firstLine="567"/>
        <w:jc w:val="both"/>
        <w:rPr>
          <w:rFonts w:asciiTheme="majorHAnsi" w:hAnsiTheme="majorHAnsi"/>
        </w:rPr>
      </w:pPr>
      <w:r w:rsidRPr="00DB424F">
        <w:rPr>
          <w:rFonts w:asciiTheme="majorHAnsi" w:hAnsiTheme="majorHAnsi"/>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644715C0" w14:textId="4617C648" w:rsidR="008937EA" w:rsidRPr="00DB424F" w:rsidRDefault="00AF7F09" w:rsidP="008937EA">
      <w:pPr>
        <w:widowControl w:val="0"/>
        <w:tabs>
          <w:tab w:val="left" w:pos="1134"/>
        </w:tabs>
        <w:spacing w:after="160"/>
        <w:ind w:firstLine="567"/>
        <w:jc w:val="both"/>
        <w:rPr>
          <w:rFonts w:asciiTheme="majorHAnsi" w:hAnsiTheme="majorHAnsi"/>
        </w:rPr>
      </w:pPr>
      <w:r w:rsidRPr="00DB424F">
        <w:rPr>
          <w:rFonts w:asciiTheme="majorHAnsi" w:hAnsiTheme="majorHAnsi"/>
        </w:rPr>
        <w:t>3</w:t>
      </w:r>
      <w:r w:rsidR="008937EA" w:rsidRPr="00DB424F">
        <w:rPr>
          <w:rFonts w:asciiTheme="majorHAnsi" w:hAnsiTheme="majorHAnsi"/>
        </w:rPr>
        <w:t>.2.</w:t>
      </w:r>
      <w:r w:rsidR="008937EA" w:rsidRPr="00DB424F">
        <w:rPr>
          <w:rFonts w:asciiTheme="majorHAnsi" w:hAnsiTheme="majorHAnsi"/>
        </w:rPr>
        <w:tab/>
        <w:t xml:space="preserve">На конверте, указанном в пункте </w:t>
      </w:r>
      <w:r w:rsidRPr="00DB424F">
        <w:rPr>
          <w:rFonts w:asciiTheme="majorHAnsi" w:hAnsiTheme="majorHAnsi"/>
        </w:rPr>
        <w:t>3</w:t>
      </w:r>
      <w:r w:rsidR="008937EA" w:rsidRPr="00DB424F">
        <w:rPr>
          <w:rFonts w:asciiTheme="majorHAnsi" w:hAnsiTheme="majorHAnsi"/>
        </w:rPr>
        <w:t xml:space="preserve">.1 настоящей инструкции, на языке составления заявки указываются: </w:t>
      </w:r>
    </w:p>
    <w:p w14:paraId="161A563F" w14:textId="77777777" w:rsidR="008937EA" w:rsidRPr="00DB424F" w:rsidRDefault="008937EA" w:rsidP="008937EA">
      <w:pPr>
        <w:widowControl w:val="0"/>
        <w:tabs>
          <w:tab w:val="left" w:pos="1134"/>
        </w:tabs>
        <w:spacing w:after="160"/>
        <w:ind w:firstLine="567"/>
        <w:rPr>
          <w:rFonts w:asciiTheme="majorHAnsi" w:hAnsiTheme="majorHAnsi"/>
        </w:rPr>
      </w:pPr>
      <w:r w:rsidRPr="00DB424F">
        <w:rPr>
          <w:rFonts w:asciiTheme="majorHAnsi" w:hAnsiTheme="majorHAnsi"/>
        </w:rPr>
        <w:t>1)</w:t>
      </w:r>
      <w:r w:rsidRPr="00DB424F">
        <w:rPr>
          <w:rFonts w:asciiTheme="majorHAnsi" w:hAnsiTheme="majorHAnsi"/>
        </w:rPr>
        <w:tab/>
        <w:t>наименование заказчика и место (адрес) подачи заявки;</w:t>
      </w:r>
    </w:p>
    <w:p w14:paraId="0B6B6D28" w14:textId="77777777" w:rsidR="008937EA" w:rsidRPr="00DB424F" w:rsidRDefault="008937EA" w:rsidP="008937EA">
      <w:pPr>
        <w:widowControl w:val="0"/>
        <w:tabs>
          <w:tab w:val="left" w:pos="1134"/>
        </w:tabs>
        <w:spacing w:after="160"/>
        <w:ind w:firstLine="567"/>
        <w:jc w:val="both"/>
        <w:rPr>
          <w:rFonts w:asciiTheme="majorHAnsi" w:hAnsiTheme="majorHAnsi"/>
        </w:rPr>
      </w:pPr>
      <w:r w:rsidRPr="00DB424F">
        <w:rPr>
          <w:rFonts w:asciiTheme="majorHAnsi" w:hAnsiTheme="majorHAnsi"/>
        </w:rPr>
        <w:t>2)</w:t>
      </w:r>
      <w:r w:rsidRPr="00DB424F">
        <w:rPr>
          <w:rFonts w:asciiTheme="majorHAnsi" w:hAnsiTheme="majorHAnsi"/>
        </w:rPr>
        <w:tab/>
        <w:t xml:space="preserve">код </w:t>
      </w:r>
      <w:r w:rsidR="00F535C1" w:rsidRPr="00DB424F">
        <w:rPr>
          <w:rFonts w:asciiTheme="majorHAnsi" w:hAnsiTheme="majorHAnsi"/>
        </w:rPr>
        <w:t>процедуры</w:t>
      </w:r>
      <w:r w:rsidRPr="00DB424F">
        <w:rPr>
          <w:rFonts w:asciiTheme="majorHAnsi" w:hAnsiTheme="majorHAnsi"/>
        </w:rPr>
        <w:t>;</w:t>
      </w:r>
    </w:p>
    <w:p w14:paraId="334748D6" w14:textId="77777777" w:rsidR="008937EA" w:rsidRPr="00DB424F" w:rsidRDefault="008937EA" w:rsidP="008937EA">
      <w:pPr>
        <w:widowControl w:val="0"/>
        <w:tabs>
          <w:tab w:val="left" w:pos="1134"/>
        </w:tabs>
        <w:spacing w:after="160"/>
        <w:ind w:firstLine="567"/>
        <w:jc w:val="both"/>
        <w:rPr>
          <w:rFonts w:asciiTheme="majorHAnsi" w:hAnsiTheme="majorHAnsi"/>
        </w:rPr>
      </w:pPr>
      <w:r w:rsidRPr="00DB424F">
        <w:rPr>
          <w:rFonts w:asciiTheme="majorHAnsi" w:hAnsiTheme="majorHAnsi"/>
        </w:rPr>
        <w:t>3)</w:t>
      </w:r>
      <w:r w:rsidRPr="00DB424F">
        <w:rPr>
          <w:rFonts w:asciiTheme="majorHAnsi" w:hAnsiTheme="majorHAnsi"/>
        </w:rPr>
        <w:tab/>
        <w:t>слова “не вскрывать до заседания по вскрытию заявок”;</w:t>
      </w:r>
    </w:p>
    <w:p w14:paraId="50C20126" w14:textId="77777777" w:rsidR="008937EA" w:rsidRPr="00DB424F" w:rsidRDefault="008937EA" w:rsidP="008937EA">
      <w:pPr>
        <w:widowControl w:val="0"/>
        <w:tabs>
          <w:tab w:val="left" w:pos="1134"/>
        </w:tabs>
        <w:spacing w:after="160"/>
        <w:ind w:firstLine="567"/>
        <w:jc w:val="both"/>
        <w:rPr>
          <w:rFonts w:asciiTheme="majorHAnsi" w:hAnsiTheme="majorHAnsi"/>
        </w:rPr>
      </w:pPr>
      <w:r w:rsidRPr="00DB424F">
        <w:rPr>
          <w:rFonts w:asciiTheme="majorHAnsi" w:hAnsiTheme="majorHAnsi"/>
        </w:rPr>
        <w:t>4)</w:t>
      </w:r>
      <w:r w:rsidRPr="00DB424F">
        <w:rPr>
          <w:rFonts w:asciiTheme="majorHAnsi" w:hAnsiTheme="majorHAnsi"/>
        </w:rPr>
        <w:tab/>
        <w:t>наименование (имя), место нахождения и номер телефона участника.</w:t>
      </w:r>
    </w:p>
    <w:p w14:paraId="3DB2EC9E" w14:textId="448EB86A" w:rsidR="008937EA" w:rsidRPr="00DB424F" w:rsidRDefault="00AF7F09" w:rsidP="008937EA">
      <w:pPr>
        <w:widowControl w:val="0"/>
        <w:tabs>
          <w:tab w:val="left" w:pos="1134"/>
        </w:tabs>
        <w:spacing w:after="160"/>
        <w:ind w:firstLine="567"/>
        <w:jc w:val="both"/>
        <w:rPr>
          <w:rFonts w:asciiTheme="majorHAnsi" w:hAnsiTheme="majorHAnsi"/>
        </w:rPr>
      </w:pPr>
      <w:r w:rsidRPr="00DB424F">
        <w:rPr>
          <w:rFonts w:asciiTheme="majorHAnsi" w:hAnsiTheme="majorHAnsi"/>
        </w:rPr>
        <w:t>3</w:t>
      </w:r>
      <w:r w:rsidR="008937EA" w:rsidRPr="00DB424F">
        <w:rPr>
          <w:rFonts w:asciiTheme="majorHAnsi" w:hAnsiTheme="majorHAnsi"/>
        </w:rPr>
        <w:t>.3.</w:t>
      </w:r>
      <w:r w:rsidR="008937EA" w:rsidRPr="00DB424F">
        <w:rPr>
          <w:rFonts w:asciiTheme="majorHAnsi" w:hAnsiTheme="majorHAnsi"/>
        </w:rPr>
        <w:tab/>
        <w:t xml:space="preserve">На заседании по вскрытию заявок комиссия отклоняет заявки, не соответствующие требованиям пунктов </w:t>
      </w:r>
      <w:r w:rsidR="00EE46E2" w:rsidRPr="00DB424F">
        <w:rPr>
          <w:rFonts w:asciiTheme="majorHAnsi" w:hAnsiTheme="majorHAnsi"/>
        </w:rPr>
        <w:t>3</w:t>
      </w:r>
      <w:r w:rsidR="008937EA" w:rsidRPr="00DB424F">
        <w:rPr>
          <w:rFonts w:asciiTheme="majorHAnsi" w:hAnsiTheme="majorHAnsi"/>
        </w:rPr>
        <w:t xml:space="preserve">.1 и </w:t>
      </w:r>
      <w:r w:rsidR="00EE46E2" w:rsidRPr="00DB424F">
        <w:rPr>
          <w:rFonts w:asciiTheme="majorHAnsi" w:hAnsiTheme="majorHAnsi"/>
        </w:rPr>
        <w:t>3</w:t>
      </w:r>
      <w:r w:rsidR="008937EA" w:rsidRPr="00DB424F">
        <w:rPr>
          <w:rFonts w:asciiTheme="majorHAnsi" w:hAnsiTheme="majorHAnsi"/>
        </w:rPr>
        <w:t>.2 настоящей инструкции, и в том же виде возвращает подающему их лицу.</w:t>
      </w:r>
    </w:p>
    <w:p w14:paraId="142C2CC3" w14:textId="77777777" w:rsidR="00ED59E0" w:rsidRPr="00DB424F" w:rsidRDefault="00ED59E0" w:rsidP="00B46D58">
      <w:pPr>
        <w:widowControl w:val="0"/>
        <w:tabs>
          <w:tab w:val="left" w:pos="1134"/>
        </w:tabs>
        <w:spacing w:after="160"/>
        <w:ind w:firstLine="567"/>
        <w:jc w:val="both"/>
        <w:rPr>
          <w:rFonts w:asciiTheme="majorHAnsi" w:hAnsiTheme="majorHAnsi"/>
        </w:rPr>
      </w:pPr>
    </w:p>
    <w:p w14:paraId="7DBDF3A0" w14:textId="77777777" w:rsidR="00ED59E0" w:rsidRPr="00DB424F" w:rsidRDefault="00ED59E0" w:rsidP="00B46D58">
      <w:pPr>
        <w:widowControl w:val="0"/>
        <w:tabs>
          <w:tab w:val="left" w:pos="1134"/>
        </w:tabs>
        <w:spacing w:after="160"/>
        <w:ind w:firstLine="567"/>
        <w:jc w:val="both"/>
        <w:rPr>
          <w:rFonts w:asciiTheme="majorHAnsi" w:hAnsiTheme="majorHAnsi"/>
        </w:rPr>
      </w:pPr>
    </w:p>
    <w:p w14:paraId="7B384991" w14:textId="77777777" w:rsidR="00ED59E0" w:rsidRPr="00DB424F" w:rsidRDefault="00ED59E0" w:rsidP="00B46D58">
      <w:pPr>
        <w:widowControl w:val="0"/>
        <w:tabs>
          <w:tab w:val="left" w:pos="1134"/>
        </w:tabs>
        <w:spacing w:after="160"/>
        <w:ind w:firstLine="567"/>
        <w:jc w:val="both"/>
        <w:rPr>
          <w:rFonts w:asciiTheme="majorHAnsi" w:hAnsiTheme="majorHAnsi"/>
        </w:rPr>
      </w:pPr>
    </w:p>
    <w:p w14:paraId="396B370A" w14:textId="77777777" w:rsidR="00654E19" w:rsidRPr="00DB424F" w:rsidRDefault="00654E19" w:rsidP="00B46D58">
      <w:pPr>
        <w:pStyle w:val="norm"/>
        <w:widowControl w:val="0"/>
        <w:spacing w:after="160" w:line="240" w:lineRule="auto"/>
        <w:ind w:firstLine="284"/>
        <w:jc w:val="right"/>
        <w:rPr>
          <w:rFonts w:asciiTheme="majorHAnsi" w:hAnsiTheme="majorHAnsi"/>
          <w:b/>
          <w:sz w:val="24"/>
          <w:szCs w:val="24"/>
        </w:rPr>
      </w:pPr>
    </w:p>
    <w:p w14:paraId="612B3BBE" w14:textId="77777777" w:rsidR="00654E19" w:rsidRPr="00DB424F" w:rsidRDefault="00654E19" w:rsidP="00B46D58">
      <w:pPr>
        <w:pStyle w:val="norm"/>
        <w:widowControl w:val="0"/>
        <w:spacing w:after="160" w:line="240" w:lineRule="auto"/>
        <w:ind w:firstLine="284"/>
        <w:jc w:val="right"/>
        <w:rPr>
          <w:rFonts w:asciiTheme="majorHAnsi" w:hAnsiTheme="majorHAnsi"/>
          <w:b/>
          <w:sz w:val="24"/>
          <w:szCs w:val="24"/>
        </w:rPr>
      </w:pPr>
    </w:p>
    <w:p w14:paraId="529FE24E" w14:textId="77777777" w:rsidR="00654E19" w:rsidRPr="00DB424F" w:rsidRDefault="00654E19" w:rsidP="00B46D58">
      <w:pPr>
        <w:pStyle w:val="norm"/>
        <w:widowControl w:val="0"/>
        <w:spacing w:after="160" w:line="240" w:lineRule="auto"/>
        <w:ind w:firstLine="284"/>
        <w:jc w:val="right"/>
        <w:rPr>
          <w:rFonts w:asciiTheme="majorHAnsi" w:hAnsiTheme="majorHAnsi"/>
          <w:b/>
          <w:sz w:val="24"/>
          <w:szCs w:val="24"/>
        </w:rPr>
      </w:pPr>
    </w:p>
    <w:p w14:paraId="0DDC1AC2" w14:textId="77777777" w:rsidR="008C359F" w:rsidRPr="00DB424F" w:rsidRDefault="008C359F" w:rsidP="00B46D58">
      <w:pPr>
        <w:pStyle w:val="norm"/>
        <w:widowControl w:val="0"/>
        <w:spacing w:after="160" w:line="240" w:lineRule="auto"/>
        <w:ind w:firstLine="284"/>
        <w:jc w:val="right"/>
        <w:rPr>
          <w:rFonts w:asciiTheme="majorHAnsi" w:hAnsiTheme="majorHAnsi"/>
          <w:b/>
          <w:sz w:val="24"/>
          <w:szCs w:val="24"/>
        </w:rPr>
      </w:pPr>
    </w:p>
    <w:p w14:paraId="75A0E629" w14:textId="77777777" w:rsidR="008C359F" w:rsidRPr="00DB424F" w:rsidRDefault="008C359F" w:rsidP="00B46D58">
      <w:pPr>
        <w:pStyle w:val="norm"/>
        <w:widowControl w:val="0"/>
        <w:spacing w:after="160" w:line="240" w:lineRule="auto"/>
        <w:ind w:firstLine="284"/>
        <w:jc w:val="right"/>
        <w:rPr>
          <w:rFonts w:asciiTheme="majorHAnsi" w:hAnsiTheme="majorHAnsi"/>
          <w:b/>
          <w:sz w:val="24"/>
          <w:szCs w:val="24"/>
        </w:rPr>
      </w:pPr>
    </w:p>
    <w:p w14:paraId="064407AA" w14:textId="77777777" w:rsidR="008C359F" w:rsidRPr="00DB424F" w:rsidRDefault="008C359F" w:rsidP="00B46D58">
      <w:pPr>
        <w:pStyle w:val="norm"/>
        <w:widowControl w:val="0"/>
        <w:spacing w:after="160" w:line="240" w:lineRule="auto"/>
        <w:ind w:firstLine="284"/>
        <w:jc w:val="right"/>
        <w:rPr>
          <w:rFonts w:asciiTheme="majorHAnsi" w:hAnsiTheme="majorHAnsi"/>
          <w:b/>
          <w:sz w:val="24"/>
          <w:szCs w:val="24"/>
        </w:rPr>
      </w:pPr>
    </w:p>
    <w:p w14:paraId="015EBA27" w14:textId="77777777" w:rsidR="008C359F" w:rsidRPr="00DB424F" w:rsidRDefault="008C359F" w:rsidP="00B46D58">
      <w:pPr>
        <w:pStyle w:val="norm"/>
        <w:widowControl w:val="0"/>
        <w:spacing w:after="160" w:line="240" w:lineRule="auto"/>
        <w:ind w:firstLine="284"/>
        <w:jc w:val="right"/>
        <w:rPr>
          <w:rFonts w:asciiTheme="majorHAnsi" w:hAnsiTheme="majorHAnsi"/>
          <w:b/>
          <w:sz w:val="24"/>
          <w:szCs w:val="24"/>
        </w:rPr>
      </w:pPr>
    </w:p>
    <w:p w14:paraId="79C8D987" w14:textId="77777777" w:rsidR="008C359F" w:rsidRPr="00DB424F" w:rsidRDefault="008C359F" w:rsidP="00B46D58">
      <w:pPr>
        <w:pStyle w:val="norm"/>
        <w:widowControl w:val="0"/>
        <w:spacing w:after="160" w:line="240" w:lineRule="auto"/>
        <w:ind w:firstLine="284"/>
        <w:jc w:val="right"/>
        <w:rPr>
          <w:rFonts w:asciiTheme="majorHAnsi" w:hAnsiTheme="majorHAnsi"/>
          <w:b/>
          <w:sz w:val="24"/>
          <w:szCs w:val="24"/>
        </w:rPr>
      </w:pPr>
    </w:p>
    <w:p w14:paraId="2F330C61" w14:textId="77777777" w:rsidR="008C359F" w:rsidRPr="00DB424F" w:rsidRDefault="008C359F" w:rsidP="00B46D58">
      <w:pPr>
        <w:pStyle w:val="norm"/>
        <w:widowControl w:val="0"/>
        <w:spacing w:after="160" w:line="240" w:lineRule="auto"/>
        <w:ind w:firstLine="284"/>
        <w:jc w:val="right"/>
        <w:rPr>
          <w:rFonts w:asciiTheme="majorHAnsi" w:hAnsiTheme="majorHAnsi"/>
          <w:b/>
          <w:sz w:val="24"/>
          <w:szCs w:val="24"/>
        </w:rPr>
      </w:pPr>
    </w:p>
    <w:p w14:paraId="37185A46" w14:textId="77777777" w:rsidR="008C359F" w:rsidRPr="00DB424F" w:rsidRDefault="008C359F" w:rsidP="00B46D58">
      <w:pPr>
        <w:pStyle w:val="norm"/>
        <w:widowControl w:val="0"/>
        <w:spacing w:after="160" w:line="240" w:lineRule="auto"/>
        <w:ind w:firstLine="284"/>
        <w:jc w:val="right"/>
        <w:rPr>
          <w:rFonts w:asciiTheme="majorHAnsi" w:hAnsiTheme="majorHAnsi"/>
          <w:b/>
          <w:sz w:val="24"/>
          <w:szCs w:val="24"/>
        </w:rPr>
      </w:pPr>
    </w:p>
    <w:p w14:paraId="5AB9B4F5" w14:textId="77777777" w:rsidR="00654E19" w:rsidRPr="00DB424F" w:rsidRDefault="00654E19" w:rsidP="00B46D58">
      <w:pPr>
        <w:pStyle w:val="norm"/>
        <w:widowControl w:val="0"/>
        <w:spacing w:after="160" w:line="240" w:lineRule="auto"/>
        <w:ind w:firstLine="284"/>
        <w:jc w:val="right"/>
        <w:rPr>
          <w:rFonts w:asciiTheme="majorHAnsi" w:hAnsiTheme="majorHAnsi"/>
          <w:b/>
          <w:sz w:val="24"/>
          <w:szCs w:val="24"/>
          <w:lang w:val="hy-AM"/>
        </w:rPr>
      </w:pPr>
    </w:p>
    <w:p w14:paraId="20D7F100" w14:textId="77777777" w:rsidR="00A637FF" w:rsidRPr="00DB424F" w:rsidRDefault="00A637FF" w:rsidP="00B46D58">
      <w:pPr>
        <w:pStyle w:val="norm"/>
        <w:widowControl w:val="0"/>
        <w:spacing w:after="160" w:line="240" w:lineRule="auto"/>
        <w:ind w:firstLine="284"/>
        <w:jc w:val="right"/>
        <w:rPr>
          <w:rFonts w:asciiTheme="majorHAnsi" w:hAnsiTheme="majorHAnsi"/>
          <w:b/>
          <w:sz w:val="24"/>
          <w:szCs w:val="24"/>
          <w:lang w:val="hy-AM"/>
        </w:rPr>
      </w:pPr>
    </w:p>
    <w:p w14:paraId="17454E57" w14:textId="77777777" w:rsidR="00A637FF" w:rsidRPr="00DB424F" w:rsidRDefault="00A637FF" w:rsidP="00B46D58">
      <w:pPr>
        <w:pStyle w:val="norm"/>
        <w:widowControl w:val="0"/>
        <w:spacing w:after="160" w:line="240" w:lineRule="auto"/>
        <w:ind w:firstLine="284"/>
        <w:jc w:val="right"/>
        <w:rPr>
          <w:rFonts w:asciiTheme="majorHAnsi" w:hAnsiTheme="majorHAnsi"/>
          <w:b/>
          <w:sz w:val="24"/>
          <w:szCs w:val="24"/>
          <w:lang w:val="hy-AM"/>
        </w:rPr>
      </w:pPr>
    </w:p>
    <w:p w14:paraId="58DB2211" w14:textId="77777777" w:rsidR="00A637FF" w:rsidRPr="00DB424F" w:rsidRDefault="00A637FF" w:rsidP="00B46D58">
      <w:pPr>
        <w:pStyle w:val="norm"/>
        <w:widowControl w:val="0"/>
        <w:spacing w:after="160" w:line="240" w:lineRule="auto"/>
        <w:ind w:firstLine="284"/>
        <w:jc w:val="right"/>
        <w:rPr>
          <w:rFonts w:asciiTheme="majorHAnsi" w:hAnsiTheme="majorHAnsi"/>
          <w:b/>
          <w:sz w:val="24"/>
          <w:szCs w:val="24"/>
          <w:lang w:val="hy-AM"/>
        </w:rPr>
      </w:pPr>
    </w:p>
    <w:p w14:paraId="69B6C46F" w14:textId="77777777" w:rsidR="00A637FF" w:rsidRPr="00DB424F" w:rsidRDefault="00A637FF" w:rsidP="00B46D58">
      <w:pPr>
        <w:pStyle w:val="norm"/>
        <w:widowControl w:val="0"/>
        <w:spacing w:after="160" w:line="240" w:lineRule="auto"/>
        <w:ind w:firstLine="284"/>
        <w:jc w:val="right"/>
        <w:rPr>
          <w:rFonts w:asciiTheme="majorHAnsi" w:hAnsiTheme="majorHAnsi"/>
          <w:b/>
          <w:sz w:val="24"/>
          <w:szCs w:val="24"/>
          <w:lang w:val="hy-AM"/>
        </w:rPr>
      </w:pPr>
    </w:p>
    <w:p w14:paraId="239AC37F" w14:textId="77777777" w:rsidR="00A637FF" w:rsidRPr="00DB424F" w:rsidRDefault="00A637FF" w:rsidP="00B46D58">
      <w:pPr>
        <w:pStyle w:val="norm"/>
        <w:widowControl w:val="0"/>
        <w:spacing w:after="160" w:line="240" w:lineRule="auto"/>
        <w:ind w:firstLine="284"/>
        <w:jc w:val="right"/>
        <w:rPr>
          <w:rFonts w:asciiTheme="majorHAnsi" w:hAnsiTheme="majorHAnsi"/>
          <w:b/>
          <w:sz w:val="24"/>
          <w:szCs w:val="24"/>
          <w:lang w:val="hy-AM"/>
        </w:rPr>
      </w:pPr>
    </w:p>
    <w:p w14:paraId="034AAB91" w14:textId="77777777" w:rsidR="00A637FF" w:rsidRPr="00DB424F" w:rsidRDefault="00A637FF" w:rsidP="00B46D58">
      <w:pPr>
        <w:pStyle w:val="norm"/>
        <w:widowControl w:val="0"/>
        <w:spacing w:after="160" w:line="240" w:lineRule="auto"/>
        <w:ind w:firstLine="284"/>
        <w:jc w:val="right"/>
        <w:rPr>
          <w:rFonts w:asciiTheme="majorHAnsi" w:hAnsiTheme="majorHAnsi"/>
          <w:b/>
          <w:sz w:val="24"/>
          <w:szCs w:val="24"/>
          <w:lang w:val="hy-AM"/>
        </w:rPr>
      </w:pPr>
    </w:p>
    <w:p w14:paraId="62A497A4" w14:textId="77777777" w:rsidR="00A637FF" w:rsidRPr="00DB424F" w:rsidRDefault="00A637FF" w:rsidP="00B46D58">
      <w:pPr>
        <w:pStyle w:val="norm"/>
        <w:widowControl w:val="0"/>
        <w:spacing w:after="160" w:line="240" w:lineRule="auto"/>
        <w:ind w:firstLine="284"/>
        <w:jc w:val="right"/>
        <w:rPr>
          <w:rFonts w:asciiTheme="majorHAnsi" w:hAnsiTheme="majorHAnsi"/>
          <w:b/>
          <w:sz w:val="24"/>
          <w:szCs w:val="24"/>
          <w:lang w:val="hy-AM"/>
        </w:rPr>
      </w:pPr>
    </w:p>
    <w:p w14:paraId="5F5A50BC" w14:textId="77777777" w:rsidR="00A637FF" w:rsidRPr="00DB424F" w:rsidRDefault="00A637FF" w:rsidP="00B46D58">
      <w:pPr>
        <w:pStyle w:val="norm"/>
        <w:widowControl w:val="0"/>
        <w:spacing w:after="160" w:line="240" w:lineRule="auto"/>
        <w:ind w:firstLine="284"/>
        <w:jc w:val="right"/>
        <w:rPr>
          <w:rFonts w:asciiTheme="majorHAnsi" w:hAnsiTheme="majorHAnsi"/>
          <w:b/>
          <w:sz w:val="24"/>
          <w:szCs w:val="24"/>
          <w:lang w:val="hy-AM"/>
        </w:rPr>
      </w:pPr>
    </w:p>
    <w:p w14:paraId="2160070D" w14:textId="77777777" w:rsidR="00B2572B" w:rsidRPr="00DB424F" w:rsidRDefault="00B2572B" w:rsidP="00B46D58">
      <w:pPr>
        <w:pStyle w:val="norm"/>
        <w:widowControl w:val="0"/>
        <w:spacing w:after="160" w:line="240" w:lineRule="auto"/>
        <w:ind w:firstLine="284"/>
        <w:jc w:val="right"/>
        <w:rPr>
          <w:rFonts w:asciiTheme="majorHAnsi" w:hAnsiTheme="majorHAnsi"/>
          <w:b/>
          <w:sz w:val="24"/>
          <w:szCs w:val="24"/>
        </w:rPr>
      </w:pPr>
      <w:r w:rsidRPr="00DB424F">
        <w:rPr>
          <w:rFonts w:asciiTheme="majorHAnsi" w:hAnsiTheme="majorHAnsi"/>
          <w:b/>
          <w:sz w:val="24"/>
          <w:szCs w:val="24"/>
        </w:rPr>
        <w:t>Приложение № 1</w:t>
      </w:r>
    </w:p>
    <w:p w14:paraId="7BFB54B6" w14:textId="2F97FB6D" w:rsidR="00B2572B" w:rsidRPr="00DB424F" w:rsidRDefault="00B2572B" w:rsidP="00B46D58">
      <w:pPr>
        <w:pStyle w:val="31"/>
        <w:widowControl w:val="0"/>
        <w:spacing w:after="160" w:line="240" w:lineRule="auto"/>
        <w:jc w:val="right"/>
        <w:rPr>
          <w:rFonts w:asciiTheme="majorHAnsi" w:hAnsiTheme="majorHAnsi"/>
          <w:b/>
          <w:sz w:val="24"/>
          <w:szCs w:val="24"/>
        </w:rPr>
      </w:pPr>
      <w:r w:rsidRPr="00DB424F">
        <w:rPr>
          <w:rFonts w:asciiTheme="majorHAnsi" w:hAnsiTheme="majorHAnsi"/>
          <w:b/>
          <w:sz w:val="24"/>
          <w:szCs w:val="24"/>
        </w:rPr>
        <w:t xml:space="preserve">к Приглашению на </w:t>
      </w:r>
      <w:r w:rsidR="008C359F" w:rsidRPr="00DB424F">
        <w:rPr>
          <w:rFonts w:asciiTheme="majorHAnsi" w:hAnsiTheme="majorHAnsi"/>
          <w:b/>
          <w:sz w:val="24"/>
          <w:szCs w:val="24"/>
        </w:rPr>
        <w:t>процедуру запроса котировок</w:t>
      </w:r>
      <w:r w:rsidR="00123294" w:rsidRPr="00DB424F">
        <w:rPr>
          <w:rFonts w:asciiTheme="majorHAnsi" w:hAnsiTheme="majorHAnsi"/>
          <w:b/>
          <w:sz w:val="24"/>
          <w:szCs w:val="24"/>
        </w:rPr>
        <w:br/>
      </w:r>
      <w:r w:rsidRPr="00DB424F">
        <w:rPr>
          <w:rFonts w:asciiTheme="majorHAnsi" w:hAnsiTheme="majorHAnsi"/>
          <w:b/>
          <w:sz w:val="24"/>
          <w:szCs w:val="24"/>
        </w:rPr>
        <w:t xml:space="preserve">под кодом </w:t>
      </w:r>
      <w:proofErr w:type="gramStart"/>
      <w:r w:rsidR="001C72DC" w:rsidRPr="00E840AF">
        <w:rPr>
          <w:rFonts w:asciiTheme="majorHAnsi" w:hAnsiTheme="majorHAnsi"/>
          <w:b/>
          <w:sz w:val="24"/>
          <w:szCs w:val="24"/>
        </w:rPr>
        <w:t>«</w:t>
      </w:r>
      <w:r w:rsidR="00E840AF" w:rsidRPr="00E840AF">
        <w:rPr>
          <w:rFonts w:asciiTheme="majorHAnsi" w:hAnsiTheme="majorHAnsi"/>
          <w:b/>
          <w:sz w:val="24"/>
          <w:szCs w:val="24"/>
        </w:rPr>
        <w:t xml:space="preserve"> ԱՄԱՄԴ</w:t>
      </w:r>
      <w:proofErr w:type="gramEnd"/>
      <w:r w:rsidR="00E840AF" w:rsidRPr="00E840AF">
        <w:rPr>
          <w:rFonts w:asciiTheme="majorHAnsi" w:hAnsiTheme="majorHAnsi"/>
          <w:b/>
          <w:sz w:val="24"/>
          <w:szCs w:val="24"/>
        </w:rPr>
        <w:t xml:space="preserve">-ԳՀԱՊՁԲ-26/01 </w:t>
      </w:r>
      <w:r w:rsidR="00A637FF" w:rsidRPr="00E840AF">
        <w:rPr>
          <w:rFonts w:asciiTheme="majorHAnsi" w:hAnsiTheme="majorHAnsi"/>
          <w:b/>
          <w:sz w:val="24"/>
          <w:szCs w:val="24"/>
        </w:rPr>
        <w:t>»</w:t>
      </w:r>
      <w:r w:rsidR="00920C90" w:rsidRPr="00DB424F">
        <w:rPr>
          <w:rFonts w:asciiTheme="majorHAnsi" w:hAnsiTheme="majorHAnsi"/>
          <w:sz w:val="24"/>
          <w:szCs w:val="24"/>
        </w:rPr>
        <w:t xml:space="preserve">             </w:t>
      </w:r>
    </w:p>
    <w:p w14:paraId="03CDE518" w14:textId="609F1805" w:rsidR="00B2572B" w:rsidRPr="00DB424F" w:rsidRDefault="00133D80" w:rsidP="00B46D58">
      <w:pPr>
        <w:widowControl w:val="0"/>
        <w:spacing w:after="160"/>
        <w:jc w:val="center"/>
        <w:rPr>
          <w:rFonts w:asciiTheme="majorHAnsi" w:hAnsiTheme="majorHAnsi"/>
          <w:b/>
        </w:rPr>
      </w:pPr>
      <w:r w:rsidRPr="00DB424F">
        <w:rPr>
          <w:rFonts w:asciiTheme="majorHAnsi" w:hAnsiTheme="majorHAnsi"/>
          <w:b/>
        </w:rPr>
        <w:br/>
      </w:r>
      <w:r w:rsidR="00B2572B" w:rsidRPr="00DB424F">
        <w:rPr>
          <w:rFonts w:asciiTheme="majorHAnsi" w:hAnsiTheme="majorHAnsi"/>
          <w:b/>
        </w:rPr>
        <w:t>ЗАЯВЛЕНИЕ</w:t>
      </w:r>
      <w:r w:rsidR="003D2FA3" w:rsidRPr="00DB424F">
        <w:rPr>
          <w:rFonts w:asciiTheme="majorHAnsi" w:hAnsiTheme="majorHAnsi"/>
          <w:b/>
        </w:rPr>
        <w:t xml:space="preserve"> </w:t>
      </w:r>
      <w:r w:rsidR="00350210" w:rsidRPr="00DB424F">
        <w:rPr>
          <w:rFonts w:asciiTheme="majorHAnsi" w:hAnsiTheme="majorHAnsi"/>
          <w:b/>
        </w:rPr>
        <w:t>-</w:t>
      </w:r>
      <w:r w:rsidR="005A6435" w:rsidRPr="00DB424F">
        <w:rPr>
          <w:rFonts w:asciiTheme="majorHAnsi" w:hAnsiTheme="majorHAnsi"/>
          <w:b/>
        </w:rPr>
        <w:t xml:space="preserve">  ОБЪЯВЛЕНИЕ </w:t>
      </w:r>
      <w:r w:rsidR="00B2572B" w:rsidRPr="00DB424F">
        <w:rPr>
          <w:rFonts w:asciiTheme="majorHAnsi" w:hAnsiTheme="majorHAnsi"/>
          <w:b/>
        </w:rPr>
        <w:t>*</w:t>
      </w:r>
    </w:p>
    <w:p w14:paraId="0CDA89C9" w14:textId="6EB729CA" w:rsidR="00B2572B" w:rsidRPr="00DB424F" w:rsidRDefault="00B2572B" w:rsidP="00B46D58">
      <w:pPr>
        <w:pStyle w:val="6"/>
        <w:keepNext w:val="0"/>
        <w:widowControl w:val="0"/>
        <w:spacing w:after="160"/>
        <w:jc w:val="center"/>
        <w:rPr>
          <w:rFonts w:asciiTheme="majorHAnsi" w:hAnsiTheme="majorHAnsi"/>
          <w:color w:val="auto"/>
          <w:sz w:val="24"/>
          <w:szCs w:val="24"/>
        </w:rPr>
      </w:pPr>
      <w:r w:rsidRPr="00DB424F">
        <w:rPr>
          <w:rFonts w:asciiTheme="majorHAnsi" w:hAnsiTheme="majorHAnsi"/>
          <w:color w:val="auto"/>
          <w:sz w:val="24"/>
          <w:szCs w:val="24"/>
        </w:rPr>
        <w:t xml:space="preserve">на участие в </w:t>
      </w:r>
      <w:r w:rsidR="008C359F" w:rsidRPr="00DB424F">
        <w:rPr>
          <w:rFonts w:asciiTheme="majorHAnsi" w:hAnsiTheme="majorHAnsi"/>
          <w:sz w:val="24"/>
          <w:szCs w:val="24"/>
        </w:rPr>
        <w:t>процедуре запроса котировок</w:t>
      </w:r>
    </w:p>
    <w:p w14:paraId="36E4A31C" w14:textId="77777777" w:rsidR="00B2572B" w:rsidRPr="00DB424F" w:rsidRDefault="00B2572B" w:rsidP="00B46D58">
      <w:pPr>
        <w:widowControl w:val="0"/>
        <w:spacing w:after="120"/>
        <w:jc w:val="center"/>
        <w:rPr>
          <w:rFonts w:asciiTheme="majorHAnsi" w:hAnsiTheme="majorHAnsi"/>
        </w:rPr>
      </w:pPr>
    </w:p>
    <w:p w14:paraId="7C5240C2" w14:textId="3A51347D" w:rsidR="00374F4A" w:rsidRPr="00DB424F" w:rsidRDefault="00133D80" w:rsidP="00B46D58">
      <w:pPr>
        <w:jc w:val="both"/>
        <w:rPr>
          <w:rFonts w:asciiTheme="majorHAnsi" w:hAnsiTheme="majorHAnsi"/>
        </w:rPr>
      </w:pPr>
      <w:r w:rsidRPr="00DB424F">
        <w:rPr>
          <w:rFonts w:asciiTheme="majorHAnsi" w:hAnsiTheme="majorHAnsi"/>
        </w:rPr>
        <w:t xml:space="preserve">         </w:t>
      </w:r>
      <w:r w:rsidR="00374F4A" w:rsidRPr="00DB424F">
        <w:rPr>
          <w:rFonts w:asciiTheme="majorHAnsi" w:hAnsiTheme="majorHAnsi"/>
        </w:rPr>
        <w:t xml:space="preserve">_______________________________________________________заявляет, что </w:t>
      </w:r>
    </w:p>
    <w:p w14:paraId="7A8B5FA3" w14:textId="77777777" w:rsidR="00374F4A" w:rsidRPr="00DB424F" w:rsidRDefault="00374F4A" w:rsidP="00B46D58">
      <w:pPr>
        <w:spacing w:after="160"/>
        <w:ind w:left="2694"/>
        <w:jc w:val="both"/>
        <w:rPr>
          <w:rFonts w:asciiTheme="majorHAnsi" w:hAnsiTheme="majorHAnsi"/>
          <w:sz w:val="16"/>
        </w:rPr>
      </w:pPr>
      <w:r w:rsidRPr="00DB424F">
        <w:rPr>
          <w:rFonts w:asciiTheme="majorHAnsi" w:hAnsiTheme="majorHAnsi"/>
          <w:sz w:val="16"/>
        </w:rPr>
        <w:t xml:space="preserve">наименование участника </w:t>
      </w:r>
    </w:p>
    <w:p w14:paraId="4FE0F882" w14:textId="126CDF23" w:rsidR="00374F4A" w:rsidRPr="00DB424F" w:rsidRDefault="00374F4A" w:rsidP="00B46D58">
      <w:pPr>
        <w:jc w:val="both"/>
        <w:rPr>
          <w:rFonts w:asciiTheme="majorHAnsi" w:hAnsiTheme="majorHAnsi"/>
          <w:u w:val="single"/>
        </w:rPr>
      </w:pPr>
      <w:r w:rsidRPr="00DB424F">
        <w:rPr>
          <w:rFonts w:asciiTheme="majorHAnsi" w:hAnsiTheme="majorHAnsi"/>
        </w:rPr>
        <w:t>жела</w:t>
      </w:r>
      <w:r w:rsidR="00A637FF" w:rsidRPr="00DB424F">
        <w:rPr>
          <w:rFonts w:asciiTheme="majorHAnsi" w:hAnsiTheme="majorHAnsi"/>
        </w:rPr>
        <w:t xml:space="preserve">ет участвовать в лоте (лотах)_ </w:t>
      </w:r>
      <w:r w:rsidRPr="00DB424F">
        <w:rPr>
          <w:rFonts w:asciiTheme="majorHAnsi" w:hAnsiTheme="majorHAnsi"/>
        </w:rPr>
        <w:t>______________ объявленного</w:t>
      </w:r>
    </w:p>
    <w:p w14:paraId="04AA7CA8" w14:textId="77777777" w:rsidR="00374F4A" w:rsidRPr="00DB424F" w:rsidRDefault="00374F4A" w:rsidP="00B46D58">
      <w:pPr>
        <w:spacing w:after="160"/>
        <w:ind w:left="4395"/>
        <w:jc w:val="both"/>
        <w:rPr>
          <w:rFonts w:asciiTheme="majorHAnsi" w:hAnsiTheme="majorHAnsi"/>
          <w:sz w:val="16"/>
        </w:rPr>
      </w:pPr>
      <w:r w:rsidRPr="00DB424F">
        <w:rPr>
          <w:rFonts w:asciiTheme="majorHAnsi" w:hAnsiTheme="majorHAnsi"/>
          <w:sz w:val="16"/>
        </w:rPr>
        <w:t>номер лота (лотов)</w:t>
      </w:r>
    </w:p>
    <w:p w14:paraId="1B7CDBF3" w14:textId="0F81DF06" w:rsidR="00374F4A" w:rsidRPr="00DB424F" w:rsidRDefault="009F3A0F" w:rsidP="00B46D58">
      <w:pPr>
        <w:jc w:val="both"/>
        <w:rPr>
          <w:rFonts w:asciiTheme="majorHAnsi" w:hAnsiTheme="majorHAnsi"/>
        </w:rPr>
      </w:pPr>
      <w:r w:rsidRPr="009F3A0F">
        <w:rPr>
          <w:rFonts w:asciiTheme="majorHAnsi" w:hAnsiTheme="majorHAnsi"/>
          <w:b/>
          <w:bCs/>
          <w:i/>
        </w:rPr>
        <w:t>ГНКО "</w:t>
      </w:r>
      <w:proofErr w:type="spellStart"/>
      <w:r w:rsidRPr="009F3A0F">
        <w:rPr>
          <w:rFonts w:asciiTheme="majorHAnsi" w:hAnsiTheme="majorHAnsi"/>
          <w:b/>
          <w:bCs/>
          <w:i/>
        </w:rPr>
        <w:t>Араксаванская</w:t>
      </w:r>
      <w:proofErr w:type="spellEnd"/>
      <w:r w:rsidRPr="009F3A0F">
        <w:rPr>
          <w:rFonts w:asciiTheme="majorHAnsi" w:hAnsiTheme="majorHAnsi"/>
          <w:b/>
          <w:bCs/>
          <w:i/>
        </w:rPr>
        <w:t xml:space="preserve"> средняя школа Араратского района Республики Армения"</w:t>
      </w:r>
      <w:r w:rsidR="00374F4A" w:rsidRPr="00DB424F">
        <w:rPr>
          <w:rFonts w:asciiTheme="majorHAnsi" w:hAnsiTheme="majorHAnsi"/>
        </w:rPr>
        <w:t xml:space="preserve">__ под кодом </w:t>
      </w:r>
      <w:proofErr w:type="gramStart"/>
      <w:r w:rsidR="00A637FF" w:rsidRPr="00DB424F">
        <w:rPr>
          <w:rFonts w:asciiTheme="majorHAnsi" w:hAnsiTheme="majorHAnsi" w:cs="Sylfaen"/>
          <w:b/>
          <w:lang w:val="es-ES"/>
        </w:rPr>
        <w:t>«</w:t>
      </w:r>
      <w:r w:rsidR="00E840AF" w:rsidRPr="00E840AF">
        <w:rPr>
          <w:rFonts w:asciiTheme="minorHAnsi" w:hAnsiTheme="minorHAnsi" w:cstheme="minorHAnsi"/>
          <w:b/>
          <w:u w:val="single"/>
          <w:lang w:val="af-ZA"/>
        </w:rPr>
        <w:t xml:space="preserve"> </w:t>
      </w:r>
      <w:r w:rsidR="00E840AF" w:rsidRPr="00195E3A">
        <w:rPr>
          <w:rFonts w:asciiTheme="minorHAnsi" w:hAnsiTheme="minorHAnsi" w:cstheme="minorHAnsi"/>
          <w:b/>
          <w:u w:val="single"/>
          <w:lang w:val="af-ZA"/>
        </w:rPr>
        <w:t>ԱՄԱՄԴ</w:t>
      </w:r>
      <w:proofErr w:type="gramEnd"/>
      <w:r w:rsidR="00E840AF" w:rsidRPr="00195E3A">
        <w:rPr>
          <w:rFonts w:asciiTheme="minorHAnsi" w:hAnsiTheme="minorHAnsi" w:cstheme="minorHAnsi"/>
          <w:b/>
          <w:u w:val="single"/>
          <w:lang w:val="af-ZA"/>
        </w:rPr>
        <w:t>-ԳՀԱՊՁԲ-</w:t>
      </w:r>
      <w:r w:rsidR="00E840AF" w:rsidRPr="00195E3A">
        <w:rPr>
          <w:rFonts w:asciiTheme="minorHAnsi" w:hAnsiTheme="minorHAnsi" w:cstheme="minorHAnsi"/>
          <w:b/>
          <w:u w:val="single"/>
          <w:lang w:val="hy-AM"/>
        </w:rPr>
        <w:t>26/01</w:t>
      </w:r>
      <w:r w:rsidR="00E840AF" w:rsidRPr="00195E3A">
        <w:rPr>
          <w:rFonts w:asciiTheme="minorHAnsi" w:hAnsiTheme="minorHAnsi" w:cstheme="minorHAnsi"/>
          <w:u w:val="single"/>
          <w:lang w:val="af-ZA"/>
        </w:rPr>
        <w:t xml:space="preserve"> </w:t>
      </w:r>
      <w:r w:rsidR="004F6722" w:rsidRPr="00DB424F">
        <w:rPr>
          <w:rFonts w:asciiTheme="majorHAnsi" w:hAnsiTheme="majorHAnsi"/>
          <w:u w:val="single"/>
          <w:lang w:val="af-ZA"/>
        </w:rPr>
        <w:t xml:space="preserve"> </w:t>
      </w:r>
      <w:r w:rsidR="00A637FF" w:rsidRPr="00DB424F">
        <w:rPr>
          <w:rFonts w:asciiTheme="majorHAnsi" w:hAnsiTheme="majorHAnsi" w:cs="Sylfaen"/>
          <w:b/>
          <w:sz w:val="20"/>
          <w:szCs w:val="20"/>
          <w:lang w:val="es-ES"/>
        </w:rPr>
        <w:t>»</w:t>
      </w:r>
      <w:r w:rsidR="00920C90" w:rsidRPr="00DB424F">
        <w:rPr>
          <w:rFonts w:asciiTheme="majorHAnsi" w:hAnsiTheme="majorHAnsi"/>
        </w:rPr>
        <w:t xml:space="preserve">             </w:t>
      </w:r>
    </w:p>
    <w:p w14:paraId="200EC57B" w14:textId="77777777" w:rsidR="00374F4A" w:rsidRPr="00DB424F" w:rsidRDefault="00374F4A" w:rsidP="00B46D58">
      <w:pPr>
        <w:spacing w:after="160"/>
        <w:ind w:left="1560"/>
        <w:jc w:val="both"/>
        <w:rPr>
          <w:rFonts w:asciiTheme="majorHAnsi" w:hAnsiTheme="majorHAnsi"/>
          <w:sz w:val="20"/>
        </w:rPr>
      </w:pPr>
      <w:r w:rsidRPr="00DB424F">
        <w:rPr>
          <w:rFonts w:asciiTheme="majorHAnsi" w:hAnsiTheme="majorHAnsi"/>
          <w:sz w:val="16"/>
        </w:rPr>
        <w:t>наименование заказчика</w:t>
      </w:r>
    </w:p>
    <w:p w14:paraId="71BACF1B" w14:textId="6D83C611" w:rsidR="00374F4A" w:rsidRPr="00DB424F" w:rsidRDefault="003D2FA3" w:rsidP="00B46D58">
      <w:pPr>
        <w:spacing w:after="160"/>
        <w:jc w:val="both"/>
        <w:rPr>
          <w:rFonts w:asciiTheme="majorHAnsi" w:hAnsiTheme="majorHAnsi"/>
        </w:rPr>
      </w:pPr>
      <w:r w:rsidRPr="00DB424F">
        <w:rPr>
          <w:rFonts w:asciiTheme="majorHAnsi" w:hAnsiTheme="majorHAnsi"/>
          <w:b/>
        </w:rPr>
        <w:t>процедуре запроса котировок</w:t>
      </w:r>
      <w:r w:rsidRPr="00DB424F">
        <w:rPr>
          <w:rFonts w:asciiTheme="majorHAnsi" w:hAnsiTheme="majorHAnsi"/>
        </w:rPr>
        <w:t xml:space="preserve"> </w:t>
      </w:r>
      <w:r w:rsidR="00374F4A" w:rsidRPr="00DB424F">
        <w:rPr>
          <w:rFonts w:asciiTheme="majorHAnsi" w:hAnsiTheme="majorHAnsi"/>
        </w:rPr>
        <w:t>и в соответствии с требованиями приглашения подает заявку.</w:t>
      </w:r>
    </w:p>
    <w:p w14:paraId="26A82D54" w14:textId="77777777" w:rsidR="00374F4A" w:rsidRPr="00DB424F" w:rsidRDefault="00374F4A" w:rsidP="00B46D58">
      <w:pPr>
        <w:jc w:val="both"/>
        <w:rPr>
          <w:rFonts w:asciiTheme="majorHAnsi" w:hAnsiTheme="majorHAnsi"/>
        </w:rPr>
      </w:pPr>
      <w:r w:rsidRPr="00DB424F">
        <w:rPr>
          <w:rFonts w:asciiTheme="majorHAnsi" w:hAnsiTheme="majorHAnsi"/>
        </w:rPr>
        <w:t>__________________________________________________ заявляет и заверяет, что</w:t>
      </w:r>
    </w:p>
    <w:p w14:paraId="1CDFC65C" w14:textId="77777777" w:rsidR="00374F4A" w:rsidRPr="00DB424F" w:rsidRDefault="00374F4A" w:rsidP="00B46D58">
      <w:pPr>
        <w:spacing w:after="160"/>
        <w:ind w:left="1843"/>
        <w:jc w:val="both"/>
        <w:rPr>
          <w:rFonts w:asciiTheme="majorHAnsi" w:hAnsiTheme="majorHAnsi"/>
          <w:sz w:val="16"/>
        </w:rPr>
      </w:pPr>
      <w:r w:rsidRPr="00DB424F">
        <w:rPr>
          <w:rFonts w:asciiTheme="majorHAnsi" w:hAnsiTheme="majorHAnsi"/>
          <w:sz w:val="16"/>
        </w:rPr>
        <w:t>наименование участника</w:t>
      </w:r>
    </w:p>
    <w:p w14:paraId="4FC97EE7" w14:textId="77777777" w:rsidR="00374F4A" w:rsidRPr="00DB424F" w:rsidRDefault="00374F4A" w:rsidP="00B46D58">
      <w:pPr>
        <w:jc w:val="both"/>
        <w:rPr>
          <w:rFonts w:asciiTheme="majorHAnsi" w:hAnsiTheme="majorHAnsi"/>
        </w:rPr>
      </w:pPr>
      <w:r w:rsidRPr="00DB424F">
        <w:rPr>
          <w:rFonts w:asciiTheme="majorHAnsi" w:hAnsiTheme="majorHAnsi"/>
        </w:rPr>
        <w:t>является резидентом ______________________________________________________</w:t>
      </w:r>
      <w:r w:rsidR="00D04575" w:rsidRPr="00DB424F">
        <w:rPr>
          <w:rFonts w:asciiTheme="majorHAnsi" w:hAnsiTheme="majorHAnsi"/>
        </w:rPr>
        <w:t>.</w:t>
      </w:r>
    </w:p>
    <w:p w14:paraId="001648B3" w14:textId="77777777" w:rsidR="00374F4A" w:rsidRPr="00DB424F" w:rsidRDefault="00374F4A" w:rsidP="00B46D58">
      <w:pPr>
        <w:spacing w:after="160"/>
        <w:ind w:left="4111"/>
        <w:jc w:val="both"/>
        <w:rPr>
          <w:rFonts w:asciiTheme="majorHAnsi" w:hAnsiTheme="majorHAnsi"/>
          <w:sz w:val="16"/>
        </w:rPr>
      </w:pPr>
      <w:r w:rsidRPr="00DB424F">
        <w:rPr>
          <w:rFonts w:asciiTheme="majorHAnsi" w:hAnsiTheme="majorHAnsi"/>
          <w:sz w:val="16"/>
        </w:rPr>
        <w:t>наименование страны</w:t>
      </w:r>
    </w:p>
    <w:p w14:paraId="71EFBA44" w14:textId="77777777" w:rsidR="000612B9" w:rsidRPr="00DB424F" w:rsidRDefault="000612B9" w:rsidP="00B46D58">
      <w:pPr>
        <w:jc w:val="both"/>
        <w:rPr>
          <w:rFonts w:asciiTheme="majorHAnsi" w:hAnsiTheme="majorHAnsi"/>
        </w:rPr>
      </w:pPr>
    </w:p>
    <w:p w14:paraId="14C9A83C" w14:textId="77777777" w:rsidR="000612B9" w:rsidRPr="00DB424F" w:rsidRDefault="004F0CAA" w:rsidP="00B46D58">
      <w:pPr>
        <w:jc w:val="both"/>
        <w:rPr>
          <w:rFonts w:asciiTheme="majorHAnsi" w:hAnsiTheme="majorHAnsi"/>
        </w:rPr>
      </w:pPr>
      <w:r w:rsidRPr="00DB424F">
        <w:rPr>
          <w:rFonts w:asciiTheme="majorHAnsi" w:hAnsiTheme="majorHAnsi"/>
        </w:rPr>
        <w:t>Данные</w:t>
      </w:r>
      <w:r w:rsidR="002A0700" w:rsidRPr="00DB424F">
        <w:rPr>
          <w:rFonts w:asciiTheme="majorHAnsi" w:hAnsiTheme="majorHAnsi"/>
        </w:rPr>
        <w:t xml:space="preserve">       </w:t>
      </w:r>
      <w:r w:rsidR="000612B9" w:rsidRPr="00DB424F">
        <w:rPr>
          <w:rFonts w:asciiTheme="majorHAnsi" w:hAnsiTheme="majorHAnsi"/>
        </w:rPr>
        <w:t>----------------------------------------</w:t>
      </w:r>
      <w:r w:rsidR="00304237" w:rsidRPr="00DB424F">
        <w:rPr>
          <w:rFonts w:asciiTheme="majorHAnsi" w:hAnsiTheme="majorHAnsi"/>
        </w:rPr>
        <w:t xml:space="preserve">  </w:t>
      </w:r>
      <w:r w:rsidR="00F96993" w:rsidRPr="00DB424F">
        <w:rPr>
          <w:rFonts w:asciiTheme="majorHAnsi" w:hAnsiTheme="majorHAnsi"/>
        </w:rPr>
        <w:t>следующие</w:t>
      </w:r>
      <w:r w:rsidR="00304237" w:rsidRPr="00DB424F">
        <w:rPr>
          <w:rFonts w:asciiTheme="majorHAnsi" w:hAnsiTheme="majorHAnsi"/>
        </w:rPr>
        <w:t>:</w:t>
      </w:r>
    </w:p>
    <w:p w14:paraId="1747CBB5" w14:textId="77777777" w:rsidR="002A0700" w:rsidRPr="00DB424F" w:rsidRDefault="002A0700" w:rsidP="000811C1">
      <w:pPr>
        <w:spacing w:after="160"/>
        <w:ind w:left="1843"/>
        <w:rPr>
          <w:rFonts w:asciiTheme="majorHAnsi" w:hAnsiTheme="majorHAnsi"/>
          <w:sz w:val="16"/>
          <w:lang w:val="hy-AM"/>
        </w:rPr>
      </w:pPr>
      <w:r w:rsidRPr="00DB424F">
        <w:rPr>
          <w:rFonts w:asciiTheme="majorHAnsi" w:hAnsiTheme="majorHAnsi"/>
          <w:sz w:val="16"/>
        </w:rPr>
        <w:t>наименование участника</w:t>
      </w:r>
    </w:p>
    <w:p w14:paraId="385EA44A" w14:textId="77777777" w:rsidR="000612B9" w:rsidRPr="00DB424F" w:rsidRDefault="000612B9" w:rsidP="00B46D58">
      <w:pPr>
        <w:jc w:val="both"/>
        <w:rPr>
          <w:rFonts w:asciiTheme="majorHAnsi" w:hAnsiTheme="majorHAnsi"/>
        </w:rPr>
      </w:pPr>
    </w:p>
    <w:p w14:paraId="21D173F1" w14:textId="77777777" w:rsidR="00374F4A" w:rsidRPr="00DB424F" w:rsidRDefault="00374F4A" w:rsidP="00B46D58">
      <w:pPr>
        <w:jc w:val="both"/>
        <w:rPr>
          <w:rFonts w:asciiTheme="majorHAnsi" w:hAnsiTheme="majorHAnsi"/>
        </w:rPr>
      </w:pPr>
      <w:r w:rsidRPr="00DB424F">
        <w:rPr>
          <w:rFonts w:asciiTheme="majorHAnsi" w:hAnsiTheme="majorHAnsi"/>
        </w:rPr>
        <w:t xml:space="preserve">Учетный номер налогоплательщика  </w:t>
      </w:r>
      <w:r w:rsidR="00B138F3" w:rsidRPr="00DB424F">
        <w:rPr>
          <w:rFonts w:asciiTheme="majorHAnsi" w:hAnsiTheme="majorHAnsi"/>
        </w:rPr>
        <w:t xml:space="preserve">             </w:t>
      </w:r>
      <w:r w:rsidRPr="00DB424F">
        <w:rPr>
          <w:rFonts w:asciiTheme="majorHAnsi" w:hAnsiTheme="majorHAnsi"/>
        </w:rPr>
        <w:t>________________</w:t>
      </w:r>
    </w:p>
    <w:p w14:paraId="7B599BD8" w14:textId="77777777" w:rsidR="00374F4A" w:rsidRPr="00DB424F" w:rsidRDefault="00B138F3" w:rsidP="00B138F3">
      <w:pPr>
        <w:tabs>
          <w:tab w:val="left" w:pos="7371"/>
        </w:tabs>
        <w:ind w:left="4111"/>
        <w:jc w:val="both"/>
        <w:rPr>
          <w:rFonts w:asciiTheme="majorHAnsi" w:hAnsiTheme="majorHAnsi"/>
          <w:sz w:val="16"/>
        </w:rPr>
      </w:pPr>
      <w:r w:rsidRPr="00DB424F">
        <w:rPr>
          <w:rFonts w:asciiTheme="majorHAnsi" w:hAnsiTheme="majorHAnsi"/>
          <w:sz w:val="16"/>
        </w:rPr>
        <w:t xml:space="preserve">               </w:t>
      </w:r>
      <w:r w:rsidR="00374F4A" w:rsidRPr="00DB424F">
        <w:rPr>
          <w:rFonts w:asciiTheme="majorHAnsi" w:hAnsiTheme="majorHAnsi"/>
          <w:sz w:val="16"/>
        </w:rPr>
        <w:t>учетный номер</w:t>
      </w:r>
      <w:r w:rsidRPr="00DB424F">
        <w:rPr>
          <w:rFonts w:asciiTheme="majorHAnsi" w:hAnsiTheme="majorHAnsi"/>
          <w:sz w:val="16"/>
        </w:rPr>
        <w:t xml:space="preserve"> </w:t>
      </w:r>
      <w:r w:rsidR="00374F4A" w:rsidRPr="00DB424F">
        <w:rPr>
          <w:rFonts w:asciiTheme="majorHAnsi" w:hAnsiTheme="majorHAnsi"/>
          <w:sz w:val="16"/>
        </w:rPr>
        <w:t>налогоплательщика</w:t>
      </w:r>
    </w:p>
    <w:p w14:paraId="37BCAF9F" w14:textId="77777777" w:rsidR="00B138F3" w:rsidRPr="00DB424F" w:rsidRDefault="00B138F3" w:rsidP="00B46D58">
      <w:pPr>
        <w:jc w:val="both"/>
        <w:rPr>
          <w:rFonts w:asciiTheme="majorHAnsi" w:hAnsiTheme="majorHAnsi"/>
        </w:rPr>
      </w:pPr>
    </w:p>
    <w:p w14:paraId="5CAA2DDE" w14:textId="77777777" w:rsidR="00374F4A" w:rsidRPr="00DB424F" w:rsidRDefault="00B138F3" w:rsidP="00B46D58">
      <w:pPr>
        <w:jc w:val="both"/>
        <w:rPr>
          <w:rFonts w:asciiTheme="majorHAnsi" w:hAnsiTheme="majorHAnsi"/>
        </w:rPr>
      </w:pPr>
      <w:r w:rsidRPr="00DB424F">
        <w:rPr>
          <w:rFonts w:asciiTheme="majorHAnsi" w:hAnsiTheme="majorHAnsi"/>
        </w:rPr>
        <w:t xml:space="preserve"> </w:t>
      </w:r>
      <w:r w:rsidR="00374F4A" w:rsidRPr="00DB424F">
        <w:rPr>
          <w:rFonts w:asciiTheme="majorHAnsi" w:hAnsiTheme="majorHAnsi"/>
        </w:rPr>
        <w:t xml:space="preserve">Адрес электронной почты </w:t>
      </w:r>
      <w:r w:rsidRPr="00DB424F">
        <w:rPr>
          <w:rFonts w:asciiTheme="majorHAnsi" w:hAnsiTheme="majorHAnsi"/>
        </w:rPr>
        <w:t xml:space="preserve">                           </w:t>
      </w:r>
      <w:r w:rsidR="00374F4A" w:rsidRPr="00DB424F">
        <w:rPr>
          <w:rFonts w:asciiTheme="majorHAnsi" w:hAnsiTheme="majorHAnsi"/>
        </w:rPr>
        <w:t>__________________</w:t>
      </w:r>
    </w:p>
    <w:p w14:paraId="07AE85F4" w14:textId="77777777" w:rsidR="00374F4A" w:rsidRPr="00DB424F" w:rsidRDefault="00B138F3" w:rsidP="00B138F3">
      <w:pPr>
        <w:tabs>
          <w:tab w:val="left" w:pos="6946"/>
        </w:tabs>
        <w:ind w:left="3402" w:firstLine="6"/>
        <w:jc w:val="both"/>
        <w:rPr>
          <w:rFonts w:asciiTheme="majorHAnsi" w:hAnsiTheme="majorHAnsi"/>
          <w:sz w:val="16"/>
        </w:rPr>
      </w:pPr>
      <w:r w:rsidRPr="00DB424F">
        <w:rPr>
          <w:rFonts w:asciiTheme="majorHAnsi" w:hAnsiTheme="majorHAnsi"/>
          <w:sz w:val="16"/>
        </w:rPr>
        <w:t xml:space="preserve">                                  </w:t>
      </w:r>
      <w:r w:rsidR="00374F4A" w:rsidRPr="00DB424F">
        <w:rPr>
          <w:rFonts w:asciiTheme="majorHAnsi" w:hAnsiTheme="majorHAnsi"/>
          <w:sz w:val="16"/>
        </w:rPr>
        <w:t>адрес электронной</w:t>
      </w:r>
      <w:r w:rsidR="00374F4A" w:rsidRPr="00DB424F">
        <w:rPr>
          <w:rFonts w:asciiTheme="majorHAnsi" w:hAnsiTheme="majorHAnsi"/>
          <w:sz w:val="16"/>
        </w:rPr>
        <w:tab/>
        <w:t>почты</w:t>
      </w:r>
    </w:p>
    <w:p w14:paraId="4D558F1F" w14:textId="77777777" w:rsidR="00B138F3" w:rsidRPr="00DB424F" w:rsidRDefault="00B138F3" w:rsidP="00F96993">
      <w:pPr>
        <w:jc w:val="both"/>
        <w:rPr>
          <w:rFonts w:asciiTheme="majorHAnsi" w:hAnsiTheme="majorHAnsi"/>
        </w:rPr>
      </w:pPr>
    </w:p>
    <w:p w14:paraId="66607BEA" w14:textId="77777777" w:rsidR="009E1181" w:rsidRPr="00DB424F" w:rsidRDefault="00F96993" w:rsidP="00F96993">
      <w:pPr>
        <w:jc w:val="both"/>
        <w:rPr>
          <w:rFonts w:asciiTheme="majorHAnsi" w:hAnsiTheme="majorHAnsi"/>
        </w:rPr>
      </w:pPr>
      <w:r w:rsidRPr="00DB424F">
        <w:rPr>
          <w:rFonts w:asciiTheme="majorHAnsi" w:hAnsiTheme="majorHAnsi"/>
        </w:rPr>
        <w:t>Адрес деятельности</w:t>
      </w:r>
      <w:r w:rsidR="009E1181" w:rsidRPr="00DB424F">
        <w:rPr>
          <w:rFonts w:asciiTheme="majorHAnsi" w:hAnsiTheme="majorHAnsi"/>
        </w:rPr>
        <w:t xml:space="preserve">              ----------------------------</w:t>
      </w:r>
      <w:r w:rsidR="009627B3" w:rsidRPr="00DB424F">
        <w:rPr>
          <w:rFonts w:asciiTheme="majorHAnsi" w:hAnsiTheme="majorHAnsi"/>
        </w:rPr>
        <w:t>--------------------------------</w:t>
      </w:r>
    </w:p>
    <w:p w14:paraId="1E7EB02E" w14:textId="77777777" w:rsidR="00F96993" w:rsidRPr="00DB424F" w:rsidRDefault="009E1181" w:rsidP="00F96993">
      <w:pPr>
        <w:jc w:val="both"/>
        <w:rPr>
          <w:rFonts w:asciiTheme="majorHAnsi" w:hAnsiTheme="majorHAnsi"/>
          <w:sz w:val="18"/>
          <w:szCs w:val="18"/>
        </w:rPr>
      </w:pPr>
      <w:r w:rsidRPr="00DB424F">
        <w:rPr>
          <w:rFonts w:asciiTheme="majorHAnsi" w:hAnsiTheme="majorHAnsi"/>
        </w:rPr>
        <w:t xml:space="preserve">            </w:t>
      </w:r>
      <w:r w:rsidR="00F96993" w:rsidRPr="00DB424F">
        <w:rPr>
          <w:rFonts w:asciiTheme="majorHAnsi" w:hAnsiTheme="majorHAnsi"/>
        </w:rPr>
        <w:t xml:space="preserve">  </w:t>
      </w:r>
      <w:r w:rsidRPr="00DB424F">
        <w:rPr>
          <w:rFonts w:asciiTheme="majorHAnsi" w:hAnsiTheme="majorHAnsi"/>
        </w:rPr>
        <w:t xml:space="preserve">                                </w:t>
      </w:r>
      <w:r w:rsidR="00B138F3" w:rsidRPr="00DB424F">
        <w:rPr>
          <w:rFonts w:asciiTheme="majorHAnsi" w:hAnsiTheme="majorHAnsi"/>
        </w:rPr>
        <w:t xml:space="preserve">                        </w:t>
      </w:r>
      <w:r w:rsidRPr="00DB424F">
        <w:rPr>
          <w:rFonts w:asciiTheme="majorHAnsi" w:hAnsiTheme="majorHAnsi"/>
          <w:sz w:val="18"/>
          <w:szCs w:val="18"/>
        </w:rPr>
        <w:t>адрес деятельности</w:t>
      </w:r>
    </w:p>
    <w:p w14:paraId="7D3984F6" w14:textId="77777777" w:rsidR="00B16483" w:rsidRPr="00DB424F" w:rsidRDefault="00B16483" w:rsidP="00F96993">
      <w:pPr>
        <w:jc w:val="both"/>
        <w:rPr>
          <w:rFonts w:asciiTheme="majorHAnsi" w:hAnsiTheme="majorHAnsi"/>
          <w:sz w:val="18"/>
          <w:szCs w:val="18"/>
        </w:rPr>
      </w:pPr>
    </w:p>
    <w:p w14:paraId="22AED0AC" w14:textId="77777777" w:rsidR="00B16483" w:rsidRPr="00DB424F" w:rsidRDefault="00B16483" w:rsidP="00F96993">
      <w:pPr>
        <w:jc w:val="both"/>
        <w:rPr>
          <w:rFonts w:asciiTheme="majorHAnsi" w:hAnsiTheme="majorHAnsi"/>
        </w:rPr>
      </w:pPr>
      <w:r w:rsidRPr="00DB424F">
        <w:rPr>
          <w:rFonts w:asciiTheme="majorHAnsi" w:hAnsiTheme="majorHAnsi"/>
        </w:rPr>
        <w:t>Номер телефона                     ------------------------------</w:t>
      </w:r>
      <w:r w:rsidR="009627B3" w:rsidRPr="00DB424F">
        <w:rPr>
          <w:rFonts w:asciiTheme="majorHAnsi" w:hAnsiTheme="majorHAnsi"/>
        </w:rPr>
        <w:t>-------------------------------</w:t>
      </w:r>
      <w:r w:rsidRPr="00DB424F">
        <w:rPr>
          <w:rFonts w:asciiTheme="majorHAnsi" w:hAnsiTheme="majorHAnsi"/>
        </w:rPr>
        <w:t xml:space="preserve"> </w:t>
      </w:r>
    </w:p>
    <w:p w14:paraId="27882157" w14:textId="77777777" w:rsidR="006B3E56" w:rsidRPr="00DB424F" w:rsidRDefault="00B138F3" w:rsidP="00B16483">
      <w:pPr>
        <w:tabs>
          <w:tab w:val="left" w:pos="7371"/>
        </w:tabs>
        <w:spacing w:after="160"/>
        <w:ind w:left="3544" w:firstLine="3"/>
        <w:jc w:val="both"/>
        <w:rPr>
          <w:rFonts w:asciiTheme="majorHAnsi" w:hAnsiTheme="majorHAnsi"/>
          <w:sz w:val="16"/>
        </w:rPr>
      </w:pPr>
      <w:r w:rsidRPr="00DB424F">
        <w:rPr>
          <w:rFonts w:asciiTheme="majorHAnsi" w:hAnsiTheme="majorHAnsi"/>
          <w:sz w:val="16"/>
        </w:rPr>
        <w:t xml:space="preserve">                                 </w:t>
      </w:r>
      <w:r w:rsidR="00B16483" w:rsidRPr="00DB424F">
        <w:rPr>
          <w:rFonts w:asciiTheme="majorHAnsi" w:hAnsiTheme="majorHAnsi"/>
          <w:sz w:val="16"/>
        </w:rPr>
        <w:t>Номер телефона</w:t>
      </w:r>
    </w:p>
    <w:p w14:paraId="2C73CBB1" w14:textId="77777777" w:rsidR="00B16483" w:rsidRPr="00DB424F" w:rsidRDefault="00B16483" w:rsidP="00B16483">
      <w:pPr>
        <w:tabs>
          <w:tab w:val="left" w:pos="7371"/>
        </w:tabs>
        <w:spacing w:after="160"/>
        <w:ind w:left="3544" w:firstLine="3"/>
        <w:jc w:val="both"/>
        <w:rPr>
          <w:rFonts w:asciiTheme="majorHAnsi" w:hAnsiTheme="majorHAnsi"/>
          <w:sz w:val="16"/>
        </w:rPr>
      </w:pPr>
    </w:p>
    <w:p w14:paraId="715A0AE8" w14:textId="77777777" w:rsidR="006B3E56" w:rsidRPr="00DB424F" w:rsidRDefault="006B3E56" w:rsidP="00B46D58">
      <w:pPr>
        <w:widowControl w:val="0"/>
        <w:jc w:val="both"/>
        <w:rPr>
          <w:rFonts w:asciiTheme="majorHAnsi" w:hAnsiTheme="majorHAnsi"/>
        </w:rPr>
      </w:pPr>
      <w:r w:rsidRPr="00DB424F">
        <w:rPr>
          <w:rFonts w:asciiTheme="majorHAnsi" w:hAnsiTheme="majorHAnsi"/>
        </w:rPr>
        <w:t xml:space="preserve">Настоящим _________________________________объявляет и </w:t>
      </w:r>
      <w:proofErr w:type="spellStart"/>
      <w:proofErr w:type="gramStart"/>
      <w:r w:rsidRPr="00DB424F">
        <w:rPr>
          <w:rFonts w:asciiTheme="majorHAnsi" w:hAnsiTheme="majorHAnsi"/>
        </w:rPr>
        <w:t>подтверждает,что</w:t>
      </w:r>
      <w:proofErr w:type="spellEnd"/>
      <w:proofErr w:type="gramEnd"/>
      <w:r w:rsidRPr="00DB424F">
        <w:rPr>
          <w:rFonts w:asciiTheme="majorHAnsi" w:hAnsiTheme="majorHAnsi"/>
        </w:rPr>
        <w:t>:</w:t>
      </w:r>
    </w:p>
    <w:p w14:paraId="26615CAB" w14:textId="77777777" w:rsidR="006B3E56" w:rsidRPr="00DB424F" w:rsidRDefault="006B3E56" w:rsidP="00B46D58">
      <w:pPr>
        <w:widowControl w:val="0"/>
        <w:spacing w:after="120"/>
        <w:ind w:left="2835"/>
        <w:jc w:val="both"/>
        <w:rPr>
          <w:rFonts w:asciiTheme="majorHAnsi" w:hAnsiTheme="majorHAnsi"/>
          <w:sz w:val="16"/>
        </w:rPr>
      </w:pPr>
      <w:r w:rsidRPr="00DB424F">
        <w:rPr>
          <w:rFonts w:asciiTheme="majorHAnsi" w:hAnsiTheme="majorHAnsi"/>
          <w:sz w:val="16"/>
        </w:rPr>
        <w:t>наименование участника</w:t>
      </w:r>
    </w:p>
    <w:p w14:paraId="002CE5AA" w14:textId="098F6C5F" w:rsidR="009E1F0A" w:rsidRPr="00DB424F" w:rsidRDefault="009E1F0A" w:rsidP="009E1F0A">
      <w:pPr>
        <w:ind w:firstLine="709"/>
        <w:rPr>
          <w:rFonts w:asciiTheme="majorHAnsi" w:hAnsiTheme="majorHAnsi"/>
          <w:sz w:val="20"/>
          <w:lang w:val="es-ES"/>
        </w:rPr>
      </w:pPr>
      <w:r w:rsidRPr="00DB424F">
        <w:rPr>
          <w:rFonts w:asciiTheme="majorHAnsi" w:hAnsiTheme="majorHAnsi"/>
          <w:sz w:val="20"/>
          <w:szCs w:val="20"/>
          <w:lang w:val="es-ES"/>
        </w:rPr>
        <w:t>1)</w:t>
      </w:r>
      <w:r w:rsidRPr="00DB424F">
        <w:rPr>
          <w:rFonts w:asciiTheme="majorHAnsi" w:hAnsiTheme="majorHAnsi"/>
          <w:sz w:val="20"/>
          <w:lang w:val="hy-AM"/>
        </w:rPr>
        <w:t xml:space="preserve">  </w:t>
      </w:r>
      <w:r w:rsidRPr="00DB424F">
        <w:rPr>
          <w:rFonts w:asciiTheme="majorHAnsi" w:hAnsiTheme="majorHAnsi"/>
          <w:sz w:val="20"/>
          <w:u w:val="single"/>
          <w:lang w:val="hy-AM"/>
        </w:rPr>
        <w:t xml:space="preserve">                                                </w:t>
      </w:r>
      <w:r w:rsidRPr="00DB424F">
        <w:rPr>
          <w:rFonts w:asciiTheme="majorHAnsi" w:hAnsiTheme="majorHAnsi"/>
          <w:sz w:val="20"/>
          <w:u w:val="single"/>
          <w:lang w:val="es-ES"/>
        </w:rPr>
        <w:t xml:space="preserve">                         </w:t>
      </w:r>
      <w:r w:rsidRPr="00DB424F">
        <w:rPr>
          <w:rFonts w:asciiTheme="majorHAnsi" w:hAnsiTheme="majorHAnsi"/>
          <w:sz w:val="20"/>
          <w:u w:val="single"/>
          <w:lang w:val="hy-AM"/>
        </w:rPr>
        <w:t xml:space="preserve">          </w:t>
      </w:r>
      <w:r w:rsidRPr="00DB424F">
        <w:rPr>
          <w:rFonts w:asciiTheme="majorHAnsi" w:hAnsiTheme="majorHAnsi"/>
          <w:sz w:val="20"/>
          <w:u w:val="single"/>
        </w:rPr>
        <w:t xml:space="preserve">и </w:t>
      </w:r>
      <w:r w:rsidR="00133D80" w:rsidRPr="00DB424F">
        <w:rPr>
          <w:rFonts w:asciiTheme="majorHAnsi" w:hAnsiTheme="majorHAnsi"/>
          <w:sz w:val="20"/>
          <w:u w:val="single"/>
        </w:rPr>
        <w:t xml:space="preserve">   </w:t>
      </w:r>
      <w:r w:rsidRPr="00DB424F">
        <w:rPr>
          <w:rFonts w:asciiTheme="majorHAnsi" w:hAnsiTheme="majorHAnsi"/>
          <w:lang w:val="hy-AM"/>
        </w:rPr>
        <w:t>аффилированные</w:t>
      </w:r>
      <w:r w:rsidRPr="00DB424F">
        <w:rPr>
          <w:rFonts w:asciiTheme="majorHAnsi" w:hAnsiTheme="majorHAnsi"/>
        </w:rPr>
        <w:t xml:space="preserve"> с ним</w:t>
      </w:r>
      <w:r w:rsidRPr="00DB424F">
        <w:rPr>
          <w:rFonts w:asciiTheme="majorHAnsi" w:hAnsiTheme="majorHAnsi"/>
          <w:lang w:val="hy-AM"/>
        </w:rPr>
        <w:t xml:space="preserve"> </w:t>
      </w:r>
    </w:p>
    <w:p w14:paraId="5573608E" w14:textId="77777777" w:rsidR="009E1F0A" w:rsidRPr="00DB424F" w:rsidRDefault="009E1F0A" w:rsidP="009E1F0A">
      <w:pPr>
        <w:widowControl w:val="0"/>
        <w:spacing w:after="120"/>
        <w:ind w:left="2835"/>
        <w:rPr>
          <w:rFonts w:asciiTheme="majorHAnsi" w:hAnsiTheme="majorHAnsi"/>
          <w:sz w:val="16"/>
        </w:rPr>
      </w:pPr>
      <w:r w:rsidRPr="00DB424F">
        <w:rPr>
          <w:rFonts w:asciiTheme="majorHAnsi" w:hAnsiTheme="majorHAnsi"/>
          <w:sz w:val="16"/>
        </w:rPr>
        <w:t>наименование участника</w:t>
      </w:r>
    </w:p>
    <w:p w14:paraId="464C1176" w14:textId="77777777" w:rsidR="009E1F0A" w:rsidRPr="00DB424F" w:rsidRDefault="009E1F0A" w:rsidP="009E1F0A">
      <w:pPr>
        <w:rPr>
          <w:rFonts w:asciiTheme="majorHAnsi" w:hAnsiTheme="majorHAnsi"/>
          <w:i/>
          <w:sz w:val="16"/>
          <w:vertAlign w:val="superscript"/>
          <w:lang w:val="es-ES"/>
        </w:rPr>
      </w:pPr>
    </w:p>
    <w:p w14:paraId="6F46B6FA" w14:textId="162064F9" w:rsidR="009E1F0A" w:rsidRPr="00DB424F" w:rsidRDefault="009E1F0A" w:rsidP="009E1F0A">
      <w:pPr>
        <w:rPr>
          <w:rFonts w:asciiTheme="majorHAnsi" w:hAnsiTheme="majorHAnsi"/>
          <w:sz w:val="20"/>
          <w:lang w:val="hy-AM"/>
        </w:rPr>
      </w:pPr>
      <w:r w:rsidRPr="00DB424F">
        <w:rPr>
          <w:rFonts w:asciiTheme="majorHAnsi" w:hAnsiTheme="majorHAnsi"/>
          <w:lang w:val="hy-AM"/>
        </w:rPr>
        <w:t>лица</w:t>
      </w:r>
      <w:r w:rsidRPr="00DB424F">
        <w:rPr>
          <w:rFonts w:asciiTheme="majorHAnsi" w:hAnsiTheme="majorHAnsi"/>
          <w:sz w:val="20"/>
          <w:szCs w:val="20"/>
          <w:lang w:val="es-ES"/>
        </w:rPr>
        <w:t xml:space="preserve"> </w:t>
      </w:r>
      <w:r w:rsidRPr="00DB424F">
        <w:rPr>
          <w:rFonts w:asciiTheme="majorHAnsi" w:hAnsiTheme="majorHAnsi"/>
          <w:sz w:val="20"/>
          <w:szCs w:val="20"/>
          <w:lang w:val="hy-AM"/>
        </w:rPr>
        <w:t xml:space="preserve"> </w:t>
      </w:r>
      <w:r w:rsidRPr="00DB424F">
        <w:rPr>
          <w:rFonts w:asciiTheme="majorHAnsi" w:hAnsiTheme="majorHAnsi"/>
          <w:lang w:val="hy-AM"/>
        </w:rPr>
        <w:t xml:space="preserve">удовлетворяют </w:t>
      </w:r>
      <w:r w:rsidRPr="00DB424F">
        <w:rPr>
          <w:rFonts w:asciiTheme="majorHAnsi" w:hAnsiTheme="majorHAnsi"/>
          <w:color w:val="000000" w:themeColor="text1"/>
          <w:spacing w:val="-4"/>
        </w:rPr>
        <w:t>требованиям</w:t>
      </w:r>
      <w:r w:rsidRPr="00DB424F">
        <w:rPr>
          <w:rFonts w:asciiTheme="majorHAnsi" w:hAnsiTheme="majorHAnsi"/>
          <w:color w:val="000000" w:themeColor="text1"/>
          <w:lang w:val="es-ES"/>
        </w:rPr>
        <w:t xml:space="preserve"> </w:t>
      </w:r>
      <w:r w:rsidRPr="00DB424F">
        <w:rPr>
          <w:rFonts w:asciiTheme="majorHAnsi" w:hAnsiTheme="majorHAnsi"/>
          <w:color w:val="000000" w:themeColor="text1"/>
          <w:spacing w:val="-4"/>
        </w:rPr>
        <w:t>права</w:t>
      </w:r>
      <w:r w:rsidRPr="00DB424F">
        <w:rPr>
          <w:rFonts w:asciiTheme="majorHAnsi" w:hAnsiTheme="majorHAnsi"/>
          <w:color w:val="000000" w:themeColor="text1"/>
          <w:spacing w:val="-4"/>
          <w:lang w:val="es-ES"/>
        </w:rPr>
        <w:t xml:space="preserve"> </w:t>
      </w:r>
      <w:r w:rsidRPr="00DB424F">
        <w:rPr>
          <w:rFonts w:asciiTheme="majorHAnsi" w:hAnsiTheme="majorHAnsi"/>
          <w:color w:val="000000" w:themeColor="text1"/>
          <w:spacing w:val="-4"/>
        </w:rPr>
        <w:t>участия</w:t>
      </w:r>
      <w:r w:rsidRPr="00DB424F">
        <w:rPr>
          <w:rFonts w:asciiTheme="majorHAnsi" w:hAnsiTheme="majorHAnsi"/>
          <w:color w:val="000000" w:themeColor="text1"/>
          <w:lang w:val="es-ES"/>
        </w:rPr>
        <w:t xml:space="preserve"> </w:t>
      </w:r>
      <w:r w:rsidRPr="00DB424F">
        <w:rPr>
          <w:rFonts w:asciiTheme="majorHAnsi" w:hAnsiTheme="majorHAnsi"/>
          <w:color w:val="000000" w:themeColor="text1"/>
          <w:spacing w:val="-4"/>
        </w:rPr>
        <w:t>установленным</w:t>
      </w:r>
      <w:r w:rsidRPr="00DB424F">
        <w:rPr>
          <w:rFonts w:asciiTheme="majorHAnsi" w:hAnsiTheme="majorHAnsi"/>
          <w:color w:val="000000" w:themeColor="text1"/>
          <w:spacing w:val="-4"/>
          <w:lang w:val="es-ES"/>
        </w:rPr>
        <w:t xml:space="preserve"> </w:t>
      </w:r>
      <w:r w:rsidRPr="00DB424F">
        <w:rPr>
          <w:rFonts w:asciiTheme="majorHAnsi" w:hAnsiTheme="majorHAnsi"/>
          <w:color w:val="000000" w:themeColor="text1"/>
          <w:spacing w:val="-4"/>
        </w:rPr>
        <w:t xml:space="preserve">приглашением на </w:t>
      </w:r>
      <w:r w:rsidR="003D2FA3" w:rsidRPr="00DB424F">
        <w:rPr>
          <w:rFonts w:asciiTheme="majorHAnsi" w:hAnsiTheme="majorHAnsi"/>
          <w:b/>
        </w:rPr>
        <w:t>процедуру запроса котировок</w:t>
      </w:r>
      <w:r w:rsidR="003D2FA3" w:rsidRPr="00DB424F">
        <w:rPr>
          <w:rFonts w:asciiTheme="majorHAnsi" w:hAnsiTheme="majorHAnsi"/>
          <w:color w:val="000000" w:themeColor="text1"/>
        </w:rPr>
        <w:t xml:space="preserve"> </w:t>
      </w:r>
      <w:r w:rsidRPr="00DB424F">
        <w:rPr>
          <w:rFonts w:asciiTheme="majorHAnsi" w:hAnsiTheme="majorHAnsi"/>
          <w:color w:val="000000" w:themeColor="text1"/>
        </w:rPr>
        <w:t>под</w:t>
      </w:r>
      <w:r w:rsidRPr="00DB424F">
        <w:rPr>
          <w:rFonts w:asciiTheme="majorHAnsi" w:hAnsiTheme="majorHAnsi"/>
          <w:color w:val="000000" w:themeColor="text1"/>
          <w:lang w:val="es-ES"/>
        </w:rPr>
        <w:t xml:space="preserve"> </w:t>
      </w:r>
      <w:r w:rsidRPr="00DB424F">
        <w:rPr>
          <w:rFonts w:asciiTheme="majorHAnsi" w:hAnsiTheme="majorHAnsi"/>
          <w:color w:val="000000" w:themeColor="text1"/>
        </w:rPr>
        <w:t>кодом</w:t>
      </w:r>
      <w:r w:rsidRPr="00DB424F">
        <w:rPr>
          <w:rFonts w:asciiTheme="majorHAnsi" w:hAnsiTheme="majorHAnsi"/>
          <w:sz w:val="20"/>
          <w:szCs w:val="20"/>
          <w:lang w:val="hy-AM"/>
        </w:rPr>
        <w:t xml:space="preserve"> </w:t>
      </w:r>
      <w:r w:rsidRPr="00DB424F">
        <w:rPr>
          <w:rFonts w:asciiTheme="majorHAnsi" w:hAnsiTheme="majorHAnsi"/>
        </w:rPr>
        <w:t xml:space="preserve">" </w:t>
      </w:r>
      <w:r w:rsidR="00F97A8A" w:rsidRPr="00DB424F">
        <w:rPr>
          <w:rFonts w:asciiTheme="majorHAnsi" w:hAnsiTheme="majorHAnsi" w:cs="Sylfaen"/>
          <w:b/>
          <w:lang w:val="es-ES"/>
        </w:rPr>
        <w:t>«</w:t>
      </w:r>
      <w:r w:rsidR="00E840AF" w:rsidRPr="00E840AF">
        <w:rPr>
          <w:rFonts w:asciiTheme="minorHAnsi" w:hAnsiTheme="minorHAnsi" w:cstheme="minorHAnsi"/>
          <w:b/>
          <w:u w:val="single"/>
          <w:lang w:val="af-ZA"/>
        </w:rPr>
        <w:t xml:space="preserve"> </w:t>
      </w:r>
      <w:r w:rsidR="00E840AF" w:rsidRPr="00195E3A">
        <w:rPr>
          <w:rFonts w:asciiTheme="minorHAnsi" w:hAnsiTheme="minorHAnsi" w:cstheme="minorHAnsi"/>
          <w:b/>
          <w:u w:val="single"/>
          <w:lang w:val="af-ZA"/>
        </w:rPr>
        <w:t>ԱՄԱՄԴ-ԳՀԱՊՁԲ-</w:t>
      </w:r>
      <w:r w:rsidR="00E840AF" w:rsidRPr="00195E3A">
        <w:rPr>
          <w:rFonts w:asciiTheme="minorHAnsi" w:hAnsiTheme="minorHAnsi" w:cstheme="minorHAnsi"/>
          <w:b/>
          <w:u w:val="single"/>
          <w:lang w:val="hy-AM"/>
        </w:rPr>
        <w:t>26/01</w:t>
      </w:r>
      <w:r w:rsidR="00E840AF" w:rsidRPr="00195E3A">
        <w:rPr>
          <w:rFonts w:asciiTheme="minorHAnsi" w:hAnsiTheme="minorHAnsi" w:cstheme="minorHAnsi"/>
          <w:u w:val="single"/>
          <w:lang w:val="af-ZA"/>
        </w:rPr>
        <w:t xml:space="preserve"> </w:t>
      </w:r>
      <w:r w:rsidR="00F97A8A" w:rsidRPr="00DB424F">
        <w:rPr>
          <w:rFonts w:asciiTheme="majorHAnsi" w:hAnsiTheme="majorHAnsi" w:cs="Sylfaen"/>
          <w:b/>
          <w:sz w:val="20"/>
          <w:szCs w:val="20"/>
          <w:lang w:val="es-ES"/>
        </w:rPr>
        <w:t>»</w:t>
      </w:r>
      <w:r w:rsidRPr="00DB424F">
        <w:rPr>
          <w:rFonts w:asciiTheme="majorHAnsi" w:hAnsiTheme="majorHAnsi"/>
          <w:color w:val="000000" w:themeColor="text1"/>
        </w:rPr>
        <w:t>и</w:t>
      </w:r>
      <w:r w:rsidRPr="00DB424F">
        <w:rPr>
          <w:rFonts w:asciiTheme="majorHAnsi" w:hAnsiTheme="majorHAnsi"/>
          <w:sz w:val="20"/>
          <w:u w:val="single"/>
          <w:lang w:val="hy-AM"/>
        </w:rPr>
        <w:t xml:space="preserve">  </w:t>
      </w:r>
      <w:r w:rsidRPr="00DB424F">
        <w:rPr>
          <w:rFonts w:asciiTheme="majorHAnsi" w:hAnsiTheme="majorHAnsi"/>
          <w:sz w:val="20"/>
          <w:u w:val="single"/>
        </w:rPr>
        <w:t>---------------------------------</w:t>
      </w:r>
      <w:r w:rsidR="006247D8" w:rsidRPr="00DB424F">
        <w:rPr>
          <w:rFonts w:asciiTheme="majorHAnsi" w:hAnsiTheme="majorHAnsi"/>
          <w:sz w:val="20"/>
          <w:u w:val="single"/>
        </w:rPr>
        <w:t>-------</w:t>
      </w:r>
      <w:r w:rsidRPr="00DB424F">
        <w:rPr>
          <w:rFonts w:asciiTheme="majorHAnsi" w:hAnsiTheme="majorHAnsi"/>
          <w:sz w:val="20"/>
          <w:u w:val="single"/>
          <w:lang w:val="hy-AM"/>
        </w:rPr>
        <w:t xml:space="preserve">                                        </w:t>
      </w:r>
      <w:r w:rsidRPr="00DB424F">
        <w:rPr>
          <w:rFonts w:asciiTheme="majorHAnsi" w:hAnsiTheme="majorHAnsi"/>
          <w:sz w:val="20"/>
          <w:u w:val="single"/>
          <w:lang w:val="es-ES"/>
        </w:rPr>
        <w:t xml:space="preserve">                         </w:t>
      </w:r>
      <w:r w:rsidRPr="00DB424F">
        <w:rPr>
          <w:rFonts w:asciiTheme="majorHAnsi" w:hAnsiTheme="majorHAnsi"/>
          <w:sz w:val="20"/>
          <w:u w:val="single"/>
          <w:lang w:val="hy-AM"/>
        </w:rPr>
        <w:t xml:space="preserve">          </w:t>
      </w:r>
      <w:r w:rsidRPr="00DB424F">
        <w:rPr>
          <w:rFonts w:asciiTheme="majorHAnsi" w:hAnsiTheme="majorHAnsi"/>
          <w:sz w:val="20"/>
          <w:lang w:val="hy-AM"/>
        </w:rPr>
        <w:t xml:space="preserve"> </w:t>
      </w:r>
    </w:p>
    <w:p w14:paraId="06E6903B" w14:textId="2451E193" w:rsidR="009E1F0A" w:rsidRPr="00DB424F" w:rsidRDefault="009E1F0A" w:rsidP="009E1F0A">
      <w:pPr>
        <w:tabs>
          <w:tab w:val="left" w:pos="6450"/>
        </w:tabs>
        <w:rPr>
          <w:rFonts w:asciiTheme="majorHAnsi" w:hAnsiTheme="majorHAnsi"/>
          <w:sz w:val="16"/>
        </w:rPr>
      </w:pPr>
      <w:r w:rsidRPr="00DB424F">
        <w:rPr>
          <w:rFonts w:asciiTheme="majorHAnsi" w:hAnsiTheme="majorHAnsi"/>
          <w:sz w:val="20"/>
          <w:lang w:val="es-ES"/>
        </w:rPr>
        <w:t xml:space="preserve">                                                         </w:t>
      </w:r>
      <w:r w:rsidRPr="00DB424F">
        <w:rPr>
          <w:rFonts w:asciiTheme="majorHAnsi" w:hAnsiTheme="majorHAnsi"/>
          <w:sz w:val="20"/>
        </w:rPr>
        <w:t xml:space="preserve">       </w:t>
      </w:r>
      <w:r w:rsidRPr="00DB424F">
        <w:rPr>
          <w:rFonts w:asciiTheme="majorHAnsi" w:hAnsiTheme="majorHAnsi"/>
          <w:sz w:val="20"/>
          <w:lang w:val="es-ES"/>
        </w:rPr>
        <w:t xml:space="preserve"> </w:t>
      </w:r>
      <w:r w:rsidR="006247D8" w:rsidRPr="00DB424F">
        <w:rPr>
          <w:rFonts w:asciiTheme="majorHAnsi" w:hAnsiTheme="majorHAnsi"/>
          <w:sz w:val="20"/>
        </w:rPr>
        <w:t xml:space="preserve">                                    </w:t>
      </w:r>
      <w:r w:rsidR="003D2FA3" w:rsidRPr="00DB424F">
        <w:rPr>
          <w:rFonts w:asciiTheme="majorHAnsi" w:hAnsiTheme="majorHAnsi"/>
          <w:sz w:val="20"/>
        </w:rPr>
        <w:t xml:space="preserve">                               </w:t>
      </w:r>
      <w:r w:rsidR="006247D8" w:rsidRPr="00DB424F">
        <w:rPr>
          <w:rFonts w:asciiTheme="majorHAnsi" w:hAnsiTheme="majorHAnsi"/>
          <w:sz w:val="20"/>
        </w:rPr>
        <w:t xml:space="preserve">    </w:t>
      </w:r>
      <w:r w:rsidRPr="00DB424F">
        <w:rPr>
          <w:rFonts w:asciiTheme="majorHAnsi" w:hAnsiTheme="majorHAnsi"/>
          <w:sz w:val="16"/>
        </w:rPr>
        <w:t>наименование участника</w:t>
      </w:r>
    </w:p>
    <w:p w14:paraId="4E370C23" w14:textId="77777777" w:rsidR="00133D80" w:rsidRPr="00DB424F" w:rsidRDefault="00133D80" w:rsidP="009E1F0A">
      <w:pPr>
        <w:tabs>
          <w:tab w:val="left" w:pos="6450"/>
        </w:tabs>
        <w:rPr>
          <w:rFonts w:asciiTheme="majorHAnsi" w:hAnsiTheme="majorHAnsi"/>
          <w:sz w:val="16"/>
        </w:rPr>
      </w:pPr>
    </w:p>
    <w:p w14:paraId="20BE043E" w14:textId="77777777" w:rsidR="00133D80" w:rsidRPr="00DB424F" w:rsidRDefault="009E1F0A" w:rsidP="00AF791F">
      <w:pPr>
        <w:widowControl w:val="0"/>
        <w:spacing w:after="160"/>
        <w:ind w:left="568"/>
        <w:jc w:val="both"/>
        <w:rPr>
          <w:rFonts w:asciiTheme="majorHAnsi" w:hAnsiTheme="majorHAnsi"/>
          <w:color w:val="000000" w:themeColor="text1"/>
        </w:rPr>
      </w:pPr>
      <w:r w:rsidRPr="00DB424F">
        <w:rPr>
          <w:rFonts w:asciiTheme="majorHAnsi" w:hAnsiTheme="majorHAnsi"/>
          <w:color w:val="000000" w:themeColor="text1"/>
        </w:rPr>
        <w:t xml:space="preserve">обязуется в случае признания отобранным участником в порядке и сроки, установленные </w:t>
      </w:r>
    </w:p>
    <w:p w14:paraId="5637E134" w14:textId="30D97082" w:rsidR="006B3E56" w:rsidRPr="00DB424F" w:rsidRDefault="009E1F0A" w:rsidP="00AF791F">
      <w:pPr>
        <w:widowControl w:val="0"/>
        <w:spacing w:after="160"/>
        <w:ind w:left="568"/>
        <w:jc w:val="both"/>
        <w:rPr>
          <w:rFonts w:asciiTheme="majorHAnsi" w:hAnsiTheme="majorHAnsi"/>
        </w:rPr>
      </w:pPr>
      <w:r w:rsidRPr="00DB424F">
        <w:rPr>
          <w:rFonts w:asciiTheme="majorHAnsi" w:hAnsiTheme="majorHAnsi"/>
          <w:color w:val="000000" w:themeColor="text1"/>
        </w:rPr>
        <w:t>приглашением  представить обеспечение квалификации</w:t>
      </w:r>
      <w:r w:rsidRPr="00DB424F" w:rsidDel="009E1F0A">
        <w:rPr>
          <w:rFonts w:asciiTheme="majorHAnsi" w:hAnsiTheme="majorHAnsi"/>
        </w:rPr>
        <w:t xml:space="preserve"> </w:t>
      </w:r>
      <w:r w:rsidR="0035493A" w:rsidRPr="00DB424F">
        <w:rPr>
          <w:rFonts w:asciiTheme="majorHAnsi" w:hAnsiTheme="majorHAnsi"/>
          <w:vertAlign w:val="superscript"/>
        </w:rPr>
        <w:t>16</w:t>
      </w:r>
      <w:r w:rsidR="00952531" w:rsidRPr="00DB424F">
        <w:rPr>
          <w:rFonts w:asciiTheme="majorHAnsi" w:hAnsiTheme="majorHAnsi"/>
        </w:rPr>
        <w:t>,</w:t>
      </w:r>
    </w:p>
    <w:p w14:paraId="2DDF08EA" w14:textId="77777777" w:rsidR="00133D80" w:rsidRPr="00DB424F" w:rsidRDefault="00133D80" w:rsidP="00AF791F">
      <w:pPr>
        <w:widowControl w:val="0"/>
        <w:spacing w:after="160"/>
        <w:ind w:left="568"/>
        <w:jc w:val="both"/>
        <w:rPr>
          <w:rFonts w:asciiTheme="majorHAnsi" w:hAnsiTheme="majorHAnsi"/>
        </w:rPr>
      </w:pPr>
    </w:p>
    <w:p w14:paraId="38C76374" w14:textId="629C0C03" w:rsidR="006B3E56" w:rsidRPr="00DB424F" w:rsidRDefault="006B3E56" w:rsidP="00AF791F">
      <w:pPr>
        <w:pStyle w:val="aff"/>
        <w:widowControl w:val="0"/>
        <w:numPr>
          <w:ilvl w:val="0"/>
          <w:numId w:val="33"/>
        </w:numPr>
        <w:tabs>
          <w:tab w:val="left" w:pos="567"/>
        </w:tabs>
        <w:spacing w:after="160"/>
        <w:jc w:val="both"/>
        <w:rPr>
          <w:rFonts w:asciiTheme="majorHAnsi" w:hAnsiTheme="majorHAnsi"/>
        </w:rPr>
      </w:pPr>
      <w:r w:rsidRPr="00DB424F">
        <w:rPr>
          <w:rFonts w:asciiTheme="majorHAnsi" w:hAnsiTheme="majorHAnsi"/>
        </w:rPr>
        <w:lastRenderedPageBreak/>
        <w:t xml:space="preserve">в рамках участия в </w:t>
      </w:r>
      <w:r w:rsidR="00AF7F09" w:rsidRPr="00DB424F">
        <w:rPr>
          <w:rFonts w:asciiTheme="majorHAnsi" w:hAnsiTheme="majorHAnsi"/>
          <w:b/>
          <w:bCs/>
        </w:rPr>
        <w:t>процедуре запроса котировок</w:t>
      </w:r>
      <w:r w:rsidR="00AF7F09" w:rsidRPr="00DB424F">
        <w:rPr>
          <w:rFonts w:asciiTheme="majorHAnsi" w:hAnsiTheme="majorHAnsi"/>
        </w:rPr>
        <w:t xml:space="preserve"> </w:t>
      </w:r>
      <w:r w:rsidRPr="00DB424F">
        <w:rPr>
          <w:rFonts w:asciiTheme="majorHAnsi" w:hAnsiTheme="majorHAnsi"/>
        </w:rPr>
        <w:t xml:space="preserve">под кодом </w:t>
      </w:r>
      <w:r w:rsidR="00E840AF" w:rsidRPr="00195E3A">
        <w:rPr>
          <w:rFonts w:asciiTheme="minorHAnsi" w:hAnsiTheme="minorHAnsi" w:cstheme="minorHAnsi"/>
          <w:b/>
          <w:u w:val="single"/>
          <w:lang w:val="af-ZA"/>
        </w:rPr>
        <w:t>ԱՄԱՄԴ-ԳՀԱՊՁԲ-</w:t>
      </w:r>
      <w:r w:rsidR="00E840AF" w:rsidRPr="00195E3A">
        <w:rPr>
          <w:rFonts w:asciiTheme="minorHAnsi" w:hAnsiTheme="minorHAnsi" w:cstheme="minorHAnsi"/>
          <w:b/>
          <w:u w:val="single"/>
          <w:lang w:val="hy-AM"/>
        </w:rPr>
        <w:t>26/01</w:t>
      </w:r>
    </w:p>
    <w:p w14:paraId="543F31A1" w14:textId="77777777" w:rsidR="006B3E56" w:rsidRPr="00DB424F" w:rsidRDefault="006B3E56" w:rsidP="00B46D58">
      <w:pPr>
        <w:pStyle w:val="aff"/>
        <w:widowControl w:val="0"/>
        <w:numPr>
          <w:ilvl w:val="0"/>
          <w:numId w:val="22"/>
        </w:numPr>
        <w:tabs>
          <w:tab w:val="left" w:pos="567"/>
        </w:tabs>
        <w:spacing w:after="160"/>
        <w:jc w:val="both"/>
        <w:rPr>
          <w:rFonts w:asciiTheme="majorHAnsi" w:hAnsiTheme="majorHAnsi"/>
        </w:rPr>
      </w:pPr>
      <w:r w:rsidRPr="00DB424F">
        <w:rPr>
          <w:rFonts w:asciiTheme="majorHAnsi" w:hAnsiTheme="majorHAnsi"/>
        </w:rPr>
        <w:t>не допускал и (или) не допустит</w:t>
      </w:r>
      <w:r w:rsidR="00024FA3" w:rsidRPr="00DB424F">
        <w:rPr>
          <w:rFonts w:asciiTheme="majorHAnsi" w:hAnsiTheme="majorHAnsi"/>
        </w:rPr>
        <w:t xml:space="preserve"> </w:t>
      </w:r>
      <w:r w:rsidR="00024FA3" w:rsidRPr="00DB424F">
        <w:rPr>
          <w:rFonts w:asciiTheme="majorHAnsi" w:hAnsiTheme="majorHAnsi"/>
          <w:lang w:val="hy-AM"/>
        </w:rPr>
        <w:t>недобросовестн</w:t>
      </w:r>
      <w:r w:rsidR="00024FA3" w:rsidRPr="00DB424F">
        <w:rPr>
          <w:rFonts w:asciiTheme="majorHAnsi" w:hAnsiTheme="majorHAnsi"/>
        </w:rPr>
        <w:t>ой</w:t>
      </w:r>
      <w:r w:rsidR="00024FA3" w:rsidRPr="00DB424F">
        <w:rPr>
          <w:rFonts w:asciiTheme="majorHAnsi" w:hAnsiTheme="majorHAnsi"/>
          <w:lang w:val="hy-AM"/>
        </w:rPr>
        <w:t xml:space="preserve"> конкуренци</w:t>
      </w:r>
      <w:r w:rsidR="00024FA3" w:rsidRPr="00DB424F">
        <w:rPr>
          <w:rFonts w:asciiTheme="majorHAnsi" w:hAnsiTheme="majorHAnsi"/>
        </w:rPr>
        <w:t>и,</w:t>
      </w:r>
      <w:r w:rsidRPr="00DB424F">
        <w:rPr>
          <w:rFonts w:asciiTheme="majorHAnsi" w:hAnsiTheme="majorHAnsi"/>
        </w:rPr>
        <w:t xml:space="preserve"> злоупотребления доминирующим положением и </w:t>
      </w:r>
      <w:proofErr w:type="spellStart"/>
      <w:r w:rsidRPr="00DB424F">
        <w:rPr>
          <w:rFonts w:asciiTheme="majorHAnsi" w:hAnsiTheme="majorHAnsi"/>
        </w:rPr>
        <w:t>антиконкурентного</w:t>
      </w:r>
      <w:proofErr w:type="spellEnd"/>
      <w:r w:rsidRPr="00DB424F">
        <w:rPr>
          <w:rFonts w:asciiTheme="majorHAnsi" w:hAnsiTheme="majorHAnsi"/>
        </w:rPr>
        <w:t xml:space="preserve"> соглашения,</w:t>
      </w:r>
    </w:p>
    <w:p w14:paraId="175FDB30" w14:textId="0063D420" w:rsidR="006B3E56" w:rsidRPr="00DB424F" w:rsidRDefault="006B3E56" w:rsidP="00B46D58">
      <w:pPr>
        <w:pStyle w:val="aff"/>
        <w:widowControl w:val="0"/>
        <w:numPr>
          <w:ilvl w:val="0"/>
          <w:numId w:val="22"/>
        </w:numPr>
        <w:tabs>
          <w:tab w:val="left" w:pos="567"/>
        </w:tabs>
        <w:spacing w:after="160"/>
        <w:jc w:val="both"/>
        <w:rPr>
          <w:rFonts w:asciiTheme="majorHAnsi" w:hAnsiTheme="majorHAnsi"/>
          <w:spacing w:val="-6"/>
        </w:rPr>
      </w:pPr>
      <w:r w:rsidRPr="00DB424F">
        <w:rPr>
          <w:rFonts w:asciiTheme="majorHAnsi" w:hAnsiTheme="majorHAnsi"/>
          <w:spacing w:val="-6"/>
        </w:rPr>
        <w:t xml:space="preserve">отсутствует случай установленного приглашением на </w:t>
      </w:r>
      <w:r w:rsidR="003D2FA3" w:rsidRPr="00DB424F">
        <w:rPr>
          <w:rFonts w:asciiTheme="majorHAnsi" w:hAnsiTheme="majorHAnsi"/>
          <w:b/>
          <w:bCs/>
        </w:rPr>
        <w:t>процедуру запроса котировок</w:t>
      </w:r>
      <w:r w:rsidRPr="00DB424F">
        <w:rPr>
          <w:rFonts w:asciiTheme="majorHAnsi" w:hAnsiTheme="majorHAnsi"/>
        </w:rPr>
        <w:t xml:space="preserve"> случая     одновременного </w:t>
      </w:r>
    </w:p>
    <w:p w14:paraId="536870EA" w14:textId="77777777" w:rsidR="006B3E56" w:rsidRPr="00DB424F" w:rsidRDefault="006B3E56" w:rsidP="00B46D58">
      <w:pPr>
        <w:pStyle w:val="a3"/>
        <w:widowControl w:val="0"/>
        <w:spacing w:line="240" w:lineRule="auto"/>
        <w:ind w:firstLine="0"/>
        <w:jc w:val="left"/>
        <w:rPr>
          <w:rFonts w:asciiTheme="majorHAnsi" w:hAnsiTheme="majorHAnsi"/>
          <w:i w:val="0"/>
          <w:sz w:val="24"/>
        </w:rPr>
      </w:pPr>
      <w:r w:rsidRPr="00DB424F">
        <w:rPr>
          <w:rFonts w:asciiTheme="majorHAnsi" w:hAnsiTheme="majorHAnsi"/>
          <w:i w:val="0"/>
          <w:sz w:val="24"/>
        </w:rPr>
        <w:t>участия взаимосвязанных с ________________ лиц и (или) учрежденных__________</w:t>
      </w:r>
    </w:p>
    <w:p w14:paraId="68C0AEDA" w14:textId="77777777" w:rsidR="006B3E56" w:rsidRPr="00DB424F" w:rsidRDefault="006B3E56" w:rsidP="00B46D58">
      <w:pPr>
        <w:widowControl w:val="0"/>
        <w:tabs>
          <w:tab w:val="left" w:pos="7938"/>
        </w:tabs>
        <w:ind w:left="3119"/>
        <w:jc w:val="both"/>
        <w:rPr>
          <w:rFonts w:asciiTheme="majorHAnsi" w:hAnsiTheme="majorHAnsi"/>
          <w:sz w:val="16"/>
        </w:rPr>
      </w:pPr>
      <w:r w:rsidRPr="00DB424F">
        <w:rPr>
          <w:rFonts w:asciiTheme="majorHAnsi" w:hAnsiTheme="majorHAnsi"/>
          <w:sz w:val="16"/>
        </w:rPr>
        <w:t>наименование участника</w:t>
      </w:r>
      <w:r w:rsidRPr="00DB424F">
        <w:rPr>
          <w:rFonts w:asciiTheme="majorHAnsi" w:hAnsiTheme="majorHAnsi"/>
          <w:sz w:val="16"/>
        </w:rPr>
        <w:tab/>
        <w:t>наименование</w:t>
      </w:r>
    </w:p>
    <w:p w14:paraId="4300C5F9" w14:textId="77777777" w:rsidR="006B3E56" w:rsidRPr="00DB424F" w:rsidRDefault="006B3E56" w:rsidP="00B46D58">
      <w:pPr>
        <w:widowControl w:val="0"/>
        <w:tabs>
          <w:tab w:val="left" w:pos="7938"/>
        </w:tabs>
        <w:spacing w:after="160"/>
        <w:ind w:left="8080"/>
        <w:jc w:val="both"/>
        <w:rPr>
          <w:rFonts w:asciiTheme="majorHAnsi" w:hAnsiTheme="majorHAnsi"/>
          <w:sz w:val="16"/>
        </w:rPr>
      </w:pPr>
      <w:r w:rsidRPr="00DB424F">
        <w:rPr>
          <w:rFonts w:asciiTheme="majorHAnsi" w:hAnsiTheme="majorHAnsi"/>
          <w:sz w:val="16"/>
        </w:rPr>
        <w:t>участника</w:t>
      </w:r>
    </w:p>
    <w:p w14:paraId="0FB7C710" w14:textId="77777777" w:rsidR="006B3E56" w:rsidRPr="00DB424F" w:rsidRDefault="006B3E56" w:rsidP="00B46D58">
      <w:pPr>
        <w:widowControl w:val="0"/>
        <w:jc w:val="both"/>
        <w:rPr>
          <w:rFonts w:asciiTheme="majorHAnsi" w:hAnsiTheme="majorHAnsi"/>
          <w:u w:val="single"/>
        </w:rPr>
      </w:pPr>
      <w:r w:rsidRPr="00DB424F">
        <w:rPr>
          <w:rFonts w:asciiTheme="majorHAnsi" w:hAnsiTheme="majorHAnsi"/>
        </w:rPr>
        <w:t>организаций, либо организаций, имеющих принадлежащую ____________________</w:t>
      </w:r>
    </w:p>
    <w:p w14:paraId="185C6FFB" w14:textId="77777777" w:rsidR="006B3E56" w:rsidRPr="00DB424F" w:rsidRDefault="006B3E56" w:rsidP="00B46D58">
      <w:pPr>
        <w:widowControl w:val="0"/>
        <w:spacing w:after="160"/>
        <w:ind w:left="7088"/>
        <w:jc w:val="both"/>
        <w:rPr>
          <w:rFonts w:asciiTheme="majorHAnsi" w:hAnsiTheme="majorHAnsi"/>
        </w:rPr>
      </w:pPr>
      <w:r w:rsidRPr="00DB424F">
        <w:rPr>
          <w:rFonts w:asciiTheme="majorHAnsi" w:hAnsiTheme="majorHAnsi"/>
          <w:vertAlign w:val="superscript"/>
        </w:rPr>
        <w:t>наименование участника</w:t>
      </w:r>
    </w:p>
    <w:p w14:paraId="2D40A862" w14:textId="77777777" w:rsidR="006B3E56" w:rsidRPr="00DB424F" w:rsidRDefault="006B3E56" w:rsidP="00B46D58">
      <w:pPr>
        <w:widowControl w:val="0"/>
        <w:spacing w:after="160"/>
        <w:jc w:val="both"/>
        <w:rPr>
          <w:ins w:id="10" w:author="Inesa Kocharyan" w:date="2021-09-01T13:44:00Z"/>
          <w:rFonts w:asciiTheme="majorHAnsi" w:hAnsiTheme="majorHAnsi"/>
        </w:rPr>
      </w:pPr>
      <w:r w:rsidRPr="00DB424F">
        <w:rPr>
          <w:rFonts w:asciiTheme="majorHAnsi" w:hAnsiTheme="majorHAnsi"/>
        </w:rPr>
        <w:t>долю (пай) в размере более пятидесяти процентов</w:t>
      </w:r>
      <w:r w:rsidR="00BB6319" w:rsidRPr="00DB424F">
        <w:rPr>
          <w:rFonts w:asciiTheme="majorHAnsi" w:hAnsiTheme="majorHAnsi"/>
        </w:rPr>
        <w:t>.</w:t>
      </w:r>
    </w:p>
    <w:p w14:paraId="248873EC" w14:textId="77777777" w:rsidR="00BB6319" w:rsidRPr="00DB424F" w:rsidRDefault="00BB6319" w:rsidP="00BB6319">
      <w:pPr>
        <w:widowControl w:val="0"/>
        <w:spacing w:after="160"/>
        <w:contextualSpacing/>
        <w:jc w:val="both"/>
        <w:rPr>
          <w:rFonts w:asciiTheme="majorHAnsi" w:hAnsiTheme="majorHAnsi"/>
        </w:rPr>
      </w:pPr>
      <w:r w:rsidRPr="00DB424F">
        <w:rPr>
          <w:rFonts w:asciiTheme="majorHAnsi" w:hAnsiTheme="majorHAnsi"/>
        </w:rPr>
        <w:t>Ниже  ------------</w:t>
      </w:r>
      <w:r w:rsidR="009A73EA" w:rsidRPr="00DB424F">
        <w:rPr>
          <w:rFonts w:asciiTheme="majorHAnsi" w:hAnsiTheme="majorHAnsi"/>
        </w:rPr>
        <w:t>---------------------------</w:t>
      </w:r>
      <w:r w:rsidRPr="00DB424F">
        <w:rPr>
          <w:rFonts w:asciiTheme="majorHAnsi" w:hAnsiTheme="majorHAnsi"/>
        </w:rPr>
        <w:t>-</w:t>
      </w:r>
      <w:r w:rsidR="009A73EA" w:rsidRPr="00DB424F">
        <w:rPr>
          <w:rFonts w:asciiTheme="majorHAnsi" w:hAnsiTheme="majorHAnsi"/>
        </w:rPr>
        <w:t xml:space="preserve"> </w:t>
      </w:r>
      <w:r w:rsidR="004A5C6D" w:rsidRPr="00DB424F">
        <w:rPr>
          <w:rFonts w:asciiTheme="majorHAnsi" w:hAnsiTheme="majorHAnsi"/>
        </w:rPr>
        <w:t xml:space="preserve">представляет </w:t>
      </w:r>
      <w:r w:rsidR="009A73EA" w:rsidRPr="00DB424F">
        <w:rPr>
          <w:rFonts w:asciiTheme="majorHAnsi" w:hAnsiTheme="majorHAnsi"/>
        </w:rPr>
        <w:t>ссылку на сайт, содержащий</w:t>
      </w:r>
    </w:p>
    <w:p w14:paraId="21D3E0AE" w14:textId="77777777" w:rsidR="00BB6319" w:rsidRPr="00DB424F" w:rsidRDefault="00BB6319" w:rsidP="004A5C6D">
      <w:pPr>
        <w:widowControl w:val="0"/>
        <w:spacing w:after="160"/>
        <w:ind w:left="1276"/>
        <w:contextualSpacing/>
        <w:jc w:val="both"/>
        <w:rPr>
          <w:rFonts w:asciiTheme="majorHAnsi" w:hAnsiTheme="majorHAnsi"/>
        </w:rPr>
      </w:pPr>
      <w:r w:rsidRPr="00DB424F">
        <w:rPr>
          <w:rFonts w:asciiTheme="majorHAnsi" w:hAnsiTheme="majorHAnsi"/>
          <w:vertAlign w:val="superscript"/>
        </w:rPr>
        <w:t>наименование участника</w:t>
      </w:r>
    </w:p>
    <w:p w14:paraId="585F32AD" w14:textId="77777777" w:rsidR="007D1008" w:rsidRPr="00DB424F" w:rsidRDefault="009A73EA" w:rsidP="00724462">
      <w:pPr>
        <w:widowControl w:val="0"/>
        <w:spacing w:after="160"/>
        <w:jc w:val="both"/>
        <w:rPr>
          <w:rFonts w:asciiTheme="majorHAnsi" w:hAnsiTheme="majorHAnsi"/>
        </w:rPr>
      </w:pPr>
      <w:r w:rsidRPr="00DB424F">
        <w:rPr>
          <w:rFonts w:asciiTheme="majorHAnsi" w:hAnsiTheme="majorHAnsi"/>
        </w:rPr>
        <w:t xml:space="preserve">информацию о реальных бенефициарах </w:t>
      </w:r>
      <w:r w:rsidR="00BB6319" w:rsidRPr="00DB424F">
        <w:rPr>
          <w:rFonts w:asciiTheme="majorHAnsi" w:hAnsiTheme="majorHAnsi"/>
        </w:rPr>
        <w:t xml:space="preserve">---------------------------------------------------- </w:t>
      </w:r>
      <w:r w:rsidR="006B3E56" w:rsidRPr="00DB424F">
        <w:rPr>
          <w:rStyle w:val="af6"/>
          <w:rFonts w:asciiTheme="majorHAnsi" w:hAnsiTheme="majorHAnsi"/>
          <w:sz w:val="28"/>
          <w:szCs w:val="28"/>
        </w:rPr>
        <w:footnoteReference w:customMarkFollows="1" w:id="14"/>
        <w:t>**</w:t>
      </w:r>
      <w:r w:rsidRPr="00DB424F">
        <w:rPr>
          <w:rFonts w:asciiTheme="majorHAnsi" w:hAnsiTheme="majorHAnsi"/>
          <w:sz w:val="28"/>
          <w:szCs w:val="28"/>
        </w:rPr>
        <w:t>.</w:t>
      </w:r>
      <w:r w:rsidR="006B3E56" w:rsidRPr="00DB424F">
        <w:rPr>
          <w:rFonts w:asciiTheme="majorHAnsi" w:hAnsiTheme="majorHAnsi"/>
        </w:rPr>
        <w:t xml:space="preserve"> </w:t>
      </w:r>
      <w:r w:rsidR="007D1008" w:rsidRPr="00DB424F">
        <w:rPr>
          <w:rFonts w:asciiTheme="majorHAnsi" w:hAnsiTheme="majorHAnsi"/>
        </w:rPr>
        <w:br w:type="page"/>
      </w:r>
    </w:p>
    <w:p w14:paraId="5727EAEB" w14:textId="77777777" w:rsidR="00923711" w:rsidRPr="00DB424F" w:rsidRDefault="00923711">
      <w:pPr>
        <w:rPr>
          <w:rFonts w:asciiTheme="majorHAnsi" w:hAnsiTheme="majorHAnsi"/>
        </w:rPr>
      </w:pPr>
    </w:p>
    <w:p w14:paraId="316C0B92" w14:textId="77777777" w:rsidR="00110534" w:rsidRPr="00DB424F" w:rsidRDefault="00F36AD3" w:rsidP="00B46D58">
      <w:pPr>
        <w:jc w:val="both"/>
        <w:rPr>
          <w:rFonts w:asciiTheme="majorHAnsi" w:hAnsiTheme="majorHAnsi"/>
        </w:rPr>
      </w:pPr>
      <w:r w:rsidRPr="00DB424F">
        <w:rPr>
          <w:rFonts w:asciiTheme="majorHAnsi" w:hAnsiTheme="majorHAnsi"/>
        </w:rPr>
        <w:t xml:space="preserve"> </w:t>
      </w:r>
    </w:p>
    <w:p w14:paraId="19049D7C" w14:textId="77777777" w:rsidR="00993891" w:rsidRPr="00DB424F" w:rsidRDefault="00F36AD3" w:rsidP="00B46D58">
      <w:pPr>
        <w:jc w:val="both"/>
        <w:rPr>
          <w:rFonts w:asciiTheme="majorHAnsi" w:hAnsiTheme="majorHAnsi"/>
        </w:rPr>
      </w:pPr>
      <w:r w:rsidRPr="00DB424F">
        <w:rPr>
          <w:rFonts w:asciiTheme="majorHAnsi" w:hAnsiTheme="majorHAnsi"/>
        </w:rPr>
        <w:t xml:space="preserve">Прилагается  </w:t>
      </w:r>
      <w:r w:rsidR="00F855BB" w:rsidRPr="00DB424F">
        <w:rPr>
          <w:rFonts w:asciiTheme="majorHAnsi" w:hAnsiTheme="majorHAnsi"/>
        </w:rPr>
        <w:t xml:space="preserve">полное описание предлагаемого </w:t>
      </w:r>
      <w:r w:rsidR="00AA4DC0" w:rsidRPr="00DB424F">
        <w:rPr>
          <w:rFonts w:asciiTheme="majorHAnsi" w:hAnsiTheme="majorHAnsi"/>
        </w:rPr>
        <w:t xml:space="preserve">  ----------------------------</w:t>
      </w:r>
      <w:r w:rsidRPr="00DB424F">
        <w:rPr>
          <w:rFonts w:asciiTheme="majorHAnsi" w:hAnsiTheme="majorHAnsi"/>
        </w:rPr>
        <w:t xml:space="preserve"> </w:t>
      </w:r>
      <w:r w:rsidR="00F855BB" w:rsidRPr="00DB424F">
        <w:rPr>
          <w:rFonts w:asciiTheme="majorHAnsi" w:hAnsiTheme="majorHAnsi"/>
        </w:rPr>
        <w:t xml:space="preserve">    товара</w:t>
      </w:r>
      <w:r w:rsidR="00B14486" w:rsidRPr="00DB424F">
        <w:rPr>
          <w:rFonts w:asciiTheme="majorHAnsi" w:hAnsiTheme="majorHAnsi"/>
        </w:rPr>
        <w:t>,</w:t>
      </w:r>
      <w:r w:rsidR="00F855BB" w:rsidRPr="00DB424F">
        <w:rPr>
          <w:rFonts w:asciiTheme="majorHAnsi" w:hAnsiTheme="majorHAnsi"/>
        </w:rPr>
        <w:t xml:space="preserve"> </w:t>
      </w:r>
    </w:p>
    <w:p w14:paraId="611A4F6C" w14:textId="6EE7E840" w:rsidR="00993891" w:rsidRPr="00DB424F" w:rsidRDefault="00993891" w:rsidP="00B46D58">
      <w:pPr>
        <w:jc w:val="both"/>
        <w:rPr>
          <w:rFonts w:asciiTheme="majorHAnsi" w:hAnsiTheme="majorHAnsi"/>
        </w:rPr>
      </w:pPr>
      <w:r w:rsidRPr="00DB424F">
        <w:rPr>
          <w:rFonts w:asciiTheme="majorHAnsi" w:hAnsiTheme="majorHAnsi"/>
          <w:sz w:val="16"/>
        </w:rPr>
        <w:t xml:space="preserve">                                                                                                  </w:t>
      </w:r>
      <w:r w:rsidR="00C33115" w:rsidRPr="00DB424F">
        <w:rPr>
          <w:rFonts w:asciiTheme="majorHAnsi" w:hAnsiTheme="majorHAnsi"/>
          <w:sz w:val="16"/>
        </w:rPr>
        <w:t xml:space="preserve">      </w:t>
      </w:r>
      <w:r w:rsidR="007D0C21" w:rsidRPr="00DB424F">
        <w:rPr>
          <w:rFonts w:asciiTheme="majorHAnsi" w:hAnsiTheme="majorHAnsi"/>
          <w:sz w:val="16"/>
        </w:rPr>
        <w:t xml:space="preserve">                        </w:t>
      </w:r>
      <w:r w:rsidR="00C33115" w:rsidRPr="00DB424F">
        <w:rPr>
          <w:rFonts w:asciiTheme="majorHAnsi" w:hAnsiTheme="majorHAnsi"/>
          <w:sz w:val="16"/>
        </w:rPr>
        <w:t xml:space="preserve">    </w:t>
      </w:r>
      <w:r w:rsidRPr="00DB424F">
        <w:rPr>
          <w:rFonts w:asciiTheme="majorHAnsi" w:hAnsiTheme="majorHAnsi"/>
          <w:sz w:val="16"/>
        </w:rPr>
        <w:t xml:space="preserve"> наименование участника</w:t>
      </w:r>
    </w:p>
    <w:p w14:paraId="4965D6F9" w14:textId="77777777" w:rsidR="006B3E56" w:rsidRPr="00DB424F" w:rsidRDefault="00F855BB" w:rsidP="000811C1">
      <w:pPr>
        <w:jc w:val="both"/>
        <w:rPr>
          <w:rFonts w:asciiTheme="majorHAnsi" w:hAnsiTheme="majorHAnsi"/>
          <w:sz w:val="16"/>
          <w:lang w:val="hy-AM"/>
        </w:rPr>
      </w:pPr>
      <w:r w:rsidRPr="00DB424F">
        <w:rPr>
          <w:rFonts w:asciiTheme="majorHAnsi" w:hAnsiTheme="majorHAnsi"/>
        </w:rPr>
        <w:t>согласно Приложению 1.1</w:t>
      </w:r>
      <w:r w:rsidR="00C061DC" w:rsidRPr="00DB424F">
        <w:rPr>
          <w:rFonts w:asciiTheme="majorHAnsi" w:hAnsiTheme="majorHAnsi"/>
        </w:rPr>
        <w:t>.</w:t>
      </w:r>
      <w:r w:rsidR="00F36AD3" w:rsidRPr="00DB424F">
        <w:rPr>
          <w:rFonts w:asciiTheme="majorHAnsi" w:hAnsiTheme="majorHAnsi"/>
        </w:rPr>
        <w:t xml:space="preserve"> </w:t>
      </w:r>
      <w:r w:rsidRPr="00DB424F">
        <w:rPr>
          <w:rFonts w:asciiTheme="majorHAnsi" w:hAnsiTheme="majorHAnsi"/>
        </w:rPr>
        <w:t xml:space="preserve"> </w:t>
      </w:r>
      <w:r w:rsidR="00F36AD3" w:rsidRPr="00DB424F">
        <w:rPr>
          <w:rFonts w:asciiTheme="majorHAnsi" w:hAnsiTheme="majorHAnsi"/>
        </w:rPr>
        <w:t xml:space="preserve"> </w:t>
      </w:r>
      <w:r w:rsidR="00DA5D3D" w:rsidRPr="00DB424F">
        <w:rPr>
          <w:rFonts w:asciiTheme="majorHAnsi" w:hAnsiTheme="majorHAnsi"/>
          <w:sz w:val="16"/>
        </w:rPr>
        <w:t xml:space="preserve">                                                                             </w:t>
      </w:r>
      <w:r w:rsidRPr="00DB424F">
        <w:rPr>
          <w:rFonts w:asciiTheme="majorHAnsi" w:hAnsiTheme="majorHAnsi"/>
          <w:sz w:val="16"/>
        </w:rPr>
        <w:t xml:space="preserve">                                     </w:t>
      </w:r>
      <w:r w:rsidR="00DA5D3D" w:rsidRPr="00DB424F">
        <w:rPr>
          <w:rFonts w:asciiTheme="majorHAnsi" w:hAnsiTheme="majorHAnsi"/>
          <w:sz w:val="16"/>
        </w:rPr>
        <w:t xml:space="preserve">      </w:t>
      </w:r>
    </w:p>
    <w:p w14:paraId="62F4E825" w14:textId="77777777" w:rsidR="00F855BB" w:rsidRPr="00DB424F" w:rsidRDefault="00F855BB" w:rsidP="00B46D58">
      <w:pPr>
        <w:tabs>
          <w:tab w:val="left" w:pos="7371"/>
        </w:tabs>
        <w:spacing w:after="160"/>
        <w:ind w:left="3544" w:firstLine="3"/>
        <w:jc w:val="both"/>
        <w:rPr>
          <w:rFonts w:asciiTheme="majorHAnsi" w:hAnsiTheme="majorHAnsi"/>
          <w:sz w:val="16"/>
          <w:lang w:val="hy-AM"/>
        </w:rPr>
      </w:pPr>
    </w:p>
    <w:p w14:paraId="687ABD8A" w14:textId="77777777" w:rsidR="00F855BB" w:rsidRPr="00DB424F" w:rsidRDefault="00F855BB" w:rsidP="00B46D58">
      <w:pPr>
        <w:tabs>
          <w:tab w:val="left" w:pos="7371"/>
        </w:tabs>
        <w:spacing w:after="160"/>
        <w:ind w:left="3544" w:firstLine="3"/>
        <w:jc w:val="both"/>
        <w:rPr>
          <w:rFonts w:asciiTheme="majorHAnsi" w:hAnsiTheme="majorHAnsi"/>
          <w:sz w:val="16"/>
          <w:lang w:val="hy-AM"/>
        </w:rPr>
      </w:pPr>
    </w:p>
    <w:p w14:paraId="47C638C4" w14:textId="77777777" w:rsidR="006B3E56" w:rsidRPr="00DB424F" w:rsidRDefault="006B3E56" w:rsidP="00B46D58">
      <w:pPr>
        <w:tabs>
          <w:tab w:val="left" w:pos="7371"/>
        </w:tabs>
        <w:spacing w:after="160"/>
        <w:ind w:left="3544" w:firstLine="3"/>
        <w:jc w:val="both"/>
        <w:rPr>
          <w:rFonts w:asciiTheme="majorHAnsi" w:hAnsiTheme="majorHAnsi"/>
          <w:sz w:val="16"/>
        </w:rPr>
      </w:pPr>
    </w:p>
    <w:p w14:paraId="1A7C84AE" w14:textId="77777777" w:rsidR="006B3E56" w:rsidRPr="00DB424F" w:rsidRDefault="006B3E56" w:rsidP="00B46D58">
      <w:pPr>
        <w:tabs>
          <w:tab w:val="left" w:pos="7371"/>
        </w:tabs>
        <w:spacing w:after="160"/>
        <w:ind w:left="3544" w:firstLine="3"/>
        <w:jc w:val="both"/>
        <w:rPr>
          <w:rFonts w:asciiTheme="majorHAnsi" w:hAnsiTheme="majorHAnsi"/>
          <w:sz w:val="16"/>
        </w:rPr>
      </w:pPr>
    </w:p>
    <w:p w14:paraId="35FADA02" w14:textId="77777777" w:rsidR="00374F4A" w:rsidRPr="00DB424F" w:rsidRDefault="00374F4A" w:rsidP="00B46D58">
      <w:pPr>
        <w:jc w:val="both"/>
        <w:rPr>
          <w:rFonts w:asciiTheme="majorHAnsi" w:hAnsiTheme="majorHAnsi"/>
        </w:rPr>
      </w:pPr>
      <w:r w:rsidRPr="00DB424F">
        <w:rPr>
          <w:rFonts w:asciiTheme="majorHAnsi" w:hAnsiTheme="majorHAnsi"/>
        </w:rPr>
        <w:t>_______________________________________________</w:t>
      </w:r>
      <w:r w:rsidRPr="00DB424F">
        <w:rPr>
          <w:rFonts w:asciiTheme="majorHAnsi" w:hAnsiTheme="majorHAnsi"/>
        </w:rPr>
        <w:tab/>
        <w:t>_____________________</w:t>
      </w:r>
    </w:p>
    <w:p w14:paraId="738A4D8C" w14:textId="77777777" w:rsidR="00374F4A" w:rsidRPr="00DB424F" w:rsidRDefault="00374F4A" w:rsidP="00B46D58">
      <w:pPr>
        <w:tabs>
          <w:tab w:val="left" w:pos="7230"/>
        </w:tabs>
        <w:ind w:left="851"/>
        <w:jc w:val="both"/>
        <w:rPr>
          <w:rFonts w:asciiTheme="majorHAnsi" w:hAnsiTheme="majorHAnsi"/>
          <w:sz w:val="16"/>
        </w:rPr>
      </w:pPr>
      <w:r w:rsidRPr="00DB424F">
        <w:rPr>
          <w:rFonts w:asciiTheme="majorHAnsi" w:hAnsiTheme="majorHAnsi"/>
          <w:sz w:val="16"/>
        </w:rPr>
        <w:t>наименование участника (должность,</w:t>
      </w:r>
      <w:r w:rsidRPr="00DB424F">
        <w:rPr>
          <w:rFonts w:asciiTheme="majorHAnsi" w:hAnsiTheme="majorHAnsi"/>
          <w:sz w:val="16"/>
        </w:rPr>
        <w:tab/>
        <w:t>подпись)</w:t>
      </w:r>
    </w:p>
    <w:p w14:paraId="1BCDF75C" w14:textId="77777777" w:rsidR="00374F4A" w:rsidRPr="00DB424F" w:rsidRDefault="00374F4A" w:rsidP="00B46D58">
      <w:pPr>
        <w:spacing w:after="160"/>
        <w:ind w:left="1134"/>
        <w:jc w:val="both"/>
        <w:rPr>
          <w:rFonts w:asciiTheme="majorHAnsi" w:hAnsiTheme="majorHAnsi"/>
          <w:sz w:val="16"/>
        </w:rPr>
      </w:pPr>
      <w:r w:rsidRPr="00DB424F">
        <w:rPr>
          <w:rFonts w:asciiTheme="majorHAnsi" w:hAnsiTheme="majorHAnsi"/>
          <w:sz w:val="16"/>
        </w:rPr>
        <w:t>имя, фамилия руководителя)</w:t>
      </w:r>
    </w:p>
    <w:p w14:paraId="479755DE" w14:textId="77777777" w:rsidR="0094684E" w:rsidRPr="00DB424F" w:rsidRDefault="00B2572B" w:rsidP="00B46D58">
      <w:pPr>
        <w:widowControl w:val="0"/>
        <w:spacing w:after="160"/>
        <w:jc w:val="right"/>
        <w:rPr>
          <w:rFonts w:asciiTheme="majorHAnsi" w:hAnsiTheme="majorHAnsi"/>
          <w:b/>
        </w:rPr>
      </w:pPr>
      <w:r w:rsidRPr="00DB424F">
        <w:rPr>
          <w:rFonts w:asciiTheme="majorHAnsi" w:hAnsiTheme="majorHAnsi"/>
        </w:rPr>
        <w:t>М. П.</w:t>
      </w:r>
      <w:r w:rsidR="00A225D9" w:rsidRPr="00DB424F">
        <w:rPr>
          <w:rFonts w:asciiTheme="majorHAnsi" w:hAnsiTheme="majorHAnsi"/>
          <w:b/>
        </w:rPr>
        <w:t xml:space="preserve"> </w:t>
      </w:r>
    </w:p>
    <w:p w14:paraId="13C61080" w14:textId="77777777" w:rsidR="00123294" w:rsidRPr="00DB424F" w:rsidRDefault="00123294" w:rsidP="00B46D58">
      <w:pPr>
        <w:rPr>
          <w:rFonts w:asciiTheme="majorHAnsi" w:hAnsiTheme="majorHAnsi"/>
          <w:b/>
        </w:rPr>
      </w:pPr>
      <w:r w:rsidRPr="00DB424F">
        <w:rPr>
          <w:rFonts w:asciiTheme="majorHAnsi" w:hAnsiTheme="majorHAnsi"/>
          <w:b/>
        </w:rPr>
        <w:br w:type="page"/>
      </w:r>
    </w:p>
    <w:p w14:paraId="619C5432" w14:textId="77777777" w:rsidR="00D043C1" w:rsidRPr="00DB424F" w:rsidRDefault="00D043C1" w:rsidP="00D043C1">
      <w:pPr>
        <w:pStyle w:val="3"/>
        <w:keepNext w:val="0"/>
        <w:widowControl w:val="0"/>
        <w:spacing w:after="160" w:line="240" w:lineRule="auto"/>
        <w:ind w:firstLine="567"/>
        <w:jc w:val="right"/>
        <w:rPr>
          <w:rFonts w:asciiTheme="majorHAnsi" w:hAnsiTheme="majorHAnsi"/>
          <w:b/>
          <w:i w:val="0"/>
          <w:sz w:val="24"/>
          <w:szCs w:val="24"/>
        </w:rPr>
      </w:pPr>
      <w:r w:rsidRPr="00DB424F">
        <w:rPr>
          <w:rFonts w:asciiTheme="majorHAnsi" w:hAnsiTheme="majorHAnsi"/>
          <w:b/>
          <w:i w:val="0"/>
          <w:sz w:val="24"/>
          <w:szCs w:val="24"/>
        </w:rPr>
        <w:lastRenderedPageBreak/>
        <w:t>Приложение № 1,1</w:t>
      </w:r>
    </w:p>
    <w:p w14:paraId="4556FF12" w14:textId="77F3E129" w:rsidR="00D043C1" w:rsidRPr="00DB424F" w:rsidRDefault="00D043C1" w:rsidP="003D2FA3">
      <w:pPr>
        <w:pStyle w:val="31"/>
        <w:widowControl w:val="0"/>
        <w:spacing w:after="160" w:line="240" w:lineRule="auto"/>
        <w:jc w:val="right"/>
        <w:rPr>
          <w:rFonts w:asciiTheme="majorHAnsi" w:hAnsiTheme="majorHAnsi"/>
          <w:b/>
          <w:sz w:val="24"/>
          <w:szCs w:val="24"/>
        </w:rPr>
      </w:pPr>
      <w:r w:rsidRPr="00DB424F">
        <w:rPr>
          <w:rFonts w:asciiTheme="majorHAnsi" w:hAnsiTheme="majorHAnsi"/>
          <w:b/>
          <w:sz w:val="24"/>
          <w:szCs w:val="24"/>
        </w:rPr>
        <w:t xml:space="preserve">к Приглашению на </w:t>
      </w:r>
      <w:r w:rsidR="003D2FA3" w:rsidRPr="00DB424F">
        <w:rPr>
          <w:rFonts w:asciiTheme="majorHAnsi" w:hAnsiTheme="majorHAnsi"/>
          <w:b/>
          <w:sz w:val="24"/>
          <w:szCs w:val="24"/>
        </w:rPr>
        <w:t>процедуру запроса котировок</w:t>
      </w:r>
      <w:r w:rsidRPr="00DB424F">
        <w:rPr>
          <w:rFonts w:asciiTheme="majorHAnsi" w:hAnsiTheme="majorHAnsi"/>
          <w:b/>
          <w:sz w:val="24"/>
          <w:szCs w:val="24"/>
        </w:rPr>
        <w:br/>
      </w:r>
      <w:r w:rsidR="003D2FA3" w:rsidRPr="00DB424F">
        <w:rPr>
          <w:rFonts w:asciiTheme="majorHAnsi" w:hAnsiTheme="majorHAnsi"/>
          <w:b/>
          <w:sz w:val="24"/>
          <w:szCs w:val="24"/>
        </w:rPr>
        <w:t xml:space="preserve">           </w:t>
      </w:r>
      <w:r w:rsidRPr="00DB424F">
        <w:rPr>
          <w:rFonts w:asciiTheme="majorHAnsi" w:hAnsiTheme="majorHAnsi"/>
          <w:b/>
          <w:sz w:val="24"/>
          <w:szCs w:val="24"/>
        </w:rPr>
        <w:t xml:space="preserve">под кодом </w:t>
      </w:r>
      <w:r w:rsidR="00F97A8A" w:rsidRPr="00DB424F">
        <w:rPr>
          <w:rFonts w:asciiTheme="majorHAnsi" w:hAnsiTheme="majorHAnsi"/>
          <w:lang w:val="es-ES"/>
        </w:rPr>
        <w:t>«</w:t>
      </w:r>
      <w:r w:rsidR="00A3754F">
        <w:rPr>
          <w:rFonts w:asciiTheme="minorHAnsi" w:hAnsiTheme="minorHAnsi" w:cstheme="minorHAnsi"/>
          <w:b/>
          <w:u w:val="single"/>
          <w:lang w:val="af-ZA"/>
        </w:rPr>
        <w:t>ԱՄԱՄԴ-ԳՀԱՊՁԲ-</w:t>
      </w:r>
      <w:r w:rsidR="00A3754F">
        <w:rPr>
          <w:rFonts w:asciiTheme="minorHAnsi" w:hAnsiTheme="minorHAnsi" w:cstheme="minorHAnsi"/>
          <w:b/>
          <w:u w:val="single"/>
          <w:lang w:val="hy-AM"/>
        </w:rPr>
        <w:t>26/</w:t>
      </w:r>
      <w:proofErr w:type="gramStart"/>
      <w:r w:rsidR="00A3754F">
        <w:rPr>
          <w:rFonts w:asciiTheme="minorHAnsi" w:hAnsiTheme="minorHAnsi" w:cstheme="minorHAnsi"/>
          <w:b/>
          <w:u w:val="single"/>
          <w:lang w:val="hy-AM"/>
        </w:rPr>
        <w:t>01</w:t>
      </w:r>
      <w:r w:rsidR="00A3754F">
        <w:rPr>
          <w:rFonts w:asciiTheme="minorHAnsi" w:hAnsiTheme="minorHAnsi" w:cstheme="minorHAnsi"/>
          <w:u w:val="single"/>
          <w:lang w:val="af-ZA"/>
        </w:rPr>
        <w:t xml:space="preserve"> </w:t>
      </w:r>
      <w:r w:rsidR="00F97A8A" w:rsidRPr="00DB424F">
        <w:rPr>
          <w:rFonts w:asciiTheme="majorHAnsi" w:hAnsiTheme="majorHAnsi" w:cs="Sylfaen"/>
          <w:b/>
          <w:lang w:val="es-ES"/>
        </w:rPr>
        <w:t>»</w:t>
      </w:r>
      <w:proofErr w:type="gramEnd"/>
      <w:r w:rsidRPr="00DB424F">
        <w:rPr>
          <w:rStyle w:val="af6"/>
          <w:rFonts w:asciiTheme="majorHAnsi" w:hAnsiTheme="majorHAnsi"/>
          <w:b/>
          <w:sz w:val="24"/>
          <w:szCs w:val="24"/>
        </w:rPr>
        <w:footnoteReference w:customMarkFollows="1" w:id="15"/>
        <w:t>*</w:t>
      </w:r>
    </w:p>
    <w:p w14:paraId="35842783" w14:textId="77777777" w:rsidR="00D043C1" w:rsidRPr="00DB424F" w:rsidRDefault="00D043C1" w:rsidP="00D043C1">
      <w:pPr>
        <w:widowControl w:val="0"/>
        <w:spacing w:after="160"/>
        <w:ind w:left="567" w:right="565"/>
        <w:jc w:val="center"/>
        <w:rPr>
          <w:rFonts w:asciiTheme="majorHAnsi" w:hAnsiTheme="majorHAnsi"/>
          <w:b/>
        </w:rPr>
      </w:pPr>
    </w:p>
    <w:p w14:paraId="29EC9B7E" w14:textId="77777777" w:rsidR="00D043C1" w:rsidRPr="00DB424F" w:rsidRDefault="00D043C1" w:rsidP="00D043C1">
      <w:pPr>
        <w:pStyle w:val="3"/>
        <w:keepNext w:val="0"/>
        <w:widowControl w:val="0"/>
        <w:spacing w:after="160" w:line="240" w:lineRule="auto"/>
        <w:ind w:left="567" w:right="565"/>
        <w:rPr>
          <w:rFonts w:asciiTheme="majorHAnsi" w:hAnsiTheme="majorHAnsi"/>
          <w:b/>
          <w:i w:val="0"/>
          <w:sz w:val="24"/>
          <w:szCs w:val="24"/>
        </w:rPr>
      </w:pPr>
      <w:r w:rsidRPr="00DB424F">
        <w:rPr>
          <w:rFonts w:asciiTheme="majorHAnsi" w:hAnsiTheme="majorHAnsi"/>
          <w:b/>
          <w:i w:val="0"/>
          <w:sz w:val="24"/>
          <w:szCs w:val="24"/>
        </w:rPr>
        <w:t>ПОЛНОЕ ОПИСАНИЕ</w:t>
      </w:r>
    </w:p>
    <w:p w14:paraId="7515EE83" w14:textId="77777777" w:rsidR="00D043C1" w:rsidRPr="00DB424F" w:rsidRDefault="00D043C1" w:rsidP="00D043C1">
      <w:pPr>
        <w:pStyle w:val="3"/>
        <w:keepNext w:val="0"/>
        <w:widowControl w:val="0"/>
        <w:spacing w:after="160" w:line="240" w:lineRule="auto"/>
        <w:ind w:left="567" w:right="565"/>
        <w:rPr>
          <w:rFonts w:asciiTheme="majorHAnsi" w:hAnsiTheme="majorHAnsi"/>
          <w:b/>
          <w:i w:val="0"/>
          <w:sz w:val="24"/>
          <w:szCs w:val="24"/>
        </w:rPr>
      </w:pPr>
      <w:r w:rsidRPr="00DB424F">
        <w:rPr>
          <w:rFonts w:asciiTheme="majorHAnsi" w:hAnsiTheme="majorHAnsi"/>
          <w:b/>
          <w:i w:val="0"/>
          <w:sz w:val="24"/>
          <w:szCs w:val="24"/>
        </w:rPr>
        <w:t xml:space="preserve">предлагаемого </w:t>
      </w:r>
      <w:r w:rsidR="00A35FB1" w:rsidRPr="00DB424F">
        <w:rPr>
          <w:rFonts w:asciiTheme="majorHAnsi" w:hAnsiTheme="majorHAnsi"/>
          <w:b/>
          <w:i w:val="0"/>
          <w:sz w:val="24"/>
          <w:szCs w:val="24"/>
        </w:rPr>
        <w:t>товара</w:t>
      </w:r>
    </w:p>
    <w:p w14:paraId="656C0B34" w14:textId="77777777" w:rsidR="00D043C1" w:rsidRPr="00DB424F" w:rsidRDefault="00D043C1" w:rsidP="00D043C1">
      <w:pPr>
        <w:pStyle w:val="3"/>
        <w:keepNext w:val="0"/>
        <w:widowControl w:val="0"/>
        <w:spacing w:after="160" w:line="240" w:lineRule="auto"/>
        <w:ind w:left="567" w:right="565"/>
        <w:rPr>
          <w:rFonts w:asciiTheme="majorHAnsi" w:hAnsiTheme="majorHAnsi"/>
          <w:sz w:val="24"/>
          <w:szCs w:val="24"/>
        </w:rPr>
      </w:pPr>
    </w:p>
    <w:p w14:paraId="7CF6AE37" w14:textId="2862E8E3" w:rsidR="00D043C1" w:rsidRPr="00DB424F" w:rsidRDefault="003D2FA3" w:rsidP="00D043C1">
      <w:pPr>
        <w:widowControl w:val="0"/>
        <w:jc w:val="both"/>
        <w:rPr>
          <w:rFonts w:asciiTheme="majorHAnsi" w:hAnsiTheme="majorHAnsi"/>
        </w:rPr>
      </w:pPr>
      <w:r w:rsidRPr="00DB424F">
        <w:rPr>
          <w:rFonts w:asciiTheme="majorHAnsi" w:hAnsiTheme="majorHAnsi"/>
        </w:rPr>
        <w:t xml:space="preserve">     </w:t>
      </w:r>
      <w:r w:rsidR="00D043C1" w:rsidRPr="00DB424F">
        <w:rPr>
          <w:rFonts w:asciiTheme="majorHAnsi" w:hAnsiTheme="majorHAnsi"/>
        </w:rPr>
        <w:t xml:space="preserve">_____________________________,                               в качестве участника в </w:t>
      </w:r>
      <w:r w:rsidRPr="00DB424F">
        <w:rPr>
          <w:rFonts w:asciiTheme="majorHAnsi" w:hAnsiTheme="majorHAnsi"/>
        </w:rPr>
        <w:t>рамках</w:t>
      </w:r>
    </w:p>
    <w:p w14:paraId="1E867C81" w14:textId="51D5F26B" w:rsidR="00D043C1" w:rsidRPr="00DB424F" w:rsidRDefault="003D2FA3" w:rsidP="00D043C1">
      <w:pPr>
        <w:widowControl w:val="0"/>
        <w:spacing w:after="120"/>
        <w:jc w:val="both"/>
        <w:rPr>
          <w:rFonts w:asciiTheme="majorHAnsi" w:hAnsiTheme="majorHAnsi"/>
          <w:sz w:val="16"/>
          <w:u w:val="single"/>
        </w:rPr>
      </w:pPr>
      <w:r w:rsidRPr="00DB424F">
        <w:rPr>
          <w:rFonts w:asciiTheme="majorHAnsi" w:hAnsiTheme="majorHAnsi"/>
          <w:sz w:val="16"/>
        </w:rPr>
        <w:t xml:space="preserve">                                   </w:t>
      </w:r>
      <w:r w:rsidR="00D043C1" w:rsidRPr="00DB424F">
        <w:rPr>
          <w:rFonts w:asciiTheme="majorHAnsi" w:hAnsiTheme="majorHAnsi"/>
          <w:sz w:val="16"/>
        </w:rPr>
        <w:t>наименование участника</w:t>
      </w:r>
    </w:p>
    <w:p w14:paraId="2863128B" w14:textId="137E0AA1" w:rsidR="00D043C1" w:rsidRPr="00DB424F" w:rsidRDefault="003D2FA3" w:rsidP="00D043C1">
      <w:pPr>
        <w:widowControl w:val="0"/>
        <w:spacing w:after="160"/>
        <w:jc w:val="both"/>
        <w:rPr>
          <w:rFonts w:asciiTheme="majorHAnsi" w:hAnsiTheme="majorHAnsi"/>
        </w:rPr>
      </w:pPr>
      <w:r w:rsidRPr="00DB424F">
        <w:rPr>
          <w:rFonts w:asciiTheme="majorHAnsi" w:hAnsiTheme="majorHAnsi"/>
          <w:b/>
        </w:rPr>
        <w:t>процедуры запроса котировок</w:t>
      </w:r>
      <w:r w:rsidRPr="00DB424F">
        <w:rPr>
          <w:rFonts w:asciiTheme="majorHAnsi" w:hAnsiTheme="majorHAnsi"/>
        </w:rPr>
        <w:t xml:space="preserve"> </w:t>
      </w:r>
      <w:r w:rsidR="00D043C1" w:rsidRPr="00DB424F">
        <w:rPr>
          <w:rFonts w:asciiTheme="majorHAnsi" w:hAnsiTheme="majorHAnsi"/>
        </w:rPr>
        <w:t xml:space="preserve">под кодом </w:t>
      </w:r>
      <w:r w:rsidR="00F97A8A" w:rsidRPr="00DB424F">
        <w:rPr>
          <w:rFonts w:asciiTheme="majorHAnsi" w:hAnsiTheme="majorHAnsi"/>
          <w:lang w:val="es-ES"/>
        </w:rPr>
        <w:t>«</w:t>
      </w:r>
      <w:r w:rsidR="00A3754F">
        <w:rPr>
          <w:rFonts w:asciiTheme="minorHAnsi" w:hAnsiTheme="minorHAnsi" w:cstheme="minorHAnsi"/>
          <w:b/>
          <w:u w:val="single"/>
          <w:lang w:val="af-ZA"/>
        </w:rPr>
        <w:t>ԱՄԱՄԴ-ԳՀԱՊՁԲ-</w:t>
      </w:r>
      <w:r w:rsidR="00A3754F">
        <w:rPr>
          <w:rFonts w:asciiTheme="minorHAnsi" w:hAnsiTheme="minorHAnsi" w:cstheme="minorHAnsi"/>
          <w:b/>
          <w:u w:val="single"/>
          <w:lang w:val="hy-AM"/>
        </w:rPr>
        <w:t>26/01</w:t>
      </w:r>
      <w:r w:rsidR="00A3754F">
        <w:rPr>
          <w:rFonts w:asciiTheme="minorHAnsi" w:hAnsiTheme="minorHAnsi" w:cstheme="minorHAnsi"/>
          <w:u w:val="single"/>
          <w:lang w:val="af-ZA"/>
        </w:rPr>
        <w:t xml:space="preserve"> </w:t>
      </w:r>
      <w:proofErr w:type="gramStart"/>
      <w:r w:rsidR="00D86014" w:rsidRPr="00DB424F">
        <w:rPr>
          <w:rFonts w:asciiTheme="majorHAnsi" w:hAnsiTheme="majorHAnsi" w:cs="Sylfaen"/>
          <w:i/>
          <w:sz w:val="20"/>
          <w:szCs w:val="20"/>
          <w:lang w:val="hy-AM"/>
        </w:rPr>
        <w:tab/>
        <w:t xml:space="preserve"> </w:t>
      </w:r>
      <w:r w:rsidR="00F97A8A" w:rsidRPr="00DB424F">
        <w:rPr>
          <w:rFonts w:asciiTheme="majorHAnsi" w:hAnsiTheme="majorHAnsi"/>
          <w:b/>
        </w:rPr>
        <w:t>»</w:t>
      </w:r>
      <w:r w:rsidR="00D043C1" w:rsidRPr="00DB424F">
        <w:rPr>
          <w:rFonts w:asciiTheme="majorHAnsi" w:hAnsiTheme="majorHAnsi"/>
        </w:rPr>
        <w:t>ниже</w:t>
      </w:r>
      <w:proofErr w:type="gramEnd"/>
      <w:r w:rsidR="00D043C1" w:rsidRPr="00DB424F">
        <w:rPr>
          <w:rFonts w:asciiTheme="majorHAnsi" w:hAnsiTheme="majorHAnsi"/>
        </w:rPr>
        <w:t xml:space="preserve">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32"/>
        <w:gridCol w:w="1463"/>
        <w:gridCol w:w="1699"/>
        <w:gridCol w:w="1727"/>
        <w:gridCol w:w="1798"/>
      </w:tblGrid>
      <w:tr w:rsidR="00D043C1" w:rsidRPr="00DB424F" w14:paraId="35B599BE" w14:textId="77777777" w:rsidTr="00FF3F2A">
        <w:tc>
          <w:tcPr>
            <w:tcW w:w="1042" w:type="dxa"/>
            <w:vMerge w:val="restart"/>
            <w:vAlign w:val="center"/>
          </w:tcPr>
          <w:p w14:paraId="7BCB2261" w14:textId="77777777" w:rsidR="00EE1022" w:rsidRPr="00DB424F" w:rsidRDefault="00EE1022" w:rsidP="00FF3F2A">
            <w:pPr>
              <w:widowControl w:val="0"/>
              <w:jc w:val="center"/>
              <w:rPr>
                <w:rFonts w:asciiTheme="majorHAnsi" w:hAnsiTheme="majorHAnsi"/>
                <w:b/>
                <w:sz w:val="20"/>
                <w:szCs w:val="20"/>
              </w:rPr>
            </w:pPr>
          </w:p>
          <w:p w14:paraId="3AF2D2CF" w14:textId="77777777" w:rsidR="00D043C1" w:rsidRPr="00DB424F" w:rsidRDefault="00D043C1" w:rsidP="00FF3F2A">
            <w:pPr>
              <w:widowControl w:val="0"/>
              <w:jc w:val="center"/>
              <w:rPr>
                <w:rFonts w:asciiTheme="majorHAnsi" w:hAnsiTheme="majorHAnsi"/>
                <w:b/>
                <w:bCs/>
                <w:sz w:val="20"/>
                <w:szCs w:val="20"/>
              </w:rPr>
            </w:pPr>
            <w:r w:rsidRPr="00DB424F">
              <w:rPr>
                <w:rFonts w:asciiTheme="majorHAnsi" w:hAnsiTheme="majorHAnsi"/>
                <w:b/>
                <w:sz w:val="20"/>
                <w:szCs w:val="20"/>
              </w:rPr>
              <w:t>Номер лота</w:t>
            </w:r>
          </w:p>
        </w:tc>
        <w:tc>
          <w:tcPr>
            <w:tcW w:w="8244" w:type="dxa"/>
            <w:gridSpan w:val="5"/>
            <w:vAlign w:val="center"/>
          </w:tcPr>
          <w:p w14:paraId="108E1483" w14:textId="77777777" w:rsidR="00D043C1" w:rsidRPr="00DB424F" w:rsidRDefault="00D043C1" w:rsidP="00FF3F2A">
            <w:pPr>
              <w:widowControl w:val="0"/>
              <w:jc w:val="center"/>
              <w:rPr>
                <w:rFonts w:asciiTheme="majorHAnsi" w:hAnsiTheme="majorHAnsi"/>
                <w:b/>
                <w:bCs/>
                <w:sz w:val="20"/>
                <w:szCs w:val="20"/>
              </w:rPr>
            </w:pPr>
            <w:r w:rsidRPr="00DB424F">
              <w:rPr>
                <w:rFonts w:asciiTheme="majorHAnsi" w:hAnsiTheme="majorHAnsi"/>
                <w:b/>
                <w:sz w:val="20"/>
                <w:szCs w:val="20"/>
              </w:rPr>
              <w:t>Предлагаемый товар</w:t>
            </w:r>
          </w:p>
        </w:tc>
      </w:tr>
      <w:tr w:rsidR="00D043C1" w:rsidRPr="00DB424F" w14:paraId="16344BAB" w14:textId="77777777" w:rsidTr="000811C1">
        <w:trPr>
          <w:trHeight w:val="696"/>
        </w:trPr>
        <w:tc>
          <w:tcPr>
            <w:tcW w:w="1042" w:type="dxa"/>
            <w:vMerge/>
            <w:vAlign w:val="center"/>
          </w:tcPr>
          <w:p w14:paraId="12D7D1B0" w14:textId="77777777" w:rsidR="00D043C1" w:rsidRPr="00DB424F" w:rsidRDefault="00D043C1" w:rsidP="00FF3F2A">
            <w:pPr>
              <w:widowControl w:val="0"/>
              <w:jc w:val="center"/>
              <w:rPr>
                <w:rFonts w:asciiTheme="majorHAnsi" w:hAnsiTheme="majorHAnsi"/>
                <w:b/>
                <w:bCs/>
                <w:sz w:val="20"/>
                <w:szCs w:val="20"/>
              </w:rPr>
            </w:pPr>
          </w:p>
        </w:tc>
        <w:tc>
          <w:tcPr>
            <w:tcW w:w="1605" w:type="dxa"/>
            <w:vAlign w:val="center"/>
          </w:tcPr>
          <w:p w14:paraId="7C94013C" w14:textId="77777777" w:rsidR="00D043C1" w:rsidRPr="00DB424F" w:rsidRDefault="00873A3C" w:rsidP="00FF3F2A">
            <w:pPr>
              <w:widowControl w:val="0"/>
              <w:jc w:val="center"/>
              <w:rPr>
                <w:rFonts w:asciiTheme="majorHAnsi" w:hAnsiTheme="majorHAnsi"/>
                <w:b/>
                <w:sz w:val="20"/>
                <w:szCs w:val="20"/>
              </w:rPr>
            </w:pPr>
            <w:r w:rsidRPr="00DB424F">
              <w:rPr>
                <w:rFonts w:asciiTheme="majorHAnsi" w:hAnsiTheme="majorHAnsi"/>
                <w:b/>
                <w:sz w:val="20"/>
                <w:szCs w:val="20"/>
              </w:rPr>
              <w:t>ф</w:t>
            </w:r>
            <w:r w:rsidR="00D043C1" w:rsidRPr="00DB424F">
              <w:rPr>
                <w:rFonts w:asciiTheme="majorHAnsi" w:hAnsiTheme="majorHAnsi"/>
                <w:b/>
                <w:sz w:val="20"/>
                <w:szCs w:val="20"/>
              </w:rPr>
              <w:t>ирменное</w:t>
            </w:r>
          </w:p>
          <w:p w14:paraId="550052C2" w14:textId="77777777" w:rsidR="00D043C1" w:rsidRPr="00DB424F" w:rsidRDefault="00D043C1" w:rsidP="00FF3F2A">
            <w:pPr>
              <w:widowControl w:val="0"/>
              <w:jc w:val="center"/>
              <w:rPr>
                <w:rFonts w:asciiTheme="majorHAnsi" w:hAnsiTheme="majorHAnsi"/>
                <w:b/>
                <w:bCs/>
                <w:sz w:val="20"/>
                <w:szCs w:val="20"/>
              </w:rPr>
            </w:pPr>
            <w:r w:rsidRPr="00DB424F">
              <w:rPr>
                <w:rFonts w:asciiTheme="majorHAnsi" w:hAnsiTheme="majorHAnsi"/>
                <w:b/>
                <w:sz w:val="20"/>
                <w:szCs w:val="20"/>
              </w:rPr>
              <w:t>наименование</w:t>
            </w:r>
          </w:p>
        </w:tc>
        <w:tc>
          <w:tcPr>
            <w:tcW w:w="1463" w:type="dxa"/>
            <w:vAlign w:val="center"/>
          </w:tcPr>
          <w:p w14:paraId="0873AEFA" w14:textId="77777777" w:rsidR="00D043C1" w:rsidRPr="00DB424F" w:rsidRDefault="00D043C1" w:rsidP="00FF3F2A">
            <w:pPr>
              <w:widowControl w:val="0"/>
              <w:jc w:val="center"/>
              <w:rPr>
                <w:rFonts w:asciiTheme="majorHAnsi" w:hAnsiTheme="majorHAnsi"/>
                <w:b/>
                <w:bCs/>
                <w:sz w:val="20"/>
                <w:szCs w:val="20"/>
              </w:rPr>
            </w:pPr>
            <w:r w:rsidRPr="00DB424F">
              <w:rPr>
                <w:rFonts w:asciiTheme="majorHAnsi" w:hAnsiTheme="majorHAnsi"/>
                <w:b/>
                <w:sz w:val="20"/>
                <w:szCs w:val="20"/>
              </w:rPr>
              <w:t>товарный знак</w:t>
            </w:r>
          </w:p>
        </w:tc>
        <w:tc>
          <w:tcPr>
            <w:tcW w:w="1699" w:type="dxa"/>
            <w:vAlign w:val="center"/>
          </w:tcPr>
          <w:p w14:paraId="590C5FC5" w14:textId="77777777" w:rsidR="00D043C1" w:rsidRPr="00DB424F" w:rsidRDefault="009A3C00" w:rsidP="009A3C00">
            <w:pPr>
              <w:widowControl w:val="0"/>
              <w:jc w:val="center"/>
              <w:rPr>
                <w:rFonts w:asciiTheme="majorHAnsi" w:hAnsiTheme="majorHAnsi"/>
                <w:b/>
                <w:bCs/>
                <w:sz w:val="20"/>
                <w:szCs w:val="20"/>
                <w:lang w:val="hy-AM"/>
              </w:rPr>
            </w:pPr>
            <w:r w:rsidRPr="00DB424F">
              <w:rPr>
                <w:rFonts w:asciiTheme="majorHAnsi" w:hAnsiTheme="majorHAnsi"/>
                <w:b/>
                <w:bCs/>
                <w:sz w:val="20"/>
                <w:szCs w:val="20"/>
              </w:rPr>
              <w:t>модель</w:t>
            </w:r>
          </w:p>
        </w:tc>
        <w:tc>
          <w:tcPr>
            <w:tcW w:w="1727" w:type="dxa"/>
            <w:vAlign w:val="center"/>
          </w:tcPr>
          <w:p w14:paraId="4AC2F630" w14:textId="77777777" w:rsidR="00D043C1" w:rsidRPr="00DB424F" w:rsidRDefault="00D043C1" w:rsidP="00FF3F2A">
            <w:pPr>
              <w:widowControl w:val="0"/>
              <w:jc w:val="center"/>
              <w:rPr>
                <w:rFonts w:asciiTheme="majorHAnsi" w:hAnsiTheme="majorHAnsi"/>
                <w:b/>
                <w:bCs/>
                <w:sz w:val="20"/>
                <w:szCs w:val="20"/>
              </w:rPr>
            </w:pPr>
            <w:r w:rsidRPr="00DB424F">
              <w:rPr>
                <w:rFonts w:asciiTheme="majorHAnsi" w:hAnsiTheme="majorHAnsi"/>
                <w:b/>
                <w:sz w:val="20"/>
                <w:szCs w:val="20"/>
              </w:rPr>
              <w:t>наименование производителя</w:t>
            </w:r>
          </w:p>
        </w:tc>
        <w:tc>
          <w:tcPr>
            <w:tcW w:w="1750" w:type="dxa"/>
            <w:vAlign w:val="center"/>
          </w:tcPr>
          <w:p w14:paraId="346B5F50" w14:textId="77777777" w:rsidR="00D043C1" w:rsidRPr="00DB424F" w:rsidRDefault="00D043C1" w:rsidP="00FF3F2A">
            <w:pPr>
              <w:widowControl w:val="0"/>
              <w:jc w:val="center"/>
              <w:rPr>
                <w:rFonts w:asciiTheme="majorHAnsi" w:hAnsiTheme="majorHAnsi"/>
                <w:b/>
                <w:bCs/>
                <w:sz w:val="20"/>
                <w:szCs w:val="20"/>
              </w:rPr>
            </w:pPr>
            <w:r w:rsidRPr="00DB424F">
              <w:rPr>
                <w:rFonts w:asciiTheme="majorHAnsi" w:hAnsiTheme="majorHAnsi"/>
                <w:b/>
                <w:sz w:val="20"/>
                <w:szCs w:val="20"/>
              </w:rPr>
              <w:t>технические характеристики</w:t>
            </w:r>
          </w:p>
        </w:tc>
      </w:tr>
      <w:tr w:rsidR="00D043C1" w:rsidRPr="00DB424F" w14:paraId="17785656" w14:textId="77777777" w:rsidTr="00FF3F2A">
        <w:tc>
          <w:tcPr>
            <w:tcW w:w="1042" w:type="dxa"/>
          </w:tcPr>
          <w:p w14:paraId="6F479D29"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605" w:type="dxa"/>
          </w:tcPr>
          <w:p w14:paraId="29651705"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463" w:type="dxa"/>
          </w:tcPr>
          <w:p w14:paraId="2630EEAA"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699" w:type="dxa"/>
          </w:tcPr>
          <w:p w14:paraId="3E40AD0D"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727" w:type="dxa"/>
          </w:tcPr>
          <w:p w14:paraId="523B9587"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750" w:type="dxa"/>
          </w:tcPr>
          <w:p w14:paraId="52E432A9" w14:textId="77777777" w:rsidR="00D043C1" w:rsidRPr="00DB424F" w:rsidRDefault="00D043C1" w:rsidP="00FF3F2A">
            <w:pPr>
              <w:pStyle w:val="3"/>
              <w:keepNext w:val="0"/>
              <w:widowControl w:val="0"/>
              <w:spacing w:line="240" w:lineRule="auto"/>
              <w:jc w:val="left"/>
              <w:rPr>
                <w:rFonts w:asciiTheme="majorHAnsi" w:hAnsiTheme="majorHAnsi"/>
                <w:b/>
              </w:rPr>
            </w:pPr>
          </w:p>
        </w:tc>
      </w:tr>
      <w:tr w:rsidR="00D043C1" w:rsidRPr="00DB424F" w14:paraId="259F959F" w14:textId="77777777" w:rsidTr="00FF3F2A">
        <w:tc>
          <w:tcPr>
            <w:tcW w:w="1042" w:type="dxa"/>
          </w:tcPr>
          <w:p w14:paraId="7E94EC04"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605" w:type="dxa"/>
          </w:tcPr>
          <w:p w14:paraId="322F604C"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463" w:type="dxa"/>
          </w:tcPr>
          <w:p w14:paraId="5E8E0D6A"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699" w:type="dxa"/>
          </w:tcPr>
          <w:p w14:paraId="0AA57221"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727" w:type="dxa"/>
          </w:tcPr>
          <w:p w14:paraId="08180E92"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750" w:type="dxa"/>
          </w:tcPr>
          <w:p w14:paraId="1DF39B75" w14:textId="77777777" w:rsidR="00D043C1" w:rsidRPr="00DB424F" w:rsidRDefault="00D043C1" w:rsidP="00FF3F2A">
            <w:pPr>
              <w:pStyle w:val="3"/>
              <w:keepNext w:val="0"/>
              <w:widowControl w:val="0"/>
              <w:spacing w:line="240" w:lineRule="auto"/>
              <w:jc w:val="left"/>
              <w:rPr>
                <w:rFonts w:asciiTheme="majorHAnsi" w:hAnsiTheme="majorHAnsi"/>
                <w:b/>
              </w:rPr>
            </w:pPr>
          </w:p>
        </w:tc>
      </w:tr>
      <w:tr w:rsidR="00D043C1" w:rsidRPr="00DB424F" w14:paraId="09091BA7" w14:textId="77777777" w:rsidTr="00FF3F2A">
        <w:tc>
          <w:tcPr>
            <w:tcW w:w="1042" w:type="dxa"/>
          </w:tcPr>
          <w:p w14:paraId="763BBE7D"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605" w:type="dxa"/>
          </w:tcPr>
          <w:p w14:paraId="6D07B76B"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463" w:type="dxa"/>
          </w:tcPr>
          <w:p w14:paraId="5C14875E"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699" w:type="dxa"/>
          </w:tcPr>
          <w:p w14:paraId="1A9A18F6"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727" w:type="dxa"/>
          </w:tcPr>
          <w:p w14:paraId="24BC59DB"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750" w:type="dxa"/>
          </w:tcPr>
          <w:p w14:paraId="68CFDAC8" w14:textId="77777777" w:rsidR="00D043C1" w:rsidRPr="00DB424F" w:rsidRDefault="00D043C1" w:rsidP="00FF3F2A">
            <w:pPr>
              <w:pStyle w:val="3"/>
              <w:keepNext w:val="0"/>
              <w:widowControl w:val="0"/>
              <w:spacing w:line="240" w:lineRule="auto"/>
              <w:jc w:val="left"/>
              <w:rPr>
                <w:rFonts w:asciiTheme="majorHAnsi" w:hAnsiTheme="majorHAnsi"/>
                <w:b/>
              </w:rPr>
            </w:pPr>
          </w:p>
        </w:tc>
      </w:tr>
    </w:tbl>
    <w:p w14:paraId="3D7685D9" w14:textId="77777777" w:rsidR="00D043C1" w:rsidRPr="00DB424F" w:rsidRDefault="00D043C1" w:rsidP="00D043C1">
      <w:pPr>
        <w:widowControl w:val="0"/>
        <w:tabs>
          <w:tab w:val="left" w:pos="6804"/>
        </w:tabs>
        <w:jc w:val="center"/>
        <w:rPr>
          <w:rFonts w:asciiTheme="majorHAnsi" w:hAnsiTheme="majorHAnsi"/>
          <w:lang w:val="en-US"/>
        </w:rPr>
      </w:pPr>
    </w:p>
    <w:p w14:paraId="06F9A7CF" w14:textId="77777777" w:rsidR="00D043C1" w:rsidRPr="00DB424F" w:rsidRDefault="00D043C1" w:rsidP="00D043C1">
      <w:pPr>
        <w:widowControl w:val="0"/>
        <w:tabs>
          <w:tab w:val="left" w:pos="6804"/>
        </w:tabs>
        <w:jc w:val="center"/>
        <w:rPr>
          <w:rFonts w:asciiTheme="majorHAnsi" w:hAnsiTheme="majorHAnsi"/>
        </w:rPr>
      </w:pPr>
      <w:r w:rsidRPr="00DB424F">
        <w:rPr>
          <w:rFonts w:asciiTheme="majorHAnsi" w:hAnsiTheme="majorHAnsi"/>
        </w:rPr>
        <w:t>_________________________________________________</w:t>
      </w:r>
      <w:r w:rsidRPr="00DB424F">
        <w:rPr>
          <w:rFonts w:asciiTheme="majorHAnsi" w:hAnsiTheme="majorHAnsi"/>
        </w:rPr>
        <w:tab/>
        <w:t>_________________</w:t>
      </w:r>
    </w:p>
    <w:p w14:paraId="32A758BD" w14:textId="77777777" w:rsidR="00D043C1" w:rsidRPr="00DB424F" w:rsidRDefault="00D043C1" w:rsidP="00D043C1">
      <w:pPr>
        <w:widowControl w:val="0"/>
        <w:tabs>
          <w:tab w:val="left" w:pos="7513"/>
        </w:tabs>
        <w:spacing w:after="160"/>
        <w:ind w:left="709"/>
        <w:jc w:val="both"/>
        <w:rPr>
          <w:rFonts w:asciiTheme="majorHAnsi" w:hAnsiTheme="majorHAnsi"/>
          <w:sz w:val="16"/>
        </w:rPr>
      </w:pPr>
      <w:r w:rsidRPr="00DB424F">
        <w:rPr>
          <w:rFonts w:asciiTheme="majorHAnsi" w:hAnsiTheme="majorHAnsi"/>
          <w:sz w:val="16"/>
        </w:rPr>
        <w:t>наименование участника (должность, имя, фамилия руководителя</w:t>
      </w:r>
      <w:r w:rsidRPr="00DB424F">
        <w:rPr>
          <w:rFonts w:asciiTheme="majorHAnsi" w:hAnsiTheme="majorHAnsi"/>
          <w:sz w:val="16"/>
        </w:rPr>
        <w:tab/>
        <w:t>подпись</w:t>
      </w:r>
    </w:p>
    <w:p w14:paraId="59040866" w14:textId="77777777" w:rsidR="00D043C1" w:rsidRPr="00DB424F" w:rsidRDefault="00D043C1" w:rsidP="00D043C1">
      <w:pPr>
        <w:widowControl w:val="0"/>
        <w:spacing w:after="160"/>
        <w:jc w:val="right"/>
        <w:rPr>
          <w:rFonts w:asciiTheme="majorHAnsi" w:hAnsiTheme="majorHAnsi"/>
        </w:rPr>
      </w:pPr>
    </w:p>
    <w:p w14:paraId="0AC324AC" w14:textId="77777777" w:rsidR="00D043C1" w:rsidRPr="00DB424F" w:rsidRDefault="00D043C1" w:rsidP="00D043C1">
      <w:pPr>
        <w:widowControl w:val="0"/>
        <w:spacing w:after="160"/>
        <w:jc w:val="right"/>
        <w:rPr>
          <w:rFonts w:asciiTheme="majorHAnsi" w:hAnsiTheme="majorHAnsi"/>
        </w:rPr>
      </w:pPr>
      <w:r w:rsidRPr="00DB424F">
        <w:rPr>
          <w:rFonts w:asciiTheme="majorHAnsi" w:hAnsiTheme="majorHAnsi"/>
        </w:rPr>
        <w:t>М. П.</w:t>
      </w:r>
    </w:p>
    <w:p w14:paraId="7B62985F" w14:textId="77777777" w:rsidR="00D043C1" w:rsidRPr="00DB424F" w:rsidRDefault="00D043C1" w:rsidP="00D043C1">
      <w:pPr>
        <w:rPr>
          <w:rFonts w:asciiTheme="majorHAnsi" w:hAnsiTheme="majorHAnsi"/>
        </w:rPr>
      </w:pPr>
      <w:r w:rsidRPr="00DB424F">
        <w:rPr>
          <w:rFonts w:asciiTheme="majorHAnsi" w:hAnsiTheme="majorHAnsi"/>
        </w:rPr>
        <w:br w:type="page"/>
      </w:r>
    </w:p>
    <w:p w14:paraId="107C7611" w14:textId="77777777" w:rsidR="00AB6E69" w:rsidRPr="00DB424F" w:rsidRDefault="00AB6E69" w:rsidP="00AB6E69">
      <w:pPr>
        <w:jc w:val="right"/>
        <w:rPr>
          <w:rFonts w:asciiTheme="majorHAnsi" w:hAnsiTheme="majorHAnsi"/>
          <w:b/>
        </w:rPr>
      </w:pPr>
      <w:r w:rsidRPr="00DB424F">
        <w:rPr>
          <w:rFonts w:asciiTheme="majorHAnsi" w:hAnsiTheme="majorHAnsi"/>
          <w:b/>
        </w:rPr>
        <w:lastRenderedPageBreak/>
        <w:t>Приложение 1.</w:t>
      </w:r>
      <w:r w:rsidR="000B5664" w:rsidRPr="00DB424F">
        <w:rPr>
          <w:rFonts w:asciiTheme="majorHAnsi" w:hAnsiTheme="majorHAnsi"/>
          <w:b/>
        </w:rPr>
        <w:t>2</w:t>
      </w:r>
      <w:r w:rsidRPr="00DB424F">
        <w:rPr>
          <w:rFonts w:asciiTheme="majorHAnsi" w:hAnsiTheme="majorHAnsi"/>
          <w:b/>
        </w:rPr>
        <w:t xml:space="preserve">** </w:t>
      </w:r>
    </w:p>
    <w:p w14:paraId="11CA1FE7" w14:textId="045AEB50" w:rsidR="00AB6E69" w:rsidRPr="00DB424F" w:rsidRDefault="00AB6E69" w:rsidP="00AB6E69">
      <w:pPr>
        <w:jc w:val="right"/>
        <w:rPr>
          <w:rFonts w:asciiTheme="majorHAnsi" w:hAnsiTheme="majorHAnsi"/>
          <w:b/>
        </w:rPr>
      </w:pPr>
      <w:r w:rsidRPr="00DB424F">
        <w:rPr>
          <w:rFonts w:asciiTheme="majorHAnsi" w:hAnsiTheme="majorHAnsi"/>
          <w:b/>
        </w:rPr>
        <w:t xml:space="preserve">к Приглашению на </w:t>
      </w:r>
      <w:r w:rsidR="003D2FA3" w:rsidRPr="00DB424F">
        <w:rPr>
          <w:rFonts w:asciiTheme="majorHAnsi" w:hAnsiTheme="majorHAnsi"/>
          <w:b/>
        </w:rPr>
        <w:t>процедуру запроса котировок</w:t>
      </w:r>
    </w:p>
    <w:p w14:paraId="12369D77" w14:textId="341D0A8A" w:rsidR="00AB6E69" w:rsidRPr="00DB424F" w:rsidRDefault="00AB6E69" w:rsidP="00AB6E69">
      <w:pPr>
        <w:pStyle w:val="3"/>
        <w:keepNext w:val="0"/>
        <w:widowControl w:val="0"/>
        <w:spacing w:after="160" w:line="240" w:lineRule="auto"/>
        <w:ind w:firstLine="567"/>
        <w:jc w:val="right"/>
        <w:rPr>
          <w:rFonts w:asciiTheme="majorHAnsi" w:hAnsiTheme="majorHAnsi"/>
          <w:b/>
          <w:i w:val="0"/>
          <w:iCs/>
          <w:sz w:val="24"/>
          <w:szCs w:val="24"/>
        </w:rPr>
      </w:pPr>
      <w:r w:rsidRPr="00DB424F">
        <w:rPr>
          <w:rFonts w:asciiTheme="majorHAnsi" w:hAnsiTheme="majorHAnsi"/>
          <w:b/>
          <w:i w:val="0"/>
          <w:iCs/>
          <w:sz w:val="24"/>
          <w:szCs w:val="24"/>
        </w:rPr>
        <w:t xml:space="preserve">под кодом </w:t>
      </w:r>
      <w:r w:rsidR="00E840AF" w:rsidRPr="00E840AF">
        <w:rPr>
          <w:rFonts w:asciiTheme="majorHAnsi" w:hAnsiTheme="majorHAnsi"/>
          <w:b/>
          <w:i w:val="0"/>
          <w:iCs/>
          <w:sz w:val="24"/>
          <w:szCs w:val="24"/>
        </w:rPr>
        <w:t>ԱՄԱՄԴ-ԳՀԱՊՁԲ-26/01</w:t>
      </w:r>
    </w:p>
    <w:p w14:paraId="544388B7" w14:textId="77777777" w:rsidR="00F016A2" w:rsidRPr="00DB424F" w:rsidRDefault="00F016A2">
      <w:pPr>
        <w:rPr>
          <w:rFonts w:asciiTheme="majorHAnsi" w:hAnsiTheme="majorHAnsi"/>
          <w:b/>
        </w:rPr>
      </w:pPr>
    </w:p>
    <w:p w14:paraId="3DE0ADF2" w14:textId="77777777" w:rsidR="00F016A2" w:rsidRPr="00DB424F" w:rsidRDefault="00F016A2" w:rsidP="00F016A2">
      <w:pPr>
        <w:ind w:left="360" w:hanging="360"/>
        <w:jc w:val="center"/>
        <w:rPr>
          <w:rFonts w:asciiTheme="majorHAnsi" w:hAnsiTheme="majorHAnsi"/>
          <w:b/>
        </w:rPr>
      </w:pPr>
      <w:r w:rsidRPr="00DB424F">
        <w:rPr>
          <w:rFonts w:asciiTheme="majorHAnsi" w:hAnsiTheme="majorHAnsi"/>
          <w:b/>
        </w:rPr>
        <w:t>ФОРМА</w:t>
      </w:r>
    </w:p>
    <w:p w14:paraId="6F7DF21B" w14:textId="77777777" w:rsidR="00F016A2" w:rsidRPr="00DB424F" w:rsidRDefault="00F016A2" w:rsidP="00F016A2">
      <w:pPr>
        <w:ind w:left="360" w:hanging="360"/>
        <w:jc w:val="center"/>
        <w:rPr>
          <w:rFonts w:asciiTheme="majorHAnsi" w:hAnsiTheme="majorHAnsi"/>
          <w:b/>
        </w:rPr>
      </w:pPr>
      <w:r w:rsidRPr="00DB424F">
        <w:rPr>
          <w:rFonts w:asciiTheme="majorHAnsi" w:hAnsiTheme="majorHAnsi"/>
          <w:b/>
        </w:rPr>
        <w:t>ДЕКЛАРАЦИИ О РЕАЛЬНЫХ  БЕНЕФИЦИАРАХ</w:t>
      </w:r>
    </w:p>
    <w:p w14:paraId="4DBDE3CE" w14:textId="77777777" w:rsidR="00F016A2" w:rsidRPr="00DB424F" w:rsidRDefault="00F016A2" w:rsidP="00F016A2">
      <w:pPr>
        <w:ind w:left="360" w:hanging="360"/>
        <w:jc w:val="center"/>
        <w:rPr>
          <w:rFonts w:asciiTheme="majorHAnsi" w:eastAsia="GHEA Grapalat" w:hAnsiTheme="majorHAnsi"/>
          <w:b/>
        </w:rPr>
      </w:pPr>
    </w:p>
    <w:p w14:paraId="08D92231" w14:textId="77777777" w:rsidR="00F016A2" w:rsidRPr="00DB424F" w:rsidRDefault="00F016A2" w:rsidP="00F016A2">
      <w:pPr>
        <w:numPr>
          <w:ilvl w:val="0"/>
          <w:numId w:val="25"/>
        </w:numPr>
        <w:pBdr>
          <w:top w:val="nil"/>
          <w:left w:val="nil"/>
          <w:bottom w:val="nil"/>
          <w:right w:val="nil"/>
          <w:between w:val="nil"/>
        </w:pBdr>
        <w:spacing w:after="160" w:line="259" w:lineRule="auto"/>
        <w:rPr>
          <w:rFonts w:asciiTheme="majorHAnsi" w:eastAsia="GHEA Grapalat" w:hAnsiTheme="majorHAnsi"/>
          <w:b/>
          <w:color w:val="000000"/>
        </w:rPr>
      </w:pPr>
      <w:r w:rsidRPr="00DB424F">
        <w:rPr>
          <w:rFonts w:asciiTheme="majorHAnsi" w:eastAsia="GHEA Grapalat" w:hAnsiTheme="majorHAnsi"/>
          <w:b/>
          <w:color w:val="000000"/>
        </w:rPr>
        <w:t>Организация</w:t>
      </w:r>
    </w:p>
    <w:p w14:paraId="0D0168CD" w14:textId="77777777" w:rsidR="00F016A2" w:rsidRPr="00DB424F" w:rsidRDefault="00F016A2" w:rsidP="00F016A2">
      <w:pPr>
        <w:numPr>
          <w:ilvl w:val="1"/>
          <w:numId w:val="25"/>
        </w:numPr>
        <w:pBdr>
          <w:top w:val="nil"/>
          <w:left w:val="nil"/>
          <w:bottom w:val="nil"/>
          <w:right w:val="nil"/>
          <w:between w:val="nil"/>
        </w:pBdr>
        <w:spacing w:before="240" w:after="160" w:line="259" w:lineRule="auto"/>
        <w:ind w:left="788" w:hanging="431"/>
        <w:rPr>
          <w:rFonts w:asciiTheme="majorHAnsi" w:eastAsia="GHEA Grapalat" w:hAnsiTheme="majorHAnsi"/>
          <w:i/>
          <w:color w:val="000000"/>
        </w:rPr>
      </w:pPr>
      <w:r w:rsidRPr="00DB424F">
        <w:rPr>
          <w:rFonts w:asciiTheme="majorHAnsi" w:eastAsia="GHEA Grapalat" w:hAnsiTheme="majorHAnsi"/>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DB424F" w14:paraId="16DB6785" w14:textId="77777777" w:rsidTr="006D2CDF">
        <w:tc>
          <w:tcPr>
            <w:tcW w:w="2836" w:type="dxa"/>
            <w:shd w:val="clear" w:color="auto" w:fill="D9E2F3"/>
            <w:vAlign w:val="center"/>
          </w:tcPr>
          <w:p w14:paraId="0A1E4064"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Наименование</w:t>
            </w:r>
          </w:p>
        </w:tc>
        <w:tc>
          <w:tcPr>
            <w:tcW w:w="6180" w:type="dxa"/>
            <w:vAlign w:val="center"/>
          </w:tcPr>
          <w:p w14:paraId="4598ED7B" w14:textId="77777777" w:rsidR="00F016A2" w:rsidRPr="00DB424F" w:rsidRDefault="00F016A2" w:rsidP="006D2CDF">
            <w:pPr>
              <w:spacing w:before="240" w:after="240"/>
              <w:rPr>
                <w:rFonts w:asciiTheme="majorHAnsi" w:eastAsia="GHEA Grapalat" w:hAnsiTheme="majorHAnsi"/>
              </w:rPr>
            </w:pPr>
          </w:p>
        </w:tc>
      </w:tr>
      <w:tr w:rsidR="00F016A2" w:rsidRPr="00DB424F" w14:paraId="5DF1E383" w14:textId="77777777" w:rsidTr="006D2CDF">
        <w:tc>
          <w:tcPr>
            <w:tcW w:w="2836" w:type="dxa"/>
            <w:shd w:val="clear" w:color="auto" w:fill="D9E2F3"/>
            <w:vAlign w:val="center"/>
          </w:tcPr>
          <w:p w14:paraId="7A1F1901"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Наименование латинскими буквами</w:t>
            </w:r>
          </w:p>
        </w:tc>
        <w:tc>
          <w:tcPr>
            <w:tcW w:w="6180" w:type="dxa"/>
            <w:vAlign w:val="center"/>
          </w:tcPr>
          <w:p w14:paraId="160F2457" w14:textId="77777777" w:rsidR="00F016A2" w:rsidRPr="00DB424F" w:rsidRDefault="00F016A2" w:rsidP="006D2CDF">
            <w:pPr>
              <w:spacing w:before="240" w:after="240"/>
              <w:rPr>
                <w:rFonts w:asciiTheme="majorHAnsi" w:eastAsia="GHEA Grapalat" w:hAnsiTheme="majorHAnsi"/>
              </w:rPr>
            </w:pPr>
          </w:p>
        </w:tc>
      </w:tr>
      <w:tr w:rsidR="00F016A2" w:rsidRPr="00DB424F" w14:paraId="12E2CAE5" w14:textId="77777777" w:rsidTr="006D2CDF">
        <w:tc>
          <w:tcPr>
            <w:tcW w:w="2836" w:type="dxa"/>
            <w:shd w:val="clear" w:color="auto" w:fill="D9E2F3"/>
            <w:vAlign w:val="center"/>
          </w:tcPr>
          <w:p w14:paraId="23B2047D"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Номер государственной регистрации</w:t>
            </w:r>
          </w:p>
        </w:tc>
        <w:tc>
          <w:tcPr>
            <w:tcW w:w="6180" w:type="dxa"/>
            <w:vAlign w:val="center"/>
          </w:tcPr>
          <w:p w14:paraId="7F62F876" w14:textId="77777777" w:rsidR="00F016A2" w:rsidRPr="00DB424F" w:rsidRDefault="00F016A2" w:rsidP="006D2CDF">
            <w:pPr>
              <w:spacing w:before="240" w:after="240"/>
              <w:rPr>
                <w:rFonts w:asciiTheme="majorHAnsi" w:eastAsia="GHEA Grapalat" w:hAnsiTheme="majorHAnsi"/>
              </w:rPr>
            </w:pPr>
          </w:p>
        </w:tc>
      </w:tr>
      <w:tr w:rsidR="00F016A2" w:rsidRPr="00DB424F" w14:paraId="50B7FD13" w14:textId="77777777" w:rsidTr="006D2CDF">
        <w:tc>
          <w:tcPr>
            <w:tcW w:w="2836" w:type="dxa"/>
            <w:shd w:val="clear" w:color="auto" w:fill="D9E2F3"/>
            <w:vAlign w:val="center"/>
          </w:tcPr>
          <w:p w14:paraId="218E68C4"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День, месяц, год регистрации</w:t>
            </w:r>
          </w:p>
        </w:tc>
        <w:tc>
          <w:tcPr>
            <w:tcW w:w="6180" w:type="dxa"/>
            <w:vAlign w:val="center"/>
          </w:tcPr>
          <w:p w14:paraId="6F55FC2B" w14:textId="77777777" w:rsidR="00F016A2" w:rsidRPr="00DB424F" w:rsidRDefault="00F016A2" w:rsidP="006D2CDF">
            <w:pPr>
              <w:spacing w:before="240" w:after="240"/>
              <w:rPr>
                <w:rFonts w:asciiTheme="majorHAnsi" w:eastAsia="GHEA Grapalat" w:hAnsiTheme="majorHAnsi"/>
              </w:rPr>
            </w:pPr>
          </w:p>
        </w:tc>
      </w:tr>
      <w:tr w:rsidR="00F016A2" w:rsidRPr="00DB424F" w14:paraId="0E465096" w14:textId="77777777" w:rsidTr="006D2CDF">
        <w:tc>
          <w:tcPr>
            <w:tcW w:w="2836" w:type="dxa"/>
            <w:shd w:val="clear" w:color="auto" w:fill="D9E2F3"/>
            <w:vAlign w:val="center"/>
          </w:tcPr>
          <w:p w14:paraId="3D749AB1" w14:textId="77777777" w:rsidR="00F016A2" w:rsidRPr="00DB424F" w:rsidRDefault="00F016A2" w:rsidP="006D2CDF">
            <w:pPr>
              <w:numPr>
                <w:ilvl w:val="2"/>
                <w:numId w:val="25"/>
              </w:numPr>
              <w:pBdr>
                <w:top w:val="nil"/>
                <w:left w:val="nil"/>
                <w:bottom w:val="nil"/>
                <w:right w:val="nil"/>
                <w:between w:val="nil"/>
              </w:pBdr>
              <w:ind w:left="0" w:firstLine="0"/>
              <w:rPr>
                <w:rFonts w:asciiTheme="majorHAnsi" w:eastAsia="GHEA Grapalat" w:hAnsiTheme="majorHAnsi"/>
                <w:color w:val="000000"/>
              </w:rPr>
            </w:pPr>
            <w:r w:rsidRPr="00DB424F">
              <w:rPr>
                <w:rFonts w:asciiTheme="majorHAnsi" w:eastAsia="GHEA Grapalat" w:hAnsiTheme="majorHAnsi"/>
                <w:color w:val="000000"/>
              </w:rPr>
              <w:t xml:space="preserve">Адрес </w:t>
            </w:r>
            <w:ins w:id="11" w:author="Inesa Kocharyan" w:date="2021-08-30T12:39:00Z">
              <w:r w:rsidRPr="00DB424F">
                <w:rPr>
                  <w:rFonts w:asciiTheme="majorHAnsi" w:eastAsia="GHEA Grapalat" w:hAnsiTheme="majorHAnsi"/>
                  <w:color w:val="000000"/>
                </w:rPr>
                <w:t xml:space="preserve"> </w:t>
              </w:r>
            </w:ins>
            <w:r w:rsidRPr="00DB424F">
              <w:rPr>
                <w:rFonts w:asciiTheme="majorHAnsi" w:eastAsia="GHEA Grapalat" w:hAnsiTheme="majorHAnsi"/>
                <w:color w:val="000000"/>
              </w:rPr>
              <w:t>регистрации</w:t>
            </w:r>
          </w:p>
        </w:tc>
        <w:tc>
          <w:tcPr>
            <w:tcW w:w="6180" w:type="dxa"/>
            <w:vAlign w:val="center"/>
          </w:tcPr>
          <w:p w14:paraId="3D5F5B82" w14:textId="77777777" w:rsidR="00F016A2" w:rsidRPr="00DB424F" w:rsidRDefault="00F016A2" w:rsidP="006D2CDF">
            <w:pPr>
              <w:spacing w:before="240" w:after="240"/>
              <w:rPr>
                <w:rFonts w:asciiTheme="majorHAnsi" w:eastAsia="GHEA Grapalat" w:hAnsiTheme="majorHAnsi"/>
              </w:rPr>
            </w:pPr>
          </w:p>
        </w:tc>
      </w:tr>
      <w:tr w:rsidR="00F016A2" w:rsidRPr="00DB424F" w14:paraId="083C0337" w14:textId="77777777" w:rsidTr="006D2CDF">
        <w:tc>
          <w:tcPr>
            <w:tcW w:w="2836" w:type="dxa"/>
            <w:shd w:val="clear" w:color="auto" w:fill="D9E2F3"/>
            <w:vAlign w:val="center"/>
          </w:tcPr>
          <w:p w14:paraId="3A8E5379" w14:textId="77777777" w:rsidR="00F016A2" w:rsidRPr="00DB424F" w:rsidRDefault="00F016A2" w:rsidP="006D2CDF">
            <w:pPr>
              <w:numPr>
                <w:ilvl w:val="2"/>
                <w:numId w:val="25"/>
              </w:numPr>
              <w:pBdr>
                <w:top w:val="nil"/>
                <w:left w:val="nil"/>
                <w:bottom w:val="nil"/>
                <w:right w:val="nil"/>
                <w:between w:val="nil"/>
              </w:pBdr>
              <w:ind w:left="0" w:firstLine="0"/>
              <w:rPr>
                <w:rFonts w:asciiTheme="majorHAnsi" w:eastAsia="GHEA Grapalat" w:hAnsiTheme="majorHAnsi"/>
                <w:color w:val="000000"/>
              </w:rPr>
            </w:pPr>
            <w:r w:rsidRPr="00DB424F">
              <w:rPr>
                <w:rFonts w:asciiTheme="majorHAnsi" w:eastAsia="GHEA Grapalat" w:hAnsiTheme="majorHAnsi"/>
                <w:color w:val="000000"/>
              </w:rPr>
              <w:t>Государство регистрации</w:t>
            </w:r>
          </w:p>
        </w:tc>
        <w:tc>
          <w:tcPr>
            <w:tcW w:w="6180" w:type="dxa"/>
            <w:vAlign w:val="center"/>
          </w:tcPr>
          <w:p w14:paraId="01251FA7" w14:textId="77777777" w:rsidR="00F016A2" w:rsidRPr="00DB424F" w:rsidRDefault="00F016A2" w:rsidP="006D2CDF">
            <w:pPr>
              <w:spacing w:before="240" w:after="240"/>
              <w:ind w:left="993" w:hanging="851"/>
              <w:rPr>
                <w:rFonts w:asciiTheme="majorHAnsi" w:eastAsia="GHEA Grapalat" w:hAnsiTheme="majorHAnsi"/>
              </w:rPr>
            </w:pPr>
          </w:p>
        </w:tc>
      </w:tr>
      <w:tr w:rsidR="00F016A2" w:rsidRPr="00DB424F" w14:paraId="4B7BB1E5" w14:textId="77777777" w:rsidTr="006D2CDF">
        <w:tc>
          <w:tcPr>
            <w:tcW w:w="2836" w:type="dxa"/>
            <w:shd w:val="clear" w:color="auto" w:fill="D9E2F3"/>
            <w:vAlign w:val="center"/>
          </w:tcPr>
          <w:p w14:paraId="01541BA5" w14:textId="77777777" w:rsidR="00F016A2" w:rsidRPr="00DB424F" w:rsidRDefault="00F016A2" w:rsidP="006D2CDF">
            <w:pPr>
              <w:numPr>
                <w:ilvl w:val="2"/>
                <w:numId w:val="25"/>
              </w:numPr>
              <w:pBdr>
                <w:top w:val="nil"/>
                <w:left w:val="nil"/>
                <w:bottom w:val="nil"/>
                <w:right w:val="nil"/>
                <w:between w:val="nil"/>
              </w:pBdr>
              <w:ind w:left="284" w:hanging="284"/>
              <w:rPr>
                <w:rFonts w:asciiTheme="majorHAnsi" w:eastAsia="GHEA Grapalat" w:hAnsiTheme="majorHAnsi"/>
                <w:color w:val="000000"/>
              </w:rPr>
            </w:pPr>
            <w:r w:rsidRPr="00DB424F">
              <w:rPr>
                <w:rFonts w:asciiTheme="majorHAnsi" w:eastAsia="GHEA Grapalat" w:hAnsiTheme="majorHAnsi"/>
                <w:color w:val="000000"/>
              </w:rPr>
              <w:t>Имя и фамилия руководителя исполнительного органа</w:t>
            </w:r>
          </w:p>
        </w:tc>
        <w:tc>
          <w:tcPr>
            <w:tcW w:w="6180" w:type="dxa"/>
            <w:vAlign w:val="center"/>
          </w:tcPr>
          <w:p w14:paraId="12B52C93" w14:textId="77777777" w:rsidR="00F016A2" w:rsidRPr="00DB424F" w:rsidRDefault="00F016A2" w:rsidP="006D2CDF">
            <w:pPr>
              <w:spacing w:before="240" w:after="240"/>
              <w:ind w:left="993" w:hanging="851"/>
              <w:rPr>
                <w:rFonts w:asciiTheme="majorHAnsi" w:eastAsia="GHEA Grapalat" w:hAnsiTheme="majorHAnsi"/>
              </w:rPr>
            </w:pPr>
          </w:p>
        </w:tc>
      </w:tr>
    </w:tbl>
    <w:p w14:paraId="63648B83" w14:textId="77777777" w:rsidR="00F016A2" w:rsidRPr="00DB424F" w:rsidRDefault="00F016A2" w:rsidP="00F016A2">
      <w:pPr>
        <w:numPr>
          <w:ilvl w:val="1"/>
          <w:numId w:val="25"/>
        </w:numPr>
        <w:pBdr>
          <w:top w:val="nil"/>
          <w:left w:val="nil"/>
          <w:bottom w:val="nil"/>
          <w:right w:val="nil"/>
          <w:between w:val="nil"/>
        </w:pBdr>
        <w:spacing w:before="240" w:after="160" w:line="259" w:lineRule="auto"/>
        <w:rPr>
          <w:rFonts w:asciiTheme="majorHAnsi" w:eastAsia="GHEA Grapalat" w:hAnsiTheme="majorHAnsi"/>
          <w:i/>
          <w:color w:val="000000"/>
        </w:rPr>
      </w:pPr>
      <w:r w:rsidRPr="00DB424F">
        <w:rPr>
          <w:rFonts w:asciiTheme="majorHAnsi" w:eastAsia="GHEA Grapalat" w:hAnsiTheme="majorHAnsi"/>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B424F" w14:paraId="6D034879" w14:textId="77777777" w:rsidTr="006D2CDF">
        <w:tc>
          <w:tcPr>
            <w:tcW w:w="2835" w:type="dxa"/>
            <w:shd w:val="clear" w:color="auto" w:fill="D9E2F3"/>
            <w:vAlign w:val="center"/>
          </w:tcPr>
          <w:p w14:paraId="2348FAF5"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Имя и фамилия лица, представляющего декларацию</w:t>
            </w:r>
          </w:p>
        </w:tc>
        <w:tc>
          <w:tcPr>
            <w:tcW w:w="6180" w:type="dxa"/>
            <w:vAlign w:val="center"/>
          </w:tcPr>
          <w:p w14:paraId="41D03EBA" w14:textId="77777777" w:rsidR="00F016A2" w:rsidRPr="00DB424F" w:rsidRDefault="00F016A2" w:rsidP="006D2CDF">
            <w:pPr>
              <w:spacing w:before="240" w:after="240"/>
              <w:rPr>
                <w:rFonts w:asciiTheme="majorHAnsi" w:eastAsia="GHEA Grapalat" w:hAnsiTheme="majorHAnsi"/>
              </w:rPr>
            </w:pPr>
          </w:p>
        </w:tc>
      </w:tr>
      <w:tr w:rsidR="00F016A2" w:rsidRPr="00DB424F" w14:paraId="3F67490F" w14:textId="77777777" w:rsidTr="006D2CDF">
        <w:trPr>
          <w:trHeight w:val="1487"/>
        </w:trPr>
        <w:tc>
          <w:tcPr>
            <w:tcW w:w="2835" w:type="dxa"/>
            <w:shd w:val="clear" w:color="auto" w:fill="D9E2F3"/>
            <w:vAlign w:val="center"/>
          </w:tcPr>
          <w:p w14:paraId="3200412B"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Должность лица, представляющего декларацию</w:t>
            </w:r>
          </w:p>
        </w:tc>
        <w:tc>
          <w:tcPr>
            <w:tcW w:w="6180" w:type="dxa"/>
            <w:vAlign w:val="center"/>
          </w:tcPr>
          <w:p w14:paraId="4ED0E829" w14:textId="77777777" w:rsidR="00F016A2" w:rsidRPr="00DB424F" w:rsidRDefault="00F016A2" w:rsidP="006D2CDF">
            <w:pPr>
              <w:spacing w:before="240" w:after="240"/>
              <w:rPr>
                <w:rFonts w:asciiTheme="majorHAnsi" w:eastAsia="GHEA Grapalat" w:hAnsiTheme="majorHAnsi"/>
              </w:rPr>
            </w:pPr>
          </w:p>
        </w:tc>
      </w:tr>
    </w:tbl>
    <w:p w14:paraId="786A87F5" w14:textId="77777777" w:rsidR="00F016A2" w:rsidRPr="00DB424F" w:rsidRDefault="00F016A2" w:rsidP="00F016A2">
      <w:pPr>
        <w:numPr>
          <w:ilvl w:val="1"/>
          <w:numId w:val="25"/>
        </w:numPr>
        <w:pBdr>
          <w:top w:val="nil"/>
          <w:left w:val="nil"/>
          <w:bottom w:val="nil"/>
          <w:right w:val="nil"/>
          <w:between w:val="nil"/>
        </w:pBdr>
        <w:spacing w:before="240" w:after="160" w:line="259" w:lineRule="auto"/>
        <w:rPr>
          <w:rFonts w:asciiTheme="majorHAnsi" w:eastAsia="GHEA Grapalat" w:hAnsiTheme="majorHAnsi"/>
          <w:i/>
          <w:color w:val="000000"/>
        </w:rPr>
      </w:pPr>
      <w:r w:rsidRPr="00DB424F">
        <w:rPr>
          <w:rFonts w:asciiTheme="majorHAnsi" w:eastAsia="GHEA Grapalat" w:hAnsiTheme="majorHAnsi"/>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B424F" w14:paraId="1414C6A0" w14:textId="77777777" w:rsidTr="006D2CDF">
        <w:tc>
          <w:tcPr>
            <w:tcW w:w="2835" w:type="dxa"/>
            <w:shd w:val="clear" w:color="auto" w:fill="D9E2F3"/>
            <w:vAlign w:val="center"/>
          </w:tcPr>
          <w:p w14:paraId="29EEB518" w14:textId="77777777" w:rsidR="00F016A2" w:rsidRPr="00DB424F" w:rsidRDefault="00F016A2" w:rsidP="006D2CDF">
            <w:pPr>
              <w:numPr>
                <w:ilvl w:val="2"/>
                <w:numId w:val="25"/>
              </w:numPr>
              <w:pBdr>
                <w:top w:val="nil"/>
                <w:left w:val="nil"/>
                <w:bottom w:val="nil"/>
                <w:right w:val="nil"/>
                <w:between w:val="nil"/>
              </w:pBdr>
              <w:spacing w:after="160" w:line="259" w:lineRule="auto"/>
              <w:ind w:left="0" w:hanging="79"/>
              <w:rPr>
                <w:rFonts w:asciiTheme="majorHAnsi" w:eastAsia="GHEA Grapalat" w:hAnsiTheme="majorHAnsi"/>
                <w:color w:val="000000"/>
              </w:rPr>
            </w:pPr>
            <w:r w:rsidRPr="00DB424F">
              <w:rPr>
                <w:rFonts w:asciiTheme="majorHAnsi" w:eastAsia="GHEA Grapalat" w:hAnsiTheme="majorHAnsi"/>
                <w:color w:val="000000"/>
              </w:rPr>
              <w:t>День, месяц, год подписания декларации</w:t>
            </w:r>
          </w:p>
        </w:tc>
        <w:tc>
          <w:tcPr>
            <w:tcW w:w="6180" w:type="dxa"/>
            <w:vAlign w:val="center"/>
          </w:tcPr>
          <w:p w14:paraId="45A6338F" w14:textId="77777777" w:rsidR="00F016A2" w:rsidRPr="00DB424F" w:rsidRDefault="00F016A2" w:rsidP="006D2CDF">
            <w:pPr>
              <w:spacing w:before="240" w:after="240"/>
              <w:rPr>
                <w:rFonts w:asciiTheme="majorHAnsi" w:eastAsia="GHEA Grapalat" w:hAnsiTheme="majorHAnsi"/>
              </w:rPr>
            </w:pPr>
          </w:p>
        </w:tc>
      </w:tr>
      <w:tr w:rsidR="00F016A2" w:rsidRPr="00DB424F" w14:paraId="7D22EF71" w14:textId="77777777" w:rsidTr="006D2CDF">
        <w:tc>
          <w:tcPr>
            <w:tcW w:w="2835" w:type="dxa"/>
            <w:shd w:val="clear" w:color="auto" w:fill="D9E2F3"/>
            <w:vAlign w:val="center"/>
          </w:tcPr>
          <w:p w14:paraId="7C149B26" w14:textId="77777777" w:rsidR="00F016A2" w:rsidRPr="00DB424F" w:rsidRDefault="00F016A2" w:rsidP="006D2CDF">
            <w:pPr>
              <w:numPr>
                <w:ilvl w:val="2"/>
                <w:numId w:val="25"/>
              </w:numPr>
              <w:pBdr>
                <w:top w:val="nil"/>
                <w:left w:val="nil"/>
                <w:bottom w:val="nil"/>
                <w:right w:val="nil"/>
                <w:between w:val="nil"/>
              </w:pBdr>
              <w:spacing w:after="160" w:line="259" w:lineRule="auto"/>
              <w:ind w:left="0" w:hanging="79"/>
              <w:rPr>
                <w:rFonts w:asciiTheme="majorHAnsi" w:eastAsia="GHEA Grapalat" w:hAnsiTheme="majorHAnsi"/>
                <w:color w:val="000000"/>
              </w:rPr>
            </w:pPr>
            <w:r w:rsidRPr="00DB424F">
              <w:rPr>
                <w:rFonts w:asciiTheme="majorHAnsi" w:eastAsia="GHEA Grapalat" w:hAnsiTheme="majorHAnsi"/>
                <w:color w:val="000000"/>
              </w:rPr>
              <w:t>Количество страниц декларации</w:t>
            </w:r>
          </w:p>
        </w:tc>
        <w:tc>
          <w:tcPr>
            <w:tcW w:w="6180" w:type="dxa"/>
            <w:vAlign w:val="center"/>
          </w:tcPr>
          <w:p w14:paraId="3D90F565" w14:textId="77777777" w:rsidR="00F016A2" w:rsidRPr="00DB424F" w:rsidRDefault="00F016A2" w:rsidP="006D2CDF">
            <w:pPr>
              <w:spacing w:before="240" w:after="240"/>
              <w:rPr>
                <w:rFonts w:asciiTheme="majorHAnsi" w:eastAsia="GHEA Grapalat" w:hAnsiTheme="majorHAnsi"/>
              </w:rPr>
            </w:pPr>
          </w:p>
        </w:tc>
      </w:tr>
      <w:tr w:rsidR="00F016A2" w:rsidRPr="00DB424F" w14:paraId="090148E2" w14:textId="77777777" w:rsidTr="006D2CDF">
        <w:tc>
          <w:tcPr>
            <w:tcW w:w="2835" w:type="dxa"/>
            <w:shd w:val="clear" w:color="auto" w:fill="D9E2F3"/>
            <w:vAlign w:val="center"/>
          </w:tcPr>
          <w:p w14:paraId="4048B464" w14:textId="77777777" w:rsidR="00F016A2" w:rsidRPr="00DB424F" w:rsidRDefault="00F016A2" w:rsidP="006D2CDF">
            <w:pPr>
              <w:numPr>
                <w:ilvl w:val="2"/>
                <w:numId w:val="25"/>
              </w:numPr>
              <w:pBdr>
                <w:top w:val="nil"/>
                <w:left w:val="nil"/>
                <w:bottom w:val="nil"/>
                <w:right w:val="nil"/>
                <w:between w:val="nil"/>
              </w:pBdr>
              <w:spacing w:after="160" w:line="259" w:lineRule="auto"/>
              <w:ind w:left="0" w:hanging="79"/>
              <w:rPr>
                <w:rFonts w:asciiTheme="majorHAnsi" w:eastAsia="GHEA Grapalat" w:hAnsiTheme="majorHAnsi"/>
                <w:color w:val="000000"/>
              </w:rPr>
            </w:pPr>
            <w:r w:rsidRPr="00DB424F">
              <w:rPr>
                <w:rFonts w:asciiTheme="majorHAnsi" w:eastAsia="GHEA Grapalat" w:hAnsiTheme="majorHAnsi"/>
                <w:color w:val="000000"/>
              </w:rPr>
              <w:lastRenderedPageBreak/>
              <w:t>Подпись лица, представляющего декларацию</w:t>
            </w:r>
          </w:p>
        </w:tc>
        <w:tc>
          <w:tcPr>
            <w:tcW w:w="6180" w:type="dxa"/>
            <w:vAlign w:val="center"/>
          </w:tcPr>
          <w:p w14:paraId="403D415C" w14:textId="77777777" w:rsidR="00F016A2" w:rsidRPr="00DB424F" w:rsidRDefault="00F016A2" w:rsidP="006D2CDF">
            <w:pPr>
              <w:spacing w:before="240" w:after="240"/>
              <w:rPr>
                <w:rFonts w:asciiTheme="majorHAnsi" w:eastAsia="GHEA Grapalat" w:hAnsiTheme="majorHAnsi"/>
              </w:rPr>
            </w:pPr>
          </w:p>
        </w:tc>
      </w:tr>
    </w:tbl>
    <w:p w14:paraId="1155AD24" w14:textId="77777777" w:rsidR="00F016A2" w:rsidRPr="00DB424F" w:rsidRDefault="00F016A2" w:rsidP="00F016A2">
      <w:pPr>
        <w:rPr>
          <w:rFonts w:asciiTheme="majorHAnsi" w:eastAsia="GHEA Grapalat" w:hAnsiTheme="majorHAnsi"/>
        </w:rPr>
      </w:pPr>
    </w:p>
    <w:p w14:paraId="1EE009E8" w14:textId="77777777" w:rsidR="00F016A2" w:rsidRPr="00DB424F" w:rsidRDefault="00F016A2" w:rsidP="00F016A2">
      <w:pPr>
        <w:rPr>
          <w:rFonts w:asciiTheme="majorHAnsi" w:eastAsia="GHEA Grapalat" w:hAnsiTheme="majorHAnsi"/>
        </w:rPr>
      </w:pPr>
      <w:r w:rsidRPr="00DB424F">
        <w:rPr>
          <w:rFonts w:asciiTheme="majorHAnsi" w:hAnsiTheme="majorHAnsi"/>
        </w:rPr>
        <w:br w:type="page"/>
      </w:r>
    </w:p>
    <w:p w14:paraId="13E8DC3B" w14:textId="77777777" w:rsidR="00F016A2" w:rsidRPr="00DB424F" w:rsidRDefault="00F016A2" w:rsidP="00F016A2">
      <w:pPr>
        <w:numPr>
          <w:ilvl w:val="0"/>
          <w:numId w:val="25"/>
        </w:numPr>
        <w:pBdr>
          <w:top w:val="nil"/>
          <w:left w:val="nil"/>
          <w:bottom w:val="nil"/>
          <w:right w:val="nil"/>
          <w:between w:val="nil"/>
        </w:pBdr>
        <w:spacing w:after="160" w:line="259" w:lineRule="auto"/>
        <w:rPr>
          <w:rFonts w:asciiTheme="majorHAnsi" w:eastAsia="GHEA Grapalat" w:hAnsiTheme="majorHAnsi"/>
          <w:color w:val="000000"/>
        </w:rPr>
      </w:pPr>
      <w:r w:rsidRPr="00DB424F">
        <w:rPr>
          <w:rFonts w:asciiTheme="majorHAnsi" w:eastAsia="GHEA Grapalat" w:hAnsiTheme="majorHAnsi"/>
          <w:b/>
          <w:color w:val="000000"/>
        </w:rPr>
        <w:lastRenderedPageBreak/>
        <w:t>Данные листинга  акций</w:t>
      </w:r>
    </w:p>
    <w:p w14:paraId="675579D4" w14:textId="77777777" w:rsidR="00F016A2" w:rsidRPr="00DB424F" w:rsidRDefault="00F016A2" w:rsidP="00F016A2">
      <w:pPr>
        <w:numPr>
          <w:ilvl w:val="1"/>
          <w:numId w:val="25"/>
        </w:numPr>
        <w:pBdr>
          <w:top w:val="nil"/>
          <w:left w:val="nil"/>
          <w:bottom w:val="nil"/>
          <w:right w:val="nil"/>
          <w:between w:val="nil"/>
        </w:pBdr>
        <w:spacing w:before="240" w:after="160" w:line="259" w:lineRule="auto"/>
        <w:ind w:left="788" w:hanging="431"/>
        <w:rPr>
          <w:rFonts w:asciiTheme="majorHAnsi" w:eastAsia="GHEA Grapalat" w:hAnsiTheme="majorHAnsi"/>
          <w:i/>
          <w:color w:val="000000"/>
        </w:rPr>
      </w:pPr>
      <w:r w:rsidRPr="00DB424F">
        <w:rPr>
          <w:rFonts w:asciiTheme="majorHAnsi" w:eastAsia="GHEA Grapalat" w:hAnsiTheme="majorHAnsi"/>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B424F" w14:paraId="0E69CE10" w14:textId="77777777" w:rsidTr="006D2CDF">
        <w:tc>
          <w:tcPr>
            <w:tcW w:w="2835" w:type="dxa"/>
            <w:shd w:val="clear" w:color="auto" w:fill="D9E2F3"/>
            <w:vAlign w:val="center"/>
          </w:tcPr>
          <w:p w14:paraId="552FB546" w14:textId="77777777" w:rsidR="00F016A2" w:rsidRPr="00DB424F" w:rsidRDefault="00F016A2" w:rsidP="006D2CDF">
            <w:pPr>
              <w:numPr>
                <w:ilvl w:val="2"/>
                <w:numId w:val="25"/>
              </w:numPr>
              <w:pBdr>
                <w:top w:val="nil"/>
                <w:left w:val="nil"/>
                <w:bottom w:val="nil"/>
                <w:right w:val="nil"/>
                <w:between w:val="nil"/>
              </w:pBdr>
              <w:spacing w:after="160" w:line="259" w:lineRule="auto"/>
              <w:ind w:left="284" w:hanging="284"/>
              <w:rPr>
                <w:rFonts w:asciiTheme="majorHAnsi" w:eastAsia="GHEA Grapalat" w:hAnsiTheme="majorHAnsi"/>
                <w:color w:val="000000"/>
              </w:rPr>
            </w:pPr>
            <w:r w:rsidRPr="00DB424F">
              <w:rPr>
                <w:rFonts w:asciiTheme="majorHAnsi" w:eastAsia="GHEA Grapalat" w:hAnsiTheme="majorHAnsi"/>
                <w:color w:val="000000"/>
              </w:rPr>
              <w:t>Наименование фондовой биржи</w:t>
            </w:r>
          </w:p>
        </w:tc>
        <w:tc>
          <w:tcPr>
            <w:tcW w:w="6180" w:type="dxa"/>
            <w:vAlign w:val="center"/>
          </w:tcPr>
          <w:p w14:paraId="224A108E" w14:textId="77777777" w:rsidR="00F016A2" w:rsidRPr="00DB424F" w:rsidRDefault="00F016A2" w:rsidP="006D2CDF">
            <w:pPr>
              <w:spacing w:before="240" w:after="240"/>
              <w:rPr>
                <w:rFonts w:asciiTheme="majorHAnsi" w:eastAsia="GHEA Grapalat" w:hAnsiTheme="majorHAnsi"/>
              </w:rPr>
            </w:pPr>
          </w:p>
        </w:tc>
      </w:tr>
      <w:tr w:rsidR="00F016A2" w:rsidRPr="00DB424F" w14:paraId="66FF3B05" w14:textId="77777777" w:rsidTr="006D2CDF">
        <w:tc>
          <w:tcPr>
            <w:tcW w:w="2835" w:type="dxa"/>
            <w:shd w:val="clear" w:color="auto" w:fill="D9E2F3"/>
            <w:vAlign w:val="center"/>
          </w:tcPr>
          <w:p w14:paraId="0C12F151"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 xml:space="preserve">Ссылка на документы, наличествующие на бирже </w:t>
            </w:r>
          </w:p>
        </w:tc>
        <w:tc>
          <w:tcPr>
            <w:tcW w:w="6180" w:type="dxa"/>
            <w:vAlign w:val="center"/>
          </w:tcPr>
          <w:p w14:paraId="4DC05810" w14:textId="77777777" w:rsidR="00F016A2" w:rsidRPr="00DB424F" w:rsidRDefault="00F016A2" w:rsidP="006D2CDF">
            <w:pPr>
              <w:spacing w:before="240" w:after="240"/>
              <w:rPr>
                <w:rFonts w:asciiTheme="majorHAnsi" w:eastAsia="GHEA Grapalat" w:hAnsiTheme="majorHAnsi"/>
              </w:rPr>
            </w:pPr>
          </w:p>
        </w:tc>
      </w:tr>
    </w:tbl>
    <w:p w14:paraId="68882D85" w14:textId="77777777" w:rsidR="00F016A2" w:rsidRPr="00DB424F" w:rsidRDefault="00F016A2" w:rsidP="00F016A2">
      <w:pPr>
        <w:numPr>
          <w:ilvl w:val="1"/>
          <w:numId w:val="25"/>
        </w:numPr>
        <w:pBdr>
          <w:top w:val="nil"/>
          <w:left w:val="nil"/>
          <w:bottom w:val="nil"/>
          <w:right w:val="nil"/>
          <w:between w:val="nil"/>
        </w:pBdr>
        <w:spacing w:before="240" w:after="160" w:line="259" w:lineRule="auto"/>
        <w:rPr>
          <w:rFonts w:asciiTheme="majorHAnsi" w:eastAsia="GHEA Grapalat" w:hAnsiTheme="majorHAnsi"/>
          <w:i/>
          <w:color w:val="000000"/>
        </w:rPr>
      </w:pPr>
      <w:r w:rsidRPr="00DB424F">
        <w:rPr>
          <w:rFonts w:asciiTheme="majorHAnsi" w:eastAsia="GHEA Grapalat" w:hAnsiTheme="majorHAnsi"/>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B424F" w14:paraId="00BACAA6" w14:textId="77777777" w:rsidTr="006D2CDF">
        <w:tc>
          <w:tcPr>
            <w:tcW w:w="2835" w:type="dxa"/>
            <w:shd w:val="clear" w:color="auto" w:fill="D9E2F3"/>
            <w:vAlign w:val="center"/>
          </w:tcPr>
          <w:p w14:paraId="4B472713"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Наименование</w:t>
            </w:r>
          </w:p>
        </w:tc>
        <w:tc>
          <w:tcPr>
            <w:tcW w:w="6180" w:type="dxa"/>
            <w:vAlign w:val="center"/>
          </w:tcPr>
          <w:p w14:paraId="03B2E2FE" w14:textId="77777777" w:rsidR="00F016A2" w:rsidRPr="00DB424F" w:rsidRDefault="00F016A2" w:rsidP="006D2CDF">
            <w:pPr>
              <w:spacing w:before="240" w:after="240"/>
              <w:rPr>
                <w:rFonts w:asciiTheme="majorHAnsi" w:eastAsia="GHEA Grapalat" w:hAnsiTheme="majorHAnsi"/>
              </w:rPr>
            </w:pPr>
          </w:p>
        </w:tc>
      </w:tr>
      <w:tr w:rsidR="00F016A2" w:rsidRPr="00DB424F" w14:paraId="534DB825" w14:textId="77777777" w:rsidTr="006D2CDF">
        <w:tc>
          <w:tcPr>
            <w:tcW w:w="2835" w:type="dxa"/>
            <w:shd w:val="clear" w:color="auto" w:fill="D9E2F3"/>
            <w:vAlign w:val="center"/>
          </w:tcPr>
          <w:p w14:paraId="18FCE167"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Наименование латинскими буквами</w:t>
            </w:r>
            <w:r w:rsidRPr="00DB424F">
              <w:rPr>
                <w:rFonts w:asciiTheme="majorHAnsi" w:hAnsiTheme="majorHAnsi"/>
              </w:rPr>
              <w:t xml:space="preserve"> </w:t>
            </w:r>
          </w:p>
        </w:tc>
        <w:tc>
          <w:tcPr>
            <w:tcW w:w="6180" w:type="dxa"/>
            <w:vAlign w:val="center"/>
          </w:tcPr>
          <w:p w14:paraId="385FEE82" w14:textId="77777777" w:rsidR="00F016A2" w:rsidRPr="00DB424F" w:rsidRDefault="00F016A2" w:rsidP="006D2CDF">
            <w:pPr>
              <w:spacing w:before="240" w:after="240"/>
              <w:rPr>
                <w:rFonts w:asciiTheme="majorHAnsi" w:eastAsia="GHEA Grapalat" w:hAnsiTheme="majorHAnsi"/>
              </w:rPr>
            </w:pPr>
          </w:p>
        </w:tc>
      </w:tr>
      <w:tr w:rsidR="00F016A2" w:rsidRPr="00DB424F" w14:paraId="1EB894AE" w14:textId="77777777" w:rsidTr="006D2CDF">
        <w:tc>
          <w:tcPr>
            <w:tcW w:w="2835" w:type="dxa"/>
            <w:shd w:val="clear" w:color="auto" w:fill="D9E2F3"/>
            <w:vAlign w:val="center"/>
          </w:tcPr>
          <w:p w14:paraId="679E4D8A"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Номер государственной регистрации</w:t>
            </w:r>
          </w:p>
        </w:tc>
        <w:tc>
          <w:tcPr>
            <w:tcW w:w="6180" w:type="dxa"/>
            <w:vAlign w:val="center"/>
          </w:tcPr>
          <w:p w14:paraId="3F1188C4" w14:textId="77777777" w:rsidR="00F016A2" w:rsidRPr="00DB424F" w:rsidRDefault="00F016A2" w:rsidP="006D2CDF">
            <w:pPr>
              <w:spacing w:before="240" w:after="240"/>
              <w:rPr>
                <w:rFonts w:asciiTheme="majorHAnsi" w:eastAsia="GHEA Grapalat" w:hAnsiTheme="majorHAnsi"/>
              </w:rPr>
            </w:pPr>
          </w:p>
        </w:tc>
      </w:tr>
      <w:tr w:rsidR="00F016A2" w:rsidRPr="00DB424F" w14:paraId="4D7A475C" w14:textId="77777777" w:rsidTr="006D2CDF">
        <w:tc>
          <w:tcPr>
            <w:tcW w:w="2835" w:type="dxa"/>
            <w:shd w:val="clear" w:color="auto" w:fill="D9E2F3"/>
            <w:vAlign w:val="center"/>
          </w:tcPr>
          <w:p w14:paraId="2A2CAA02"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День, месяц, год регистрации</w:t>
            </w:r>
          </w:p>
        </w:tc>
        <w:tc>
          <w:tcPr>
            <w:tcW w:w="6180" w:type="dxa"/>
            <w:vAlign w:val="center"/>
          </w:tcPr>
          <w:p w14:paraId="0E82DD8E" w14:textId="77777777" w:rsidR="00F016A2" w:rsidRPr="00DB424F" w:rsidRDefault="00F016A2" w:rsidP="006D2CDF">
            <w:pPr>
              <w:spacing w:before="240" w:after="240"/>
              <w:rPr>
                <w:rFonts w:asciiTheme="majorHAnsi" w:eastAsia="GHEA Grapalat" w:hAnsiTheme="majorHAnsi"/>
              </w:rPr>
            </w:pPr>
          </w:p>
        </w:tc>
      </w:tr>
      <w:tr w:rsidR="00F016A2" w:rsidRPr="00DB424F" w14:paraId="490AD8D6" w14:textId="77777777" w:rsidTr="006D2CDF">
        <w:tc>
          <w:tcPr>
            <w:tcW w:w="2835" w:type="dxa"/>
            <w:shd w:val="clear" w:color="auto" w:fill="D9E2F3"/>
            <w:vAlign w:val="center"/>
          </w:tcPr>
          <w:p w14:paraId="671065CB"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Адрес регистрации</w:t>
            </w:r>
          </w:p>
        </w:tc>
        <w:tc>
          <w:tcPr>
            <w:tcW w:w="6180" w:type="dxa"/>
            <w:vAlign w:val="center"/>
          </w:tcPr>
          <w:p w14:paraId="7B1E009F" w14:textId="77777777" w:rsidR="00F016A2" w:rsidRPr="00DB424F" w:rsidRDefault="00F016A2" w:rsidP="006D2CDF">
            <w:pPr>
              <w:spacing w:before="240" w:after="240"/>
              <w:rPr>
                <w:rFonts w:asciiTheme="majorHAnsi" w:eastAsia="GHEA Grapalat" w:hAnsiTheme="majorHAnsi"/>
              </w:rPr>
            </w:pPr>
          </w:p>
        </w:tc>
      </w:tr>
      <w:tr w:rsidR="00F016A2" w:rsidRPr="00DB424F" w14:paraId="57F1B49A" w14:textId="77777777" w:rsidTr="006D2CDF">
        <w:trPr>
          <w:trHeight w:val="1361"/>
        </w:trPr>
        <w:tc>
          <w:tcPr>
            <w:tcW w:w="2835" w:type="dxa"/>
            <w:shd w:val="clear" w:color="auto" w:fill="D9E2F3"/>
            <w:vAlign w:val="center"/>
          </w:tcPr>
          <w:p w14:paraId="402D53FF"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proofErr w:type="spellStart"/>
            <w:r w:rsidRPr="00DB424F">
              <w:rPr>
                <w:rFonts w:asciiTheme="majorHAnsi" w:eastAsia="GHEA Grapalat" w:hAnsiTheme="majorHAnsi"/>
                <w:color w:val="000000"/>
              </w:rPr>
              <w:t>Государтво</w:t>
            </w:r>
            <w:proofErr w:type="spellEnd"/>
            <w:r w:rsidRPr="00DB424F">
              <w:rPr>
                <w:rFonts w:asciiTheme="majorHAnsi" w:eastAsia="GHEA Grapalat" w:hAnsiTheme="majorHAnsi"/>
                <w:color w:val="000000"/>
              </w:rPr>
              <w:t xml:space="preserve"> регистрации</w:t>
            </w:r>
          </w:p>
        </w:tc>
        <w:tc>
          <w:tcPr>
            <w:tcW w:w="6180" w:type="dxa"/>
            <w:vAlign w:val="center"/>
          </w:tcPr>
          <w:p w14:paraId="25FC37B4" w14:textId="77777777" w:rsidR="00F016A2" w:rsidRPr="00DB424F" w:rsidRDefault="00F016A2" w:rsidP="006D2CDF">
            <w:pPr>
              <w:spacing w:before="240" w:after="240"/>
              <w:rPr>
                <w:rFonts w:asciiTheme="majorHAnsi" w:eastAsia="GHEA Grapalat" w:hAnsiTheme="majorHAnsi"/>
              </w:rPr>
            </w:pPr>
          </w:p>
        </w:tc>
      </w:tr>
      <w:tr w:rsidR="00F016A2" w:rsidRPr="00DB424F" w14:paraId="4DB2357B" w14:textId="77777777" w:rsidTr="006D2CDF">
        <w:tc>
          <w:tcPr>
            <w:tcW w:w="2835" w:type="dxa"/>
            <w:shd w:val="clear" w:color="auto" w:fill="D9E2F3"/>
            <w:vAlign w:val="center"/>
          </w:tcPr>
          <w:p w14:paraId="6EAA6B55"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Имя и фамилия руководителя исполнительного органа</w:t>
            </w:r>
          </w:p>
        </w:tc>
        <w:tc>
          <w:tcPr>
            <w:tcW w:w="6180" w:type="dxa"/>
            <w:vAlign w:val="center"/>
          </w:tcPr>
          <w:p w14:paraId="1AE49198" w14:textId="77777777" w:rsidR="00F016A2" w:rsidRPr="00DB424F" w:rsidRDefault="00F016A2" w:rsidP="006D2CDF">
            <w:pPr>
              <w:spacing w:before="240" w:after="240"/>
              <w:rPr>
                <w:rFonts w:asciiTheme="majorHAnsi" w:eastAsia="GHEA Grapalat" w:hAnsiTheme="majorHAnsi"/>
              </w:rPr>
            </w:pPr>
          </w:p>
        </w:tc>
      </w:tr>
    </w:tbl>
    <w:p w14:paraId="48BA918A" w14:textId="77777777" w:rsidR="00F016A2" w:rsidRPr="00DB424F" w:rsidRDefault="00F016A2" w:rsidP="00F016A2">
      <w:pPr>
        <w:numPr>
          <w:ilvl w:val="1"/>
          <w:numId w:val="25"/>
        </w:numPr>
        <w:pBdr>
          <w:top w:val="nil"/>
          <w:left w:val="nil"/>
          <w:bottom w:val="nil"/>
          <w:right w:val="nil"/>
          <w:between w:val="nil"/>
        </w:pBdr>
        <w:spacing w:before="240" w:after="160" w:line="259" w:lineRule="auto"/>
        <w:ind w:left="788" w:hanging="431"/>
        <w:rPr>
          <w:rFonts w:asciiTheme="majorHAnsi" w:eastAsia="GHEA Grapalat" w:hAnsiTheme="majorHAnsi"/>
          <w:i/>
          <w:iCs/>
        </w:rPr>
      </w:pPr>
      <w:r w:rsidRPr="00DB424F">
        <w:rPr>
          <w:rFonts w:asciiTheme="majorHAnsi" w:eastAsia="GHEA Grapalat" w:hAnsiTheme="majorHAnsi"/>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DB424F" w14:paraId="7F9A20E9" w14:textId="77777777" w:rsidTr="006D2CDF">
        <w:tc>
          <w:tcPr>
            <w:tcW w:w="2836" w:type="dxa"/>
            <w:shd w:val="clear" w:color="auto" w:fill="D9E2F3"/>
            <w:vAlign w:val="center"/>
          </w:tcPr>
          <w:p w14:paraId="386E3D84" w14:textId="77777777" w:rsidR="00F016A2" w:rsidRPr="00DB424F" w:rsidRDefault="00F016A2" w:rsidP="006D2CDF">
            <w:pPr>
              <w:numPr>
                <w:ilvl w:val="2"/>
                <w:numId w:val="25"/>
              </w:numPr>
              <w:pBdr>
                <w:top w:val="nil"/>
                <w:left w:val="nil"/>
                <w:bottom w:val="nil"/>
                <w:right w:val="nil"/>
                <w:between w:val="nil"/>
              </w:pBdr>
              <w:spacing w:after="160" w:line="259" w:lineRule="auto"/>
              <w:ind w:hanging="930"/>
              <w:rPr>
                <w:rFonts w:asciiTheme="majorHAnsi" w:eastAsia="GHEA Grapalat" w:hAnsiTheme="majorHAnsi"/>
                <w:color w:val="000000"/>
              </w:rPr>
            </w:pPr>
            <w:r w:rsidRPr="00DB424F">
              <w:rPr>
                <w:rFonts w:asciiTheme="majorHAnsi" w:eastAsia="GHEA Grapalat" w:hAnsiTheme="majorHAnsi"/>
                <w:color w:val="000000"/>
              </w:rPr>
              <w:t>Размер участия (%)</w:t>
            </w:r>
          </w:p>
        </w:tc>
        <w:tc>
          <w:tcPr>
            <w:tcW w:w="6178" w:type="dxa"/>
            <w:vAlign w:val="center"/>
          </w:tcPr>
          <w:p w14:paraId="783AB762" w14:textId="77777777" w:rsidR="00F016A2" w:rsidRPr="00DB424F" w:rsidRDefault="00F016A2" w:rsidP="006D2CDF">
            <w:pPr>
              <w:spacing w:before="240" w:after="240"/>
              <w:rPr>
                <w:rFonts w:asciiTheme="majorHAnsi" w:eastAsia="GHEA Grapalat" w:hAnsiTheme="majorHAnsi"/>
              </w:rPr>
            </w:pPr>
          </w:p>
        </w:tc>
      </w:tr>
      <w:tr w:rsidR="00F016A2" w:rsidRPr="00DB424F" w14:paraId="6BCDD069" w14:textId="77777777" w:rsidTr="006D2CDF">
        <w:tc>
          <w:tcPr>
            <w:tcW w:w="2836" w:type="dxa"/>
            <w:shd w:val="clear" w:color="auto" w:fill="D9E2F3"/>
            <w:vAlign w:val="center"/>
          </w:tcPr>
          <w:p w14:paraId="56ED83A7" w14:textId="77777777" w:rsidR="00F016A2" w:rsidRPr="00DB424F" w:rsidRDefault="00F016A2" w:rsidP="006D2CDF">
            <w:pPr>
              <w:numPr>
                <w:ilvl w:val="2"/>
                <w:numId w:val="25"/>
              </w:numPr>
              <w:pBdr>
                <w:top w:val="nil"/>
                <w:left w:val="nil"/>
                <w:bottom w:val="nil"/>
                <w:right w:val="nil"/>
                <w:between w:val="nil"/>
              </w:pBdr>
              <w:ind w:hanging="930"/>
              <w:rPr>
                <w:rFonts w:asciiTheme="majorHAnsi" w:eastAsia="GHEA Grapalat" w:hAnsiTheme="majorHAnsi"/>
                <w:color w:val="000000"/>
              </w:rPr>
            </w:pPr>
            <w:r w:rsidRPr="00DB424F">
              <w:rPr>
                <w:rFonts w:asciiTheme="majorHAnsi" w:eastAsia="GHEA Grapalat" w:hAnsiTheme="majorHAnsi"/>
                <w:color w:val="000000"/>
              </w:rPr>
              <w:t>Вид участия</w:t>
            </w:r>
          </w:p>
        </w:tc>
        <w:tc>
          <w:tcPr>
            <w:tcW w:w="6178" w:type="dxa"/>
            <w:vAlign w:val="center"/>
          </w:tcPr>
          <w:p w14:paraId="70E084FE" w14:textId="77777777" w:rsidR="00F016A2" w:rsidRPr="00DB424F" w:rsidRDefault="00A64208" w:rsidP="006D2CDF">
            <w:pPr>
              <w:spacing w:before="240" w:after="240"/>
              <w:rPr>
                <w:rFonts w:asciiTheme="majorHAnsi" w:eastAsia="GHEA Grapalat" w:hAnsiTheme="majorHAnsi"/>
              </w:rPr>
            </w:pPr>
            <w:sdt>
              <w:sdtPr>
                <w:rPr>
                  <w:rFonts w:asciiTheme="majorHAnsi" w:eastAsia="GHEA Grapalat" w:hAnsiTheme="majorHAnsi"/>
                </w:rPr>
                <w:id w:val="-181660743"/>
                <w14:checkbox>
                  <w14:checked w14:val="0"/>
                  <w14:checkedState w14:val="2612" w14:font="MS Gothic"/>
                  <w14:uncheckedState w14:val="2610" w14:font="MS Gothic"/>
                </w14:checkbox>
              </w:sdtPr>
              <w:sdtEnd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Прямое участие</w:t>
            </w:r>
          </w:p>
          <w:p w14:paraId="705AF09E" w14:textId="77777777" w:rsidR="00F016A2" w:rsidRPr="00DB424F" w:rsidRDefault="00A64208" w:rsidP="006D2CDF">
            <w:pPr>
              <w:spacing w:before="240" w:after="240"/>
              <w:rPr>
                <w:rFonts w:asciiTheme="majorHAnsi" w:eastAsia="GHEA Grapalat" w:hAnsiTheme="majorHAnsi"/>
              </w:rPr>
            </w:pPr>
            <w:sdt>
              <w:sdtPr>
                <w:rPr>
                  <w:rFonts w:asciiTheme="majorHAnsi" w:eastAsia="GHEA Grapalat" w:hAnsiTheme="majorHAnsi"/>
                </w:rPr>
                <w:id w:val="-534419621"/>
                <w14:checkbox>
                  <w14:checked w14:val="0"/>
                  <w14:checkedState w14:val="2612" w14:font="MS Gothic"/>
                  <w14:uncheckedState w14:val="2610" w14:font="MS Gothic"/>
                </w14:checkbox>
              </w:sdtPr>
              <w:sdtEnd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Косвенное участие</w:t>
            </w:r>
          </w:p>
        </w:tc>
      </w:tr>
    </w:tbl>
    <w:p w14:paraId="51C14574" w14:textId="77777777" w:rsidR="00F016A2" w:rsidRPr="00DB424F" w:rsidRDefault="00F016A2" w:rsidP="00F016A2">
      <w:pPr>
        <w:pBdr>
          <w:top w:val="nil"/>
          <w:left w:val="nil"/>
          <w:bottom w:val="nil"/>
          <w:right w:val="nil"/>
          <w:between w:val="nil"/>
        </w:pBdr>
        <w:spacing w:before="240"/>
        <w:rPr>
          <w:rFonts w:asciiTheme="majorHAnsi" w:eastAsia="GHEA Grapalat" w:hAnsiTheme="majorHAnsi"/>
        </w:rPr>
      </w:pPr>
      <w:r w:rsidRPr="00DB424F">
        <w:rPr>
          <w:rFonts w:asciiTheme="majorHAnsi" w:hAnsiTheme="majorHAnsi"/>
        </w:rPr>
        <w:br w:type="page"/>
      </w:r>
    </w:p>
    <w:p w14:paraId="7E924FF9" w14:textId="77777777" w:rsidR="00F016A2" w:rsidRPr="00DB424F" w:rsidRDefault="00F016A2" w:rsidP="00F016A2">
      <w:pPr>
        <w:numPr>
          <w:ilvl w:val="0"/>
          <w:numId w:val="25"/>
        </w:numPr>
        <w:pBdr>
          <w:top w:val="nil"/>
          <w:left w:val="nil"/>
          <w:bottom w:val="nil"/>
          <w:right w:val="nil"/>
          <w:between w:val="nil"/>
        </w:pBdr>
        <w:spacing w:line="259" w:lineRule="auto"/>
        <w:rPr>
          <w:rFonts w:asciiTheme="majorHAnsi" w:eastAsia="GHEA Grapalat" w:hAnsiTheme="majorHAnsi"/>
          <w:b/>
          <w:color w:val="000000"/>
        </w:rPr>
      </w:pPr>
      <w:r w:rsidRPr="00DB424F">
        <w:rPr>
          <w:rFonts w:asciiTheme="majorHAnsi" w:eastAsia="GHEA Grapalat" w:hAnsiTheme="majorHAnsi"/>
          <w:b/>
          <w:color w:val="000000"/>
        </w:rPr>
        <w:lastRenderedPageBreak/>
        <w:t>Участие государства, муниципалитета или международной организации</w:t>
      </w:r>
    </w:p>
    <w:p w14:paraId="4E1305AF" w14:textId="77777777" w:rsidR="00F016A2" w:rsidRPr="00DB424F" w:rsidRDefault="00F016A2" w:rsidP="00F016A2">
      <w:pPr>
        <w:numPr>
          <w:ilvl w:val="1"/>
          <w:numId w:val="25"/>
        </w:numPr>
        <w:pBdr>
          <w:top w:val="nil"/>
          <w:left w:val="nil"/>
          <w:bottom w:val="nil"/>
          <w:right w:val="nil"/>
          <w:between w:val="nil"/>
        </w:pBdr>
        <w:spacing w:before="240" w:after="160" w:line="259" w:lineRule="auto"/>
        <w:ind w:left="788" w:hanging="431"/>
        <w:rPr>
          <w:rFonts w:asciiTheme="majorHAnsi" w:eastAsia="GHEA Grapalat" w:hAnsiTheme="majorHAnsi"/>
          <w:i/>
          <w:color w:val="000000"/>
        </w:rPr>
      </w:pPr>
      <w:r w:rsidRPr="00DB424F">
        <w:rPr>
          <w:rFonts w:asciiTheme="majorHAnsi" w:eastAsia="GHEA Grapalat" w:hAnsiTheme="majorHAnsi"/>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DB424F" w14:paraId="5D4C9F28" w14:textId="77777777" w:rsidTr="006D2CDF">
        <w:tc>
          <w:tcPr>
            <w:tcW w:w="2837" w:type="dxa"/>
            <w:shd w:val="clear" w:color="auto" w:fill="D9E2F3"/>
            <w:vAlign w:val="center"/>
          </w:tcPr>
          <w:p w14:paraId="4ACDD8B9"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Название государства</w:t>
            </w:r>
          </w:p>
        </w:tc>
        <w:tc>
          <w:tcPr>
            <w:tcW w:w="6180" w:type="dxa"/>
            <w:vAlign w:val="center"/>
          </w:tcPr>
          <w:p w14:paraId="56001C5A" w14:textId="77777777" w:rsidR="00F016A2" w:rsidRPr="00DB424F" w:rsidRDefault="00F016A2" w:rsidP="006D2CDF">
            <w:pPr>
              <w:spacing w:before="240" w:after="240"/>
              <w:rPr>
                <w:rFonts w:asciiTheme="majorHAnsi" w:eastAsia="GHEA Grapalat" w:hAnsiTheme="majorHAnsi"/>
              </w:rPr>
            </w:pPr>
          </w:p>
        </w:tc>
      </w:tr>
      <w:tr w:rsidR="00F016A2" w:rsidRPr="00DB424F" w14:paraId="5D717DBB" w14:textId="77777777" w:rsidTr="006D2CDF">
        <w:tc>
          <w:tcPr>
            <w:tcW w:w="2837" w:type="dxa"/>
            <w:shd w:val="clear" w:color="auto" w:fill="D9E2F3"/>
            <w:vAlign w:val="center"/>
          </w:tcPr>
          <w:p w14:paraId="5F82A20A"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Название муниципалитета</w:t>
            </w:r>
          </w:p>
        </w:tc>
        <w:tc>
          <w:tcPr>
            <w:tcW w:w="6180" w:type="dxa"/>
            <w:vAlign w:val="center"/>
          </w:tcPr>
          <w:p w14:paraId="318F31AD" w14:textId="77777777" w:rsidR="00F016A2" w:rsidRPr="00DB424F" w:rsidRDefault="00F016A2" w:rsidP="006D2CDF">
            <w:pPr>
              <w:spacing w:before="240" w:after="240"/>
              <w:rPr>
                <w:rFonts w:asciiTheme="majorHAnsi" w:eastAsia="GHEA Grapalat" w:hAnsiTheme="majorHAnsi"/>
              </w:rPr>
            </w:pPr>
          </w:p>
        </w:tc>
      </w:tr>
      <w:tr w:rsidR="00F016A2" w:rsidRPr="00DB424F" w14:paraId="187ED2A1" w14:textId="77777777" w:rsidTr="006D2CDF">
        <w:tc>
          <w:tcPr>
            <w:tcW w:w="2837" w:type="dxa"/>
            <w:shd w:val="clear" w:color="auto" w:fill="D9E2F3"/>
            <w:vAlign w:val="center"/>
          </w:tcPr>
          <w:p w14:paraId="65F15E80"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Размер участия (%)</w:t>
            </w:r>
          </w:p>
        </w:tc>
        <w:tc>
          <w:tcPr>
            <w:tcW w:w="6180" w:type="dxa"/>
            <w:vAlign w:val="center"/>
          </w:tcPr>
          <w:p w14:paraId="77C34018" w14:textId="77777777" w:rsidR="00F016A2" w:rsidRPr="00DB424F" w:rsidRDefault="00F016A2" w:rsidP="006D2CDF">
            <w:pPr>
              <w:spacing w:before="240" w:after="240"/>
              <w:rPr>
                <w:rFonts w:asciiTheme="majorHAnsi" w:eastAsia="GHEA Grapalat" w:hAnsiTheme="majorHAnsi"/>
              </w:rPr>
            </w:pPr>
          </w:p>
        </w:tc>
      </w:tr>
      <w:tr w:rsidR="00F016A2" w:rsidRPr="00DB424F" w14:paraId="333000A7" w14:textId="77777777" w:rsidTr="006D2CDF">
        <w:tc>
          <w:tcPr>
            <w:tcW w:w="2837" w:type="dxa"/>
            <w:shd w:val="clear" w:color="auto" w:fill="D9E2F3"/>
            <w:vAlign w:val="center"/>
          </w:tcPr>
          <w:p w14:paraId="54633258" w14:textId="77777777" w:rsidR="00F016A2" w:rsidRPr="00DB424F" w:rsidRDefault="00F016A2" w:rsidP="006D2CDF">
            <w:pPr>
              <w:numPr>
                <w:ilvl w:val="2"/>
                <w:numId w:val="25"/>
              </w:numPr>
              <w:pBdr>
                <w:top w:val="nil"/>
                <w:left w:val="nil"/>
                <w:bottom w:val="nil"/>
                <w:right w:val="nil"/>
                <w:between w:val="nil"/>
              </w:pBdr>
              <w:ind w:left="0" w:firstLine="0"/>
              <w:rPr>
                <w:rFonts w:asciiTheme="majorHAnsi" w:eastAsia="GHEA Grapalat" w:hAnsiTheme="majorHAnsi"/>
                <w:color w:val="000000"/>
              </w:rPr>
            </w:pPr>
            <w:r w:rsidRPr="00DB424F">
              <w:rPr>
                <w:rFonts w:asciiTheme="majorHAnsi" w:eastAsia="GHEA Grapalat" w:hAnsiTheme="majorHAnsi"/>
                <w:color w:val="000000"/>
              </w:rPr>
              <w:t>Вид участия</w:t>
            </w:r>
          </w:p>
        </w:tc>
        <w:tc>
          <w:tcPr>
            <w:tcW w:w="6180" w:type="dxa"/>
            <w:vAlign w:val="center"/>
          </w:tcPr>
          <w:p w14:paraId="7C8F3B39" w14:textId="77777777" w:rsidR="00F016A2" w:rsidRPr="00DB424F" w:rsidRDefault="00A64208" w:rsidP="006D2CDF">
            <w:pPr>
              <w:spacing w:before="240" w:after="240"/>
              <w:rPr>
                <w:rFonts w:asciiTheme="majorHAnsi" w:eastAsia="GHEA Grapalat" w:hAnsiTheme="majorHAnsi"/>
              </w:rPr>
            </w:pPr>
            <w:sdt>
              <w:sdtPr>
                <w:rPr>
                  <w:rFonts w:asciiTheme="majorHAnsi" w:eastAsia="GHEA Grapalat" w:hAnsiTheme="majorHAnsi"/>
                </w:rPr>
                <w:id w:val="-136730621"/>
                <w14:checkbox>
                  <w14:checked w14:val="0"/>
                  <w14:checkedState w14:val="2612" w14:font="MS Gothic"/>
                  <w14:uncheckedState w14:val="2610" w14:font="MS Gothic"/>
                </w14:checkbox>
              </w:sdtPr>
              <w:sdtEnd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Прямое участие</w:t>
            </w:r>
          </w:p>
          <w:p w14:paraId="1DDFF112" w14:textId="77777777" w:rsidR="00F016A2" w:rsidRPr="00DB424F" w:rsidRDefault="00A64208" w:rsidP="006D2CDF">
            <w:pPr>
              <w:spacing w:before="240" w:after="240"/>
              <w:rPr>
                <w:rFonts w:asciiTheme="majorHAnsi" w:eastAsia="GHEA Grapalat" w:hAnsiTheme="majorHAnsi"/>
              </w:rPr>
            </w:pPr>
            <w:sdt>
              <w:sdtPr>
                <w:rPr>
                  <w:rFonts w:asciiTheme="majorHAnsi" w:eastAsia="GHEA Grapalat" w:hAnsiTheme="majorHAnsi"/>
                </w:rPr>
                <w:id w:val="-895968346"/>
                <w14:checkbox>
                  <w14:checked w14:val="0"/>
                  <w14:checkedState w14:val="2612" w14:font="MS Gothic"/>
                  <w14:uncheckedState w14:val="2610" w14:font="MS Gothic"/>
                </w14:checkbox>
              </w:sdtPr>
              <w:sdtEnd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Косвенное участие</w:t>
            </w:r>
          </w:p>
        </w:tc>
      </w:tr>
    </w:tbl>
    <w:p w14:paraId="5395DA96" w14:textId="77777777" w:rsidR="00F016A2" w:rsidRPr="00DB424F" w:rsidRDefault="00F016A2" w:rsidP="00F016A2">
      <w:pPr>
        <w:numPr>
          <w:ilvl w:val="1"/>
          <w:numId w:val="25"/>
        </w:numPr>
        <w:pBdr>
          <w:top w:val="nil"/>
          <w:left w:val="nil"/>
          <w:bottom w:val="nil"/>
          <w:right w:val="nil"/>
          <w:between w:val="nil"/>
        </w:pBdr>
        <w:spacing w:before="240" w:after="160" w:line="259" w:lineRule="auto"/>
        <w:ind w:left="788" w:hanging="431"/>
        <w:rPr>
          <w:rFonts w:asciiTheme="majorHAnsi" w:eastAsia="GHEA Grapalat" w:hAnsiTheme="majorHAnsi"/>
          <w:i/>
          <w:color w:val="000000"/>
        </w:rPr>
      </w:pPr>
      <w:r w:rsidRPr="00DB424F">
        <w:rPr>
          <w:rFonts w:asciiTheme="majorHAnsi" w:eastAsia="GHEA Grapalat" w:hAnsiTheme="majorHAnsi"/>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DB424F" w14:paraId="2E196E1F" w14:textId="77777777" w:rsidTr="006D2CDF">
        <w:tc>
          <w:tcPr>
            <w:tcW w:w="2837" w:type="dxa"/>
            <w:shd w:val="clear" w:color="auto" w:fill="D9E2F3"/>
            <w:vAlign w:val="center"/>
          </w:tcPr>
          <w:p w14:paraId="36EF971E"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Название международной организации</w:t>
            </w:r>
          </w:p>
        </w:tc>
        <w:tc>
          <w:tcPr>
            <w:tcW w:w="6180" w:type="dxa"/>
            <w:vAlign w:val="center"/>
          </w:tcPr>
          <w:p w14:paraId="20851F96" w14:textId="77777777" w:rsidR="00F016A2" w:rsidRPr="00DB424F" w:rsidRDefault="00F016A2" w:rsidP="006D2CDF">
            <w:pPr>
              <w:spacing w:before="240" w:after="240"/>
              <w:rPr>
                <w:rFonts w:asciiTheme="majorHAnsi" w:eastAsia="GHEA Grapalat" w:hAnsiTheme="majorHAnsi"/>
              </w:rPr>
            </w:pPr>
          </w:p>
        </w:tc>
      </w:tr>
      <w:tr w:rsidR="00F016A2" w:rsidRPr="00DB424F" w14:paraId="5C0248BD" w14:textId="77777777" w:rsidTr="006D2CDF">
        <w:tc>
          <w:tcPr>
            <w:tcW w:w="2837" w:type="dxa"/>
            <w:shd w:val="clear" w:color="auto" w:fill="D9E2F3"/>
            <w:vAlign w:val="center"/>
          </w:tcPr>
          <w:p w14:paraId="20A270AF" w14:textId="77777777" w:rsidR="00F016A2" w:rsidRPr="00DB424F" w:rsidRDefault="00F016A2" w:rsidP="006D2CDF">
            <w:pPr>
              <w:numPr>
                <w:ilvl w:val="2"/>
                <w:numId w:val="25"/>
              </w:numPr>
              <w:pBdr>
                <w:top w:val="nil"/>
                <w:left w:val="nil"/>
                <w:bottom w:val="nil"/>
                <w:right w:val="nil"/>
                <w:between w:val="nil"/>
              </w:pBdr>
              <w:ind w:left="0" w:firstLine="0"/>
              <w:rPr>
                <w:rFonts w:asciiTheme="majorHAnsi" w:eastAsia="GHEA Grapalat" w:hAnsiTheme="majorHAnsi"/>
                <w:color w:val="000000"/>
              </w:rPr>
            </w:pPr>
            <w:r w:rsidRPr="00DB424F">
              <w:rPr>
                <w:rFonts w:asciiTheme="majorHAnsi" w:eastAsia="GHEA Grapalat" w:hAnsiTheme="majorHAnsi"/>
                <w:color w:val="000000"/>
              </w:rPr>
              <w:t>Название международной организации латинскими буквами</w:t>
            </w:r>
          </w:p>
        </w:tc>
        <w:tc>
          <w:tcPr>
            <w:tcW w:w="6180" w:type="dxa"/>
            <w:vAlign w:val="center"/>
          </w:tcPr>
          <w:p w14:paraId="12C99FC0" w14:textId="77777777" w:rsidR="00F016A2" w:rsidRPr="00DB424F" w:rsidRDefault="00F016A2" w:rsidP="006D2CDF">
            <w:pPr>
              <w:spacing w:before="240" w:after="240"/>
              <w:rPr>
                <w:rFonts w:asciiTheme="majorHAnsi" w:eastAsia="GHEA Grapalat" w:hAnsiTheme="majorHAnsi"/>
              </w:rPr>
            </w:pPr>
          </w:p>
        </w:tc>
      </w:tr>
      <w:tr w:rsidR="00F016A2" w:rsidRPr="00DB424F" w14:paraId="63DC0A98" w14:textId="77777777" w:rsidTr="006D2CDF">
        <w:tc>
          <w:tcPr>
            <w:tcW w:w="2837" w:type="dxa"/>
            <w:shd w:val="clear" w:color="auto" w:fill="D9E2F3"/>
            <w:vAlign w:val="center"/>
          </w:tcPr>
          <w:p w14:paraId="5EAD5925"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Размер участия</w:t>
            </w:r>
            <w:r w:rsidRPr="00DB424F" w:rsidDel="00C376E4">
              <w:rPr>
                <w:rFonts w:asciiTheme="majorHAnsi" w:eastAsia="GHEA Grapalat" w:hAnsiTheme="majorHAnsi"/>
                <w:color w:val="000000"/>
              </w:rPr>
              <w:t xml:space="preserve"> </w:t>
            </w:r>
            <w:r w:rsidRPr="00DB424F">
              <w:rPr>
                <w:rFonts w:asciiTheme="majorHAnsi" w:eastAsia="GHEA Grapalat" w:hAnsiTheme="majorHAnsi"/>
                <w:color w:val="000000"/>
              </w:rPr>
              <w:t>(%)</w:t>
            </w:r>
          </w:p>
        </w:tc>
        <w:tc>
          <w:tcPr>
            <w:tcW w:w="6180" w:type="dxa"/>
            <w:vAlign w:val="center"/>
          </w:tcPr>
          <w:p w14:paraId="3B41BC27" w14:textId="77777777" w:rsidR="00F016A2" w:rsidRPr="00DB424F" w:rsidRDefault="00F016A2" w:rsidP="006D2CDF">
            <w:pPr>
              <w:spacing w:before="240" w:after="240"/>
              <w:rPr>
                <w:rFonts w:asciiTheme="majorHAnsi" w:eastAsia="GHEA Grapalat" w:hAnsiTheme="majorHAnsi"/>
              </w:rPr>
            </w:pPr>
          </w:p>
        </w:tc>
      </w:tr>
      <w:tr w:rsidR="00F016A2" w:rsidRPr="00DB424F" w14:paraId="74EED252" w14:textId="77777777" w:rsidTr="006D2CDF">
        <w:tc>
          <w:tcPr>
            <w:tcW w:w="2837" w:type="dxa"/>
            <w:shd w:val="clear" w:color="auto" w:fill="D9E2F3"/>
            <w:vAlign w:val="center"/>
          </w:tcPr>
          <w:p w14:paraId="0B8F4EAD" w14:textId="77777777" w:rsidR="00F016A2" w:rsidRPr="00DB424F" w:rsidRDefault="00F016A2" w:rsidP="006D2CDF">
            <w:pPr>
              <w:numPr>
                <w:ilvl w:val="2"/>
                <w:numId w:val="25"/>
              </w:numPr>
              <w:pBdr>
                <w:top w:val="nil"/>
                <w:left w:val="nil"/>
                <w:bottom w:val="nil"/>
                <w:right w:val="nil"/>
                <w:between w:val="nil"/>
              </w:pBdr>
              <w:ind w:left="0" w:firstLine="0"/>
              <w:rPr>
                <w:rFonts w:asciiTheme="majorHAnsi" w:eastAsia="GHEA Grapalat" w:hAnsiTheme="majorHAnsi"/>
                <w:color w:val="000000"/>
              </w:rPr>
            </w:pPr>
            <w:r w:rsidRPr="00DB424F">
              <w:rPr>
                <w:rFonts w:asciiTheme="majorHAnsi" w:eastAsia="GHEA Grapalat" w:hAnsiTheme="majorHAnsi"/>
                <w:color w:val="000000"/>
              </w:rPr>
              <w:t>Вид участия</w:t>
            </w:r>
          </w:p>
        </w:tc>
        <w:tc>
          <w:tcPr>
            <w:tcW w:w="6180" w:type="dxa"/>
            <w:vAlign w:val="center"/>
          </w:tcPr>
          <w:p w14:paraId="13C9F414" w14:textId="77777777" w:rsidR="00F016A2" w:rsidRPr="00DB424F" w:rsidRDefault="00A64208" w:rsidP="006D2CDF">
            <w:pPr>
              <w:spacing w:before="240" w:after="240"/>
              <w:rPr>
                <w:rFonts w:asciiTheme="majorHAnsi" w:eastAsia="GHEA Grapalat" w:hAnsiTheme="majorHAnsi"/>
              </w:rPr>
            </w:pPr>
            <w:sdt>
              <w:sdtPr>
                <w:rPr>
                  <w:rFonts w:asciiTheme="majorHAnsi" w:eastAsia="GHEA Grapalat" w:hAnsiTheme="majorHAnsi"/>
                </w:rPr>
                <w:id w:val="326794313"/>
                <w14:checkbox>
                  <w14:checked w14:val="0"/>
                  <w14:checkedState w14:val="2612" w14:font="MS Gothic"/>
                  <w14:uncheckedState w14:val="2610" w14:font="MS Gothic"/>
                </w14:checkbox>
              </w:sdtPr>
              <w:sdtEnd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Прямое участие</w:t>
            </w:r>
          </w:p>
          <w:p w14:paraId="45A563B4" w14:textId="77777777" w:rsidR="00F016A2" w:rsidRPr="00DB424F" w:rsidRDefault="00A64208" w:rsidP="006D2CDF">
            <w:pPr>
              <w:spacing w:before="240" w:after="240"/>
              <w:rPr>
                <w:rFonts w:asciiTheme="majorHAnsi" w:eastAsia="GHEA Grapalat" w:hAnsiTheme="majorHAnsi"/>
              </w:rPr>
            </w:pPr>
            <w:sdt>
              <w:sdtPr>
                <w:rPr>
                  <w:rFonts w:asciiTheme="majorHAnsi" w:eastAsia="GHEA Grapalat" w:hAnsiTheme="majorHAnsi"/>
                </w:rPr>
                <w:id w:val="1179617233"/>
                <w14:checkbox>
                  <w14:checked w14:val="0"/>
                  <w14:checkedState w14:val="2612" w14:font="MS Gothic"/>
                  <w14:uncheckedState w14:val="2610" w14:font="MS Gothic"/>
                </w14:checkbox>
              </w:sdtPr>
              <w:sdtEnd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Косвенное участие</w:t>
            </w:r>
          </w:p>
        </w:tc>
      </w:tr>
    </w:tbl>
    <w:p w14:paraId="09077D24" w14:textId="77777777" w:rsidR="00F016A2" w:rsidRPr="00DB424F" w:rsidRDefault="00F016A2" w:rsidP="00F016A2">
      <w:pPr>
        <w:rPr>
          <w:rFonts w:asciiTheme="majorHAnsi" w:eastAsia="GHEA Grapalat" w:hAnsiTheme="majorHAnsi"/>
          <w:b/>
        </w:rPr>
      </w:pPr>
      <w:r w:rsidRPr="00DB424F">
        <w:rPr>
          <w:rFonts w:asciiTheme="majorHAnsi" w:hAnsiTheme="majorHAnsi"/>
        </w:rPr>
        <w:br w:type="page"/>
      </w:r>
    </w:p>
    <w:p w14:paraId="7F589089" w14:textId="77777777" w:rsidR="00F016A2" w:rsidRPr="00DB424F" w:rsidRDefault="00F016A2" w:rsidP="00F016A2">
      <w:pPr>
        <w:numPr>
          <w:ilvl w:val="0"/>
          <w:numId w:val="25"/>
        </w:numPr>
        <w:pBdr>
          <w:top w:val="nil"/>
          <w:left w:val="nil"/>
          <w:bottom w:val="nil"/>
          <w:right w:val="nil"/>
          <w:between w:val="nil"/>
        </w:pBdr>
        <w:spacing w:line="259" w:lineRule="auto"/>
        <w:rPr>
          <w:rFonts w:asciiTheme="majorHAnsi" w:eastAsia="GHEA Grapalat" w:hAnsiTheme="majorHAnsi"/>
          <w:b/>
          <w:color w:val="000000"/>
        </w:rPr>
      </w:pPr>
      <w:r w:rsidRPr="00DB424F">
        <w:rPr>
          <w:rFonts w:asciiTheme="majorHAnsi" w:eastAsia="GHEA Grapalat" w:hAnsiTheme="majorHAnsi"/>
          <w:b/>
          <w:color w:val="000000"/>
        </w:rPr>
        <w:lastRenderedPageBreak/>
        <w:t>Данные реального бенефициара</w:t>
      </w:r>
    </w:p>
    <w:p w14:paraId="03ADDC66" w14:textId="77777777" w:rsidR="00F016A2" w:rsidRPr="00DB424F" w:rsidRDefault="00F016A2" w:rsidP="00F016A2">
      <w:pPr>
        <w:numPr>
          <w:ilvl w:val="1"/>
          <w:numId w:val="25"/>
        </w:numPr>
        <w:pBdr>
          <w:top w:val="nil"/>
          <w:left w:val="nil"/>
          <w:bottom w:val="nil"/>
          <w:right w:val="nil"/>
          <w:between w:val="nil"/>
        </w:pBdr>
        <w:spacing w:before="240" w:after="160" w:line="259" w:lineRule="auto"/>
        <w:rPr>
          <w:rFonts w:asciiTheme="majorHAnsi" w:eastAsia="GHEA Grapalat" w:hAnsiTheme="majorHAnsi"/>
          <w:i/>
          <w:color w:val="000000"/>
        </w:rPr>
      </w:pPr>
      <w:r w:rsidRPr="00DB424F">
        <w:rPr>
          <w:rFonts w:asciiTheme="majorHAnsi" w:eastAsia="GHEA Grapalat" w:hAnsiTheme="majorHAnsi"/>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DB424F" w14:paraId="06AB4B36" w14:textId="77777777" w:rsidTr="006D2CDF">
        <w:tc>
          <w:tcPr>
            <w:tcW w:w="2836" w:type="dxa"/>
            <w:shd w:val="clear" w:color="auto" w:fill="D9E2F3"/>
            <w:vAlign w:val="center"/>
          </w:tcPr>
          <w:p w14:paraId="3FECD5A6"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Имя</w:t>
            </w:r>
          </w:p>
        </w:tc>
        <w:tc>
          <w:tcPr>
            <w:tcW w:w="6178" w:type="dxa"/>
            <w:vAlign w:val="center"/>
          </w:tcPr>
          <w:p w14:paraId="7BCD1BAA" w14:textId="77777777" w:rsidR="00F016A2" w:rsidRPr="00DB424F" w:rsidRDefault="00F016A2" w:rsidP="006D2CDF">
            <w:pPr>
              <w:spacing w:before="240" w:after="240"/>
              <w:rPr>
                <w:rFonts w:asciiTheme="majorHAnsi" w:eastAsia="GHEA Grapalat" w:hAnsiTheme="majorHAnsi"/>
              </w:rPr>
            </w:pPr>
          </w:p>
        </w:tc>
      </w:tr>
      <w:tr w:rsidR="00F016A2" w:rsidRPr="00DB424F" w14:paraId="447FA861" w14:textId="77777777" w:rsidTr="006D2CDF">
        <w:tc>
          <w:tcPr>
            <w:tcW w:w="2836" w:type="dxa"/>
            <w:shd w:val="clear" w:color="auto" w:fill="D9E2F3"/>
            <w:vAlign w:val="center"/>
          </w:tcPr>
          <w:p w14:paraId="7471133B"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Фамилия</w:t>
            </w:r>
          </w:p>
        </w:tc>
        <w:tc>
          <w:tcPr>
            <w:tcW w:w="6178" w:type="dxa"/>
            <w:vAlign w:val="center"/>
          </w:tcPr>
          <w:p w14:paraId="30FBBC9D" w14:textId="77777777" w:rsidR="00F016A2" w:rsidRPr="00DB424F" w:rsidRDefault="00F016A2" w:rsidP="006D2CDF">
            <w:pPr>
              <w:spacing w:before="240" w:after="240"/>
              <w:rPr>
                <w:rFonts w:asciiTheme="majorHAnsi" w:eastAsia="GHEA Grapalat" w:hAnsiTheme="majorHAnsi"/>
              </w:rPr>
            </w:pPr>
          </w:p>
        </w:tc>
      </w:tr>
      <w:tr w:rsidR="00F016A2" w:rsidRPr="00DB424F" w14:paraId="2277CFE3" w14:textId="77777777" w:rsidTr="006D2CDF">
        <w:tc>
          <w:tcPr>
            <w:tcW w:w="2836" w:type="dxa"/>
            <w:shd w:val="clear" w:color="auto" w:fill="D9E2F3"/>
            <w:vAlign w:val="center"/>
          </w:tcPr>
          <w:p w14:paraId="706B66CE"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proofErr w:type="gramStart"/>
            <w:r w:rsidRPr="00DB424F">
              <w:rPr>
                <w:rFonts w:asciiTheme="majorHAnsi" w:eastAsia="GHEA Grapalat" w:hAnsiTheme="majorHAnsi"/>
                <w:color w:val="000000"/>
              </w:rPr>
              <w:t>Имя(</w:t>
            </w:r>
            <w:proofErr w:type="gramEnd"/>
            <w:r w:rsidRPr="00DB424F">
              <w:rPr>
                <w:rFonts w:asciiTheme="majorHAnsi" w:eastAsia="GHEA Grapalat" w:hAnsiTheme="majorHAnsi"/>
                <w:color w:val="000000"/>
              </w:rPr>
              <w:t>латинскими буквами)</w:t>
            </w:r>
          </w:p>
        </w:tc>
        <w:tc>
          <w:tcPr>
            <w:tcW w:w="6178" w:type="dxa"/>
            <w:vAlign w:val="center"/>
          </w:tcPr>
          <w:p w14:paraId="6353D74F" w14:textId="77777777" w:rsidR="00F016A2" w:rsidRPr="00DB424F" w:rsidRDefault="00F016A2" w:rsidP="006D2CDF">
            <w:pPr>
              <w:spacing w:before="240" w:after="240"/>
              <w:rPr>
                <w:rFonts w:asciiTheme="majorHAnsi" w:eastAsia="GHEA Grapalat" w:hAnsiTheme="majorHAnsi"/>
              </w:rPr>
            </w:pPr>
          </w:p>
        </w:tc>
      </w:tr>
      <w:tr w:rsidR="00F016A2" w:rsidRPr="00DB424F" w14:paraId="1390310F" w14:textId="77777777" w:rsidTr="006D2CDF">
        <w:tc>
          <w:tcPr>
            <w:tcW w:w="2836" w:type="dxa"/>
            <w:shd w:val="clear" w:color="auto" w:fill="D9E2F3"/>
            <w:vAlign w:val="center"/>
          </w:tcPr>
          <w:p w14:paraId="696EF74D"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Фамилия (латинскими буквами)</w:t>
            </w:r>
          </w:p>
        </w:tc>
        <w:tc>
          <w:tcPr>
            <w:tcW w:w="6178" w:type="dxa"/>
            <w:vAlign w:val="center"/>
          </w:tcPr>
          <w:p w14:paraId="61123BE2" w14:textId="77777777" w:rsidR="00F016A2" w:rsidRPr="00DB424F" w:rsidRDefault="00F016A2" w:rsidP="006D2CDF">
            <w:pPr>
              <w:spacing w:before="240" w:after="240"/>
              <w:rPr>
                <w:rFonts w:asciiTheme="majorHAnsi" w:eastAsia="GHEA Grapalat" w:hAnsiTheme="majorHAnsi"/>
              </w:rPr>
            </w:pPr>
          </w:p>
        </w:tc>
      </w:tr>
      <w:tr w:rsidR="00F016A2" w:rsidRPr="00DB424F" w14:paraId="784B91AD" w14:textId="77777777" w:rsidTr="006D2CDF">
        <w:tc>
          <w:tcPr>
            <w:tcW w:w="2836" w:type="dxa"/>
            <w:shd w:val="clear" w:color="auto" w:fill="D9E2F3"/>
            <w:vAlign w:val="center"/>
          </w:tcPr>
          <w:p w14:paraId="1DB6CBC4"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Гражданство</w:t>
            </w:r>
          </w:p>
        </w:tc>
        <w:tc>
          <w:tcPr>
            <w:tcW w:w="6178" w:type="dxa"/>
            <w:vAlign w:val="center"/>
          </w:tcPr>
          <w:p w14:paraId="08B3E457" w14:textId="77777777" w:rsidR="00F016A2" w:rsidRPr="00DB424F" w:rsidRDefault="00F016A2" w:rsidP="006D2CDF">
            <w:pPr>
              <w:spacing w:before="240" w:after="240"/>
              <w:rPr>
                <w:rFonts w:asciiTheme="majorHAnsi" w:eastAsia="GHEA Grapalat" w:hAnsiTheme="majorHAnsi"/>
              </w:rPr>
            </w:pPr>
          </w:p>
        </w:tc>
      </w:tr>
      <w:tr w:rsidR="00F016A2" w:rsidRPr="00DB424F" w14:paraId="63B6BA5F" w14:textId="77777777" w:rsidTr="006D2CDF">
        <w:tc>
          <w:tcPr>
            <w:tcW w:w="2836" w:type="dxa"/>
            <w:shd w:val="clear" w:color="auto" w:fill="D9E2F3"/>
            <w:vAlign w:val="center"/>
          </w:tcPr>
          <w:p w14:paraId="0620A345"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День, месяц, год рождения</w:t>
            </w:r>
          </w:p>
        </w:tc>
        <w:tc>
          <w:tcPr>
            <w:tcW w:w="6178" w:type="dxa"/>
            <w:vAlign w:val="center"/>
          </w:tcPr>
          <w:p w14:paraId="2D2446A4" w14:textId="77777777" w:rsidR="00F016A2" w:rsidRPr="00DB424F" w:rsidRDefault="00F016A2" w:rsidP="006D2CDF">
            <w:pPr>
              <w:spacing w:before="240" w:after="240"/>
              <w:rPr>
                <w:rFonts w:asciiTheme="majorHAnsi" w:eastAsia="GHEA Grapalat" w:hAnsiTheme="majorHAnsi"/>
              </w:rPr>
            </w:pPr>
          </w:p>
        </w:tc>
      </w:tr>
    </w:tbl>
    <w:p w14:paraId="7418C293" w14:textId="77777777" w:rsidR="00F016A2" w:rsidRPr="00DB424F" w:rsidRDefault="00F016A2" w:rsidP="00F016A2">
      <w:pPr>
        <w:numPr>
          <w:ilvl w:val="1"/>
          <w:numId w:val="25"/>
        </w:numPr>
        <w:pBdr>
          <w:top w:val="nil"/>
          <w:left w:val="nil"/>
          <w:bottom w:val="nil"/>
          <w:right w:val="nil"/>
          <w:between w:val="nil"/>
        </w:pBdr>
        <w:spacing w:before="240" w:after="160" w:line="259" w:lineRule="auto"/>
        <w:rPr>
          <w:rFonts w:asciiTheme="majorHAnsi" w:eastAsia="GHEA Grapalat" w:hAnsiTheme="majorHAnsi"/>
          <w:i/>
          <w:color w:val="000000"/>
        </w:rPr>
      </w:pPr>
      <w:r w:rsidRPr="00DB424F">
        <w:rPr>
          <w:rFonts w:asciiTheme="majorHAnsi" w:eastAsia="GHEA Grapalat" w:hAnsiTheme="majorHAnsi"/>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DB424F" w14:paraId="5AB27C66" w14:textId="77777777" w:rsidTr="006D2CDF">
        <w:tc>
          <w:tcPr>
            <w:tcW w:w="2977" w:type="dxa"/>
            <w:shd w:val="clear" w:color="auto" w:fill="D9E2F3"/>
            <w:vAlign w:val="center"/>
          </w:tcPr>
          <w:p w14:paraId="74ED691A"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Тип документа</w:t>
            </w:r>
          </w:p>
        </w:tc>
        <w:tc>
          <w:tcPr>
            <w:tcW w:w="6096" w:type="dxa"/>
            <w:vAlign w:val="center"/>
          </w:tcPr>
          <w:p w14:paraId="52E5F345" w14:textId="77777777" w:rsidR="00F016A2" w:rsidRPr="00DB424F" w:rsidRDefault="00F016A2" w:rsidP="006D2CDF">
            <w:pPr>
              <w:spacing w:before="240" w:after="240"/>
              <w:rPr>
                <w:rFonts w:asciiTheme="majorHAnsi" w:eastAsia="GHEA Grapalat" w:hAnsiTheme="majorHAnsi"/>
              </w:rPr>
            </w:pPr>
          </w:p>
        </w:tc>
      </w:tr>
      <w:tr w:rsidR="00F016A2" w:rsidRPr="00DB424F" w14:paraId="03719F4D" w14:textId="77777777" w:rsidTr="006D2CDF">
        <w:tc>
          <w:tcPr>
            <w:tcW w:w="2977" w:type="dxa"/>
            <w:shd w:val="clear" w:color="auto" w:fill="D9E2F3"/>
            <w:vAlign w:val="center"/>
          </w:tcPr>
          <w:p w14:paraId="0C5B4932"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Номер документа</w:t>
            </w:r>
          </w:p>
        </w:tc>
        <w:tc>
          <w:tcPr>
            <w:tcW w:w="6096" w:type="dxa"/>
            <w:vAlign w:val="center"/>
          </w:tcPr>
          <w:p w14:paraId="2513CB79" w14:textId="77777777" w:rsidR="00F016A2" w:rsidRPr="00DB424F" w:rsidRDefault="00F016A2" w:rsidP="006D2CDF">
            <w:pPr>
              <w:spacing w:before="240" w:after="240"/>
              <w:rPr>
                <w:rFonts w:asciiTheme="majorHAnsi" w:eastAsia="GHEA Grapalat" w:hAnsiTheme="majorHAnsi"/>
              </w:rPr>
            </w:pPr>
          </w:p>
        </w:tc>
      </w:tr>
      <w:tr w:rsidR="00F016A2" w:rsidRPr="00DB424F" w14:paraId="0D12472C" w14:textId="77777777" w:rsidTr="006D2CDF">
        <w:tc>
          <w:tcPr>
            <w:tcW w:w="2977" w:type="dxa"/>
            <w:shd w:val="clear" w:color="auto" w:fill="D9E2F3"/>
            <w:vAlign w:val="center"/>
          </w:tcPr>
          <w:p w14:paraId="38F9053F" w14:textId="77777777" w:rsidR="00F016A2" w:rsidRPr="00DB424F" w:rsidRDefault="00F016A2" w:rsidP="006D2CDF">
            <w:pPr>
              <w:numPr>
                <w:ilvl w:val="2"/>
                <w:numId w:val="25"/>
              </w:numPr>
              <w:pBdr>
                <w:top w:val="nil"/>
                <w:left w:val="nil"/>
                <w:bottom w:val="nil"/>
                <w:right w:val="nil"/>
                <w:between w:val="nil"/>
              </w:pBdr>
              <w:spacing w:after="160" w:line="259" w:lineRule="auto"/>
              <w:ind w:left="317" w:hanging="283"/>
              <w:rPr>
                <w:rFonts w:asciiTheme="majorHAnsi" w:eastAsia="GHEA Grapalat" w:hAnsiTheme="majorHAnsi"/>
                <w:color w:val="000000"/>
              </w:rPr>
            </w:pPr>
            <w:r w:rsidRPr="00DB424F">
              <w:rPr>
                <w:rFonts w:asciiTheme="majorHAnsi" w:eastAsia="GHEA Grapalat" w:hAnsiTheme="majorHAnsi"/>
                <w:color w:val="000000"/>
              </w:rPr>
              <w:t>День, месяц, год предоставления</w:t>
            </w:r>
          </w:p>
        </w:tc>
        <w:tc>
          <w:tcPr>
            <w:tcW w:w="6096" w:type="dxa"/>
            <w:vAlign w:val="center"/>
          </w:tcPr>
          <w:p w14:paraId="444B052C" w14:textId="77777777" w:rsidR="00F016A2" w:rsidRPr="00DB424F" w:rsidRDefault="00F016A2" w:rsidP="006D2CDF">
            <w:pPr>
              <w:spacing w:before="240" w:after="240"/>
              <w:rPr>
                <w:rFonts w:asciiTheme="majorHAnsi" w:eastAsia="GHEA Grapalat" w:hAnsiTheme="majorHAnsi"/>
              </w:rPr>
            </w:pPr>
          </w:p>
        </w:tc>
      </w:tr>
      <w:tr w:rsidR="00F016A2" w:rsidRPr="00DB424F" w14:paraId="12F08D7C" w14:textId="77777777" w:rsidTr="006D2CDF">
        <w:tc>
          <w:tcPr>
            <w:tcW w:w="2977" w:type="dxa"/>
            <w:shd w:val="clear" w:color="auto" w:fill="D9E2F3"/>
            <w:vAlign w:val="center"/>
          </w:tcPr>
          <w:p w14:paraId="114122D4" w14:textId="77777777" w:rsidR="00F016A2" w:rsidRPr="00DB424F" w:rsidRDefault="00F016A2" w:rsidP="006D2CDF">
            <w:pPr>
              <w:numPr>
                <w:ilvl w:val="2"/>
                <w:numId w:val="25"/>
              </w:numPr>
              <w:pBdr>
                <w:top w:val="nil"/>
                <w:left w:val="nil"/>
                <w:bottom w:val="nil"/>
                <w:right w:val="nil"/>
                <w:between w:val="nil"/>
              </w:pBdr>
              <w:spacing w:after="160" w:line="259" w:lineRule="auto"/>
              <w:ind w:left="34" w:firstLine="0"/>
              <w:rPr>
                <w:rFonts w:asciiTheme="majorHAnsi" w:eastAsia="GHEA Grapalat" w:hAnsiTheme="majorHAnsi"/>
                <w:color w:val="000000"/>
              </w:rPr>
            </w:pPr>
            <w:r w:rsidRPr="00DB424F">
              <w:rPr>
                <w:rFonts w:asciiTheme="majorHAnsi" w:eastAsia="GHEA Grapalat" w:hAnsiTheme="majorHAnsi"/>
                <w:color w:val="000000"/>
              </w:rPr>
              <w:t>Предоставляющий орган</w:t>
            </w:r>
          </w:p>
        </w:tc>
        <w:tc>
          <w:tcPr>
            <w:tcW w:w="6096" w:type="dxa"/>
            <w:vAlign w:val="center"/>
          </w:tcPr>
          <w:p w14:paraId="0AE1C934" w14:textId="77777777" w:rsidR="00F016A2" w:rsidRPr="00DB424F" w:rsidRDefault="00F016A2" w:rsidP="006D2CDF">
            <w:pPr>
              <w:spacing w:before="240" w:after="240"/>
              <w:rPr>
                <w:rFonts w:asciiTheme="majorHAnsi" w:eastAsia="GHEA Grapalat" w:hAnsiTheme="majorHAnsi"/>
              </w:rPr>
            </w:pPr>
          </w:p>
        </w:tc>
      </w:tr>
      <w:tr w:rsidR="00F016A2" w:rsidRPr="00DB424F" w14:paraId="073987D0" w14:textId="77777777" w:rsidTr="006D2CDF">
        <w:tc>
          <w:tcPr>
            <w:tcW w:w="2977" w:type="dxa"/>
            <w:shd w:val="clear" w:color="auto" w:fill="D9E2F3"/>
            <w:vAlign w:val="center"/>
          </w:tcPr>
          <w:p w14:paraId="31708D5D"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НЗОУ или эквивалентный номер</w:t>
            </w:r>
          </w:p>
        </w:tc>
        <w:tc>
          <w:tcPr>
            <w:tcW w:w="6096" w:type="dxa"/>
            <w:vAlign w:val="center"/>
          </w:tcPr>
          <w:p w14:paraId="45EBEEEB" w14:textId="77777777" w:rsidR="00F016A2" w:rsidRPr="00DB424F" w:rsidRDefault="00F016A2" w:rsidP="006D2CDF">
            <w:pPr>
              <w:spacing w:before="240" w:after="240"/>
              <w:rPr>
                <w:rFonts w:asciiTheme="majorHAnsi" w:eastAsia="GHEA Grapalat" w:hAnsiTheme="majorHAnsi"/>
              </w:rPr>
            </w:pPr>
          </w:p>
        </w:tc>
      </w:tr>
    </w:tbl>
    <w:p w14:paraId="451BF341" w14:textId="77777777" w:rsidR="00F016A2" w:rsidRPr="00DB424F" w:rsidRDefault="00F016A2" w:rsidP="00F016A2">
      <w:pPr>
        <w:numPr>
          <w:ilvl w:val="1"/>
          <w:numId w:val="25"/>
        </w:numPr>
        <w:pBdr>
          <w:top w:val="nil"/>
          <w:left w:val="nil"/>
          <w:bottom w:val="nil"/>
          <w:right w:val="nil"/>
          <w:between w:val="nil"/>
        </w:pBdr>
        <w:spacing w:before="240" w:after="160" w:line="259" w:lineRule="auto"/>
        <w:ind w:left="788" w:hanging="431"/>
        <w:rPr>
          <w:rFonts w:asciiTheme="majorHAnsi" w:eastAsia="GHEA Grapalat" w:hAnsiTheme="majorHAnsi"/>
          <w:i/>
          <w:color w:val="000000"/>
        </w:rPr>
      </w:pPr>
      <w:r w:rsidRPr="00DB424F">
        <w:rPr>
          <w:rFonts w:asciiTheme="majorHAnsi" w:eastAsia="GHEA Grapalat" w:hAnsiTheme="majorHAnsi"/>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DB424F" w14:paraId="727926BC" w14:textId="77777777" w:rsidTr="006D2CDF">
        <w:tc>
          <w:tcPr>
            <w:tcW w:w="2943" w:type="dxa"/>
            <w:shd w:val="clear" w:color="auto" w:fill="D9E2F3"/>
            <w:vAlign w:val="center"/>
          </w:tcPr>
          <w:p w14:paraId="5C4FE365"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Государство</w:t>
            </w:r>
          </w:p>
        </w:tc>
        <w:tc>
          <w:tcPr>
            <w:tcW w:w="6072" w:type="dxa"/>
            <w:vAlign w:val="center"/>
          </w:tcPr>
          <w:p w14:paraId="7FD39146" w14:textId="77777777" w:rsidR="00F016A2" w:rsidRPr="00DB424F" w:rsidRDefault="00F016A2" w:rsidP="006D2CDF">
            <w:pPr>
              <w:spacing w:before="240" w:after="240"/>
              <w:rPr>
                <w:rFonts w:asciiTheme="majorHAnsi" w:eastAsia="GHEA Grapalat" w:hAnsiTheme="majorHAnsi"/>
              </w:rPr>
            </w:pPr>
          </w:p>
        </w:tc>
      </w:tr>
      <w:tr w:rsidR="00F016A2" w:rsidRPr="00DB424F" w14:paraId="3A289FFB" w14:textId="77777777" w:rsidTr="006D2CDF">
        <w:tc>
          <w:tcPr>
            <w:tcW w:w="2943" w:type="dxa"/>
            <w:shd w:val="clear" w:color="auto" w:fill="D9E2F3"/>
            <w:vAlign w:val="center"/>
          </w:tcPr>
          <w:p w14:paraId="2CCFE153"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Муниципалитет</w:t>
            </w:r>
          </w:p>
        </w:tc>
        <w:tc>
          <w:tcPr>
            <w:tcW w:w="6072" w:type="dxa"/>
            <w:vAlign w:val="center"/>
          </w:tcPr>
          <w:p w14:paraId="3E03FDB3" w14:textId="77777777" w:rsidR="00F016A2" w:rsidRPr="00DB424F" w:rsidRDefault="00F016A2" w:rsidP="006D2CDF">
            <w:pPr>
              <w:spacing w:before="240" w:after="240"/>
              <w:rPr>
                <w:rFonts w:asciiTheme="majorHAnsi" w:eastAsia="GHEA Grapalat" w:hAnsiTheme="majorHAnsi"/>
              </w:rPr>
            </w:pPr>
          </w:p>
        </w:tc>
      </w:tr>
      <w:tr w:rsidR="00F016A2" w:rsidRPr="00DB424F" w14:paraId="5945E44F" w14:textId="77777777" w:rsidTr="006D2CDF">
        <w:tc>
          <w:tcPr>
            <w:tcW w:w="2943" w:type="dxa"/>
            <w:shd w:val="clear" w:color="auto" w:fill="D9E2F3"/>
            <w:vAlign w:val="center"/>
          </w:tcPr>
          <w:p w14:paraId="438E45DD" w14:textId="77777777" w:rsidR="00F016A2" w:rsidRPr="00DB424F" w:rsidRDefault="00F016A2" w:rsidP="006D2CDF">
            <w:pPr>
              <w:numPr>
                <w:ilvl w:val="2"/>
                <w:numId w:val="25"/>
              </w:numPr>
              <w:pBdr>
                <w:top w:val="nil"/>
                <w:left w:val="nil"/>
                <w:bottom w:val="nil"/>
                <w:right w:val="nil"/>
                <w:between w:val="nil"/>
              </w:pBdr>
              <w:spacing w:after="160" w:line="259" w:lineRule="auto"/>
              <w:ind w:left="284" w:hanging="284"/>
              <w:rPr>
                <w:rFonts w:asciiTheme="majorHAnsi" w:eastAsia="GHEA Grapalat" w:hAnsiTheme="majorHAnsi"/>
                <w:color w:val="000000"/>
              </w:rPr>
            </w:pPr>
            <w:r w:rsidRPr="00DB424F">
              <w:rPr>
                <w:rFonts w:asciiTheme="majorHAnsi" w:eastAsia="GHEA Grapalat" w:hAnsiTheme="majorHAnsi"/>
                <w:color w:val="000000"/>
              </w:rPr>
              <w:t>Административно-территориальная единица</w:t>
            </w:r>
          </w:p>
        </w:tc>
        <w:tc>
          <w:tcPr>
            <w:tcW w:w="6072" w:type="dxa"/>
            <w:vAlign w:val="center"/>
          </w:tcPr>
          <w:p w14:paraId="441AF56B" w14:textId="77777777" w:rsidR="00F016A2" w:rsidRPr="00DB424F" w:rsidRDefault="00F016A2" w:rsidP="006D2CDF">
            <w:pPr>
              <w:spacing w:before="240" w:after="240"/>
              <w:rPr>
                <w:rFonts w:asciiTheme="majorHAnsi" w:eastAsia="GHEA Grapalat" w:hAnsiTheme="majorHAnsi"/>
              </w:rPr>
            </w:pPr>
          </w:p>
        </w:tc>
      </w:tr>
      <w:tr w:rsidR="00F016A2" w:rsidRPr="00DB424F" w14:paraId="7FD55FC6" w14:textId="77777777" w:rsidTr="006D2CDF">
        <w:tc>
          <w:tcPr>
            <w:tcW w:w="2943" w:type="dxa"/>
            <w:shd w:val="clear" w:color="auto" w:fill="D9E2F3"/>
            <w:vAlign w:val="center"/>
          </w:tcPr>
          <w:p w14:paraId="69548DC1" w14:textId="77777777" w:rsidR="00F016A2" w:rsidRPr="00DB424F" w:rsidRDefault="00F016A2" w:rsidP="006D2CDF">
            <w:pPr>
              <w:numPr>
                <w:ilvl w:val="2"/>
                <w:numId w:val="25"/>
              </w:numPr>
              <w:pBdr>
                <w:top w:val="nil"/>
                <w:left w:val="nil"/>
                <w:bottom w:val="nil"/>
                <w:right w:val="nil"/>
                <w:between w:val="nil"/>
              </w:pBdr>
              <w:spacing w:after="160" w:line="259" w:lineRule="auto"/>
              <w:ind w:left="426" w:hanging="426"/>
              <w:rPr>
                <w:rFonts w:asciiTheme="majorHAnsi" w:eastAsia="GHEA Grapalat" w:hAnsiTheme="majorHAnsi"/>
                <w:color w:val="000000"/>
              </w:rPr>
            </w:pPr>
            <w:r w:rsidRPr="00DB424F">
              <w:rPr>
                <w:rFonts w:asciiTheme="majorHAnsi" w:eastAsia="GHEA Grapalat" w:hAnsiTheme="majorHAnsi"/>
                <w:color w:val="000000"/>
              </w:rPr>
              <w:t>Название улицы, здание (дом), квартира</w:t>
            </w:r>
          </w:p>
        </w:tc>
        <w:tc>
          <w:tcPr>
            <w:tcW w:w="6072" w:type="dxa"/>
            <w:vAlign w:val="center"/>
          </w:tcPr>
          <w:p w14:paraId="6BCF03E5" w14:textId="77777777" w:rsidR="00F016A2" w:rsidRPr="00DB424F" w:rsidRDefault="00F016A2" w:rsidP="006D2CDF">
            <w:pPr>
              <w:spacing w:before="240" w:after="240"/>
              <w:rPr>
                <w:rFonts w:asciiTheme="majorHAnsi" w:eastAsia="GHEA Grapalat" w:hAnsiTheme="majorHAnsi"/>
              </w:rPr>
            </w:pPr>
          </w:p>
        </w:tc>
      </w:tr>
    </w:tbl>
    <w:p w14:paraId="37C82B3D" w14:textId="77777777" w:rsidR="00F016A2" w:rsidRPr="00DB424F" w:rsidRDefault="00F016A2" w:rsidP="00F016A2">
      <w:pPr>
        <w:numPr>
          <w:ilvl w:val="1"/>
          <w:numId w:val="25"/>
        </w:numPr>
        <w:pBdr>
          <w:top w:val="nil"/>
          <w:left w:val="nil"/>
          <w:bottom w:val="nil"/>
          <w:right w:val="nil"/>
          <w:between w:val="nil"/>
        </w:pBdr>
        <w:spacing w:before="240" w:after="160" w:line="259" w:lineRule="auto"/>
        <w:rPr>
          <w:rFonts w:asciiTheme="majorHAnsi" w:eastAsia="GHEA Grapalat" w:hAnsiTheme="majorHAnsi"/>
          <w:i/>
          <w:color w:val="000000"/>
        </w:rPr>
      </w:pPr>
      <w:r w:rsidRPr="00DB424F">
        <w:rPr>
          <w:rFonts w:asciiTheme="majorHAnsi" w:eastAsia="GHEA Grapalat" w:hAnsiTheme="majorHAnsi"/>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DB424F" w14:paraId="05B4D69D" w14:textId="77777777" w:rsidTr="006D2CDF">
        <w:tc>
          <w:tcPr>
            <w:tcW w:w="2837" w:type="dxa"/>
            <w:shd w:val="clear" w:color="auto" w:fill="D9E2F3"/>
            <w:vAlign w:val="center"/>
          </w:tcPr>
          <w:p w14:paraId="152F83D4"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lastRenderedPageBreak/>
              <w:t>Государство</w:t>
            </w:r>
          </w:p>
        </w:tc>
        <w:tc>
          <w:tcPr>
            <w:tcW w:w="6178" w:type="dxa"/>
            <w:vAlign w:val="center"/>
          </w:tcPr>
          <w:p w14:paraId="5AE10620" w14:textId="77777777" w:rsidR="00F016A2" w:rsidRPr="00DB424F" w:rsidRDefault="00F016A2" w:rsidP="006D2CDF">
            <w:pPr>
              <w:spacing w:before="240" w:after="240"/>
              <w:rPr>
                <w:rFonts w:asciiTheme="majorHAnsi" w:eastAsia="GHEA Grapalat" w:hAnsiTheme="majorHAnsi"/>
              </w:rPr>
            </w:pPr>
          </w:p>
        </w:tc>
      </w:tr>
      <w:tr w:rsidR="00F016A2" w:rsidRPr="00DB424F" w14:paraId="21847D71" w14:textId="77777777" w:rsidTr="006D2CDF">
        <w:tc>
          <w:tcPr>
            <w:tcW w:w="2837" w:type="dxa"/>
            <w:shd w:val="clear" w:color="auto" w:fill="D9E2F3"/>
            <w:vAlign w:val="center"/>
          </w:tcPr>
          <w:p w14:paraId="059A0879"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Муниципалитет</w:t>
            </w:r>
          </w:p>
        </w:tc>
        <w:tc>
          <w:tcPr>
            <w:tcW w:w="6178" w:type="dxa"/>
            <w:vAlign w:val="center"/>
          </w:tcPr>
          <w:p w14:paraId="0143CFB8" w14:textId="77777777" w:rsidR="00F016A2" w:rsidRPr="00DB424F" w:rsidRDefault="00F016A2" w:rsidP="006D2CDF">
            <w:pPr>
              <w:spacing w:before="240" w:after="240"/>
              <w:rPr>
                <w:rFonts w:asciiTheme="majorHAnsi" w:eastAsia="GHEA Grapalat" w:hAnsiTheme="majorHAnsi"/>
              </w:rPr>
            </w:pPr>
          </w:p>
        </w:tc>
      </w:tr>
      <w:tr w:rsidR="00F016A2" w:rsidRPr="00DB424F" w14:paraId="0A40218B" w14:textId="77777777" w:rsidTr="006D2CDF">
        <w:tc>
          <w:tcPr>
            <w:tcW w:w="2837" w:type="dxa"/>
            <w:shd w:val="clear" w:color="auto" w:fill="D9E2F3"/>
            <w:vAlign w:val="center"/>
          </w:tcPr>
          <w:p w14:paraId="72CD2959"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Административно-территориальная единица</w:t>
            </w:r>
          </w:p>
        </w:tc>
        <w:tc>
          <w:tcPr>
            <w:tcW w:w="6178" w:type="dxa"/>
            <w:vAlign w:val="center"/>
          </w:tcPr>
          <w:p w14:paraId="43B823BF" w14:textId="77777777" w:rsidR="00F016A2" w:rsidRPr="00DB424F" w:rsidRDefault="00F016A2" w:rsidP="006D2CDF">
            <w:pPr>
              <w:spacing w:before="240" w:after="240"/>
              <w:rPr>
                <w:rFonts w:asciiTheme="majorHAnsi" w:eastAsia="GHEA Grapalat" w:hAnsiTheme="majorHAnsi"/>
              </w:rPr>
            </w:pPr>
          </w:p>
        </w:tc>
      </w:tr>
      <w:tr w:rsidR="00F016A2" w:rsidRPr="00DB424F" w14:paraId="207C14FE" w14:textId="77777777" w:rsidTr="006D2CDF">
        <w:tc>
          <w:tcPr>
            <w:tcW w:w="2837" w:type="dxa"/>
            <w:shd w:val="clear" w:color="auto" w:fill="D9E2F3"/>
            <w:vAlign w:val="center"/>
          </w:tcPr>
          <w:p w14:paraId="59538C17"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Название улицы, здание (дом), квартира</w:t>
            </w:r>
          </w:p>
        </w:tc>
        <w:tc>
          <w:tcPr>
            <w:tcW w:w="6178" w:type="dxa"/>
            <w:vAlign w:val="center"/>
          </w:tcPr>
          <w:p w14:paraId="753229D7" w14:textId="77777777" w:rsidR="00F016A2" w:rsidRPr="00DB424F" w:rsidRDefault="00F016A2" w:rsidP="006D2CDF">
            <w:pPr>
              <w:spacing w:before="240" w:after="240"/>
              <w:rPr>
                <w:rFonts w:asciiTheme="majorHAnsi" w:eastAsia="GHEA Grapalat" w:hAnsiTheme="majorHAnsi"/>
              </w:rPr>
            </w:pPr>
          </w:p>
        </w:tc>
      </w:tr>
    </w:tbl>
    <w:p w14:paraId="533E1FBA" w14:textId="77777777" w:rsidR="00F016A2" w:rsidRPr="00DB424F" w:rsidRDefault="00F016A2" w:rsidP="00F016A2">
      <w:pPr>
        <w:numPr>
          <w:ilvl w:val="1"/>
          <w:numId w:val="25"/>
        </w:numPr>
        <w:pBdr>
          <w:top w:val="nil"/>
          <w:left w:val="nil"/>
          <w:bottom w:val="nil"/>
          <w:right w:val="nil"/>
          <w:between w:val="nil"/>
        </w:pBdr>
        <w:spacing w:before="240" w:after="160" w:line="259" w:lineRule="auto"/>
        <w:rPr>
          <w:rFonts w:asciiTheme="majorHAnsi" w:eastAsia="GHEA Grapalat" w:hAnsiTheme="majorHAnsi"/>
          <w:i/>
          <w:color w:val="000000"/>
        </w:rPr>
      </w:pPr>
      <w:r w:rsidRPr="00DB424F">
        <w:rPr>
          <w:rFonts w:asciiTheme="majorHAnsi" w:eastAsia="GHEA Grapalat" w:hAnsiTheme="majorHAnsi"/>
          <w:i/>
          <w:color w:val="000000"/>
        </w:rPr>
        <w:t>Основания являться реальным бенефициаром</w:t>
      </w:r>
      <w:r w:rsidRPr="00DB424F" w:rsidDel="00F76C18">
        <w:rPr>
          <w:rFonts w:asciiTheme="majorHAnsi" w:eastAsia="GHEA Grapalat" w:hAnsiTheme="majorHAnsi"/>
          <w:i/>
          <w:color w:val="000000"/>
        </w:rPr>
        <w:t xml:space="preserve"> </w:t>
      </w:r>
      <w:r w:rsidRPr="00DB424F">
        <w:rPr>
          <w:rFonts w:asciiTheme="majorHAnsi" w:eastAsia="GHEA Grapalat" w:hAnsiTheme="majorHAnsi"/>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DB424F" w14:paraId="5D85BFA2" w14:textId="77777777" w:rsidTr="006D2CDF">
        <w:trPr>
          <w:trHeight w:val="924"/>
        </w:trPr>
        <w:tc>
          <w:tcPr>
            <w:tcW w:w="9016" w:type="dxa"/>
            <w:gridSpan w:val="2"/>
            <w:vAlign w:val="center"/>
          </w:tcPr>
          <w:p w14:paraId="1153F90A" w14:textId="77777777" w:rsidR="00F016A2" w:rsidRPr="00DB424F" w:rsidRDefault="00A64208" w:rsidP="006D2CDF">
            <w:pPr>
              <w:spacing w:before="240" w:after="240"/>
              <w:jc w:val="both"/>
              <w:rPr>
                <w:rFonts w:asciiTheme="majorHAnsi" w:eastAsia="GHEA Grapalat" w:hAnsiTheme="majorHAnsi"/>
              </w:rPr>
            </w:pPr>
            <w:sdt>
              <w:sdtPr>
                <w:rPr>
                  <w:rFonts w:asciiTheme="majorHAnsi" w:eastAsia="GHEA Grapalat" w:hAnsiTheme="majorHAnsi"/>
                </w:rPr>
                <w:id w:val="-842393443"/>
                <w14:checkbox>
                  <w14:checked w14:val="0"/>
                  <w14:checkedState w14:val="2612" w14:font="MS Gothic"/>
                  <w14:uncheckedState w14:val="2610" w14:font="MS Gothic"/>
                </w14:checkbox>
              </w:sdtPr>
              <w:sdtEnd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r>
            <w:r w:rsidR="00F016A2" w:rsidRPr="00DB424F">
              <w:rPr>
                <w:rFonts w:asciiTheme="majorHAnsi" w:eastAsia="GHEA Grapalat" w:hAnsiTheme="majorHAnsi"/>
                <w:lang w:val="hy-AM"/>
              </w:rPr>
              <w:t>а</w:t>
            </w:r>
            <w:r w:rsidR="00F016A2" w:rsidRPr="00DB424F">
              <w:rPr>
                <w:rFonts w:asciiTheme="majorHAnsi" w:eastAsia="GHEA Grapalat" w:hAnsiTheme="majorHAnsi"/>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DB424F" w14:paraId="7FCDC3E3" w14:textId="77777777" w:rsidTr="006D2CDF">
        <w:trPr>
          <w:trHeight w:val="684"/>
        </w:trPr>
        <w:tc>
          <w:tcPr>
            <w:tcW w:w="4508" w:type="dxa"/>
            <w:shd w:val="clear" w:color="auto" w:fill="D9E2F3"/>
            <w:vAlign w:val="center"/>
          </w:tcPr>
          <w:p w14:paraId="6F15A33C"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Размер участия</w:t>
            </w:r>
            <w:r w:rsidRPr="00DB424F" w:rsidDel="00C376E4">
              <w:rPr>
                <w:rFonts w:asciiTheme="majorHAnsi" w:eastAsia="GHEA Grapalat" w:hAnsiTheme="majorHAnsi"/>
                <w:color w:val="000000"/>
              </w:rPr>
              <w:t xml:space="preserve"> </w:t>
            </w:r>
            <w:r w:rsidRPr="00DB424F">
              <w:rPr>
                <w:rFonts w:asciiTheme="majorHAnsi" w:eastAsia="GHEA Grapalat" w:hAnsiTheme="majorHAnsi"/>
                <w:color w:val="000000"/>
              </w:rPr>
              <w:t>(%)</w:t>
            </w:r>
          </w:p>
        </w:tc>
        <w:tc>
          <w:tcPr>
            <w:tcW w:w="4508" w:type="dxa"/>
            <w:shd w:val="clear" w:color="auto" w:fill="FFFFFF"/>
            <w:vAlign w:val="center"/>
          </w:tcPr>
          <w:p w14:paraId="2C241887" w14:textId="77777777" w:rsidR="00F016A2" w:rsidRPr="00DB424F" w:rsidRDefault="00F016A2" w:rsidP="006D2CDF">
            <w:pPr>
              <w:spacing w:before="240" w:after="240"/>
              <w:rPr>
                <w:rFonts w:asciiTheme="majorHAnsi" w:eastAsia="GHEA Grapalat" w:hAnsiTheme="majorHAnsi"/>
              </w:rPr>
            </w:pPr>
          </w:p>
        </w:tc>
      </w:tr>
      <w:tr w:rsidR="00F016A2" w:rsidRPr="00DB424F" w14:paraId="432F60B5" w14:textId="77777777" w:rsidTr="006D2CDF">
        <w:trPr>
          <w:trHeight w:val="1282"/>
        </w:trPr>
        <w:tc>
          <w:tcPr>
            <w:tcW w:w="4508" w:type="dxa"/>
            <w:shd w:val="clear" w:color="auto" w:fill="D9E2F3"/>
            <w:vAlign w:val="center"/>
          </w:tcPr>
          <w:p w14:paraId="13E0DB4C"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Вид участия</w:t>
            </w:r>
          </w:p>
        </w:tc>
        <w:tc>
          <w:tcPr>
            <w:tcW w:w="4508" w:type="dxa"/>
            <w:vAlign w:val="center"/>
          </w:tcPr>
          <w:p w14:paraId="3449A197" w14:textId="77777777" w:rsidR="00F016A2" w:rsidRPr="00DB424F" w:rsidRDefault="00A64208" w:rsidP="006D2CDF">
            <w:pPr>
              <w:spacing w:before="240" w:after="240" w:line="259" w:lineRule="auto"/>
              <w:rPr>
                <w:rFonts w:asciiTheme="majorHAnsi" w:eastAsia="GHEA Grapalat" w:hAnsiTheme="majorHAnsi"/>
              </w:rPr>
            </w:pPr>
            <w:sdt>
              <w:sdtPr>
                <w:rPr>
                  <w:rFonts w:asciiTheme="majorHAnsi" w:eastAsia="GHEA Grapalat" w:hAnsiTheme="majorHAnsi"/>
                </w:rPr>
                <w:id w:val="-868681999"/>
                <w14:checkbox>
                  <w14:checked w14:val="0"/>
                  <w14:checkedState w14:val="2612" w14:font="MS Gothic"/>
                  <w14:uncheckedState w14:val="2610" w14:font="MS Gothic"/>
                </w14:checkbox>
              </w:sdtPr>
              <w:sdtEnd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Прямое участие</w:t>
            </w:r>
          </w:p>
          <w:p w14:paraId="07C8F36D" w14:textId="77777777" w:rsidR="00F016A2" w:rsidRPr="00DB424F" w:rsidRDefault="00A64208" w:rsidP="006D2CDF">
            <w:pPr>
              <w:spacing w:before="240" w:after="240" w:line="259" w:lineRule="auto"/>
              <w:rPr>
                <w:rFonts w:asciiTheme="majorHAnsi" w:eastAsia="GHEA Grapalat" w:hAnsiTheme="majorHAnsi"/>
              </w:rPr>
            </w:pPr>
            <w:sdt>
              <w:sdtPr>
                <w:rPr>
                  <w:rFonts w:asciiTheme="majorHAnsi" w:eastAsia="GHEA Grapalat" w:hAnsiTheme="majorHAnsi"/>
                </w:rPr>
                <w:id w:val="1440572912"/>
                <w14:checkbox>
                  <w14:checked w14:val="0"/>
                  <w14:checkedState w14:val="2612" w14:font="MS Gothic"/>
                  <w14:uncheckedState w14:val="2610" w14:font="MS Gothic"/>
                </w14:checkbox>
              </w:sdtPr>
              <w:sdtEnd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Косвенное участие</w:t>
            </w:r>
          </w:p>
        </w:tc>
      </w:tr>
      <w:tr w:rsidR="00F016A2" w:rsidRPr="00DB424F" w14:paraId="42554685" w14:textId="77777777" w:rsidTr="006D2CDF">
        <w:tc>
          <w:tcPr>
            <w:tcW w:w="9016" w:type="dxa"/>
            <w:gridSpan w:val="2"/>
            <w:vAlign w:val="center"/>
          </w:tcPr>
          <w:p w14:paraId="0B9DDDDE" w14:textId="77777777" w:rsidR="00F016A2" w:rsidRPr="00DB424F" w:rsidRDefault="00A64208" w:rsidP="006D2CDF">
            <w:pPr>
              <w:spacing w:before="240" w:after="240"/>
              <w:rPr>
                <w:rFonts w:asciiTheme="majorHAnsi" w:eastAsia="GHEA Grapalat" w:hAnsiTheme="majorHAnsi"/>
              </w:rPr>
            </w:pPr>
            <w:sdt>
              <w:sdtPr>
                <w:rPr>
                  <w:rFonts w:asciiTheme="majorHAnsi" w:eastAsia="GHEA Grapalat" w:hAnsiTheme="majorHAnsi"/>
                </w:rPr>
                <w:id w:val="-170491207"/>
                <w14:checkbox>
                  <w14:checked w14:val="0"/>
                  <w14:checkedState w14:val="2612" w14:font="MS Gothic"/>
                  <w14:uncheckedState w14:val="2610" w14:font="MS Gothic"/>
                </w14:checkbox>
              </w:sdtPr>
              <w:sdtEnd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r>
            <w:r w:rsidR="00F016A2" w:rsidRPr="00DB424F">
              <w:rPr>
                <w:rFonts w:asciiTheme="majorHAnsi" w:eastAsia="GHEA Grapalat" w:hAnsiTheme="majorHAnsi"/>
                <w:lang w:val="hy-AM"/>
              </w:rPr>
              <w:t>б</w:t>
            </w:r>
            <w:r w:rsidR="00F016A2" w:rsidRPr="00DB424F">
              <w:rPr>
                <w:rFonts w:asciiTheme="majorHAnsi" w:eastAsia="MS Mincho" w:hAnsiTheme="majorHAnsi" w:cs="MS Mincho"/>
              </w:rPr>
              <w:t>․</w:t>
            </w:r>
            <w:r w:rsidR="00F016A2" w:rsidRPr="00DB424F">
              <w:rPr>
                <w:rFonts w:asciiTheme="majorHAnsi" w:eastAsia="GHEA Grapalat" w:hAnsiTheme="majorHAnsi"/>
              </w:rPr>
              <w:t xml:space="preserve"> осуществляет реальный (фактический) контроль за данным юридическим лицом иными средствами</w:t>
            </w:r>
          </w:p>
        </w:tc>
      </w:tr>
      <w:tr w:rsidR="00F016A2" w:rsidRPr="00DB424F" w14:paraId="16871721" w14:textId="77777777" w:rsidTr="006D2CDF">
        <w:tc>
          <w:tcPr>
            <w:tcW w:w="9016" w:type="dxa"/>
            <w:gridSpan w:val="2"/>
            <w:vAlign w:val="center"/>
          </w:tcPr>
          <w:p w14:paraId="5C7F30FC" w14:textId="77777777" w:rsidR="00F016A2" w:rsidRPr="00DB424F" w:rsidRDefault="00A64208" w:rsidP="006D2CDF">
            <w:pPr>
              <w:spacing w:before="240" w:after="240"/>
              <w:jc w:val="both"/>
              <w:rPr>
                <w:rFonts w:asciiTheme="majorHAnsi" w:eastAsia="GHEA Grapalat" w:hAnsiTheme="majorHAnsi"/>
              </w:rPr>
            </w:pPr>
            <w:sdt>
              <w:sdtPr>
                <w:rPr>
                  <w:rFonts w:asciiTheme="majorHAnsi" w:eastAsia="GHEA Grapalat" w:hAnsiTheme="majorHAnsi"/>
                </w:rPr>
                <w:id w:val="-181971841"/>
                <w14:checkbox>
                  <w14:checked w14:val="0"/>
                  <w14:checkedState w14:val="2612" w14:font="MS Gothic"/>
                  <w14:uncheckedState w14:val="2610" w14:font="MS Gothic"/>
                </w14:checkbox>
              </w:sdtPr>
              <w:sdtEnd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r>
            <w:r w:rsidR="00F016A2" w:rsidRPr="00DB424F">
              <w:rPr>
                <w:rFonts w:asciiTheme="majorHAnsi" w:eastAsia="GHEA Grapalat" w:hAnsiTheme="majorHAnsi"/>
                <w:lang w:val="hy-AM"/>
              </w:rPr>
              <w:t>в</w:t>
            </w:r>
            <w:r w:rsidR="00F016A2" w:rsidRPr="00DB424F">
              <w:rPr>
                <w:rFonts w:asciiTheme="majorHAnsi" w:eastAsia="GHEA Grapalat" w:hAnsiTheme="majorHAnsi"/>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DB424F">
              <w:rPr>
                <w:rFonts w:asciiTheme="majorHAnsi" w:eastAsia="GHEA Grapalat" w:hAnsiTheme="majorHAnsi"/>
                <w:lang w:val="hy-AM"/>
              </w:rPr>
              <w:t>б</w:t>
            </w:r>
            <w:r w:rsidR="00F016A2" w:rsidRPr="00DB424F">
              <w:rPr>
                <w:rFonts w:asciiTheme="majorHAnsi" w:eastAsia="GHEA Grapalat" w:hAnsiTheme="majorHAnsi"/>
              </w:rPr>
              <w:t>"</w:t>
            </w:r>
          </w:p>
        </w:tc>
      </w:tr>
    </w:tbl>
    <w:p w14:paraId="578F0FD3" w14:textId="77777777" w:rsidR="00F016A2" w:rsidRPr="00DB424F" w:rsidRDefault="00F016A2" w:rsidP="00F016A2">
      <w:pPr>
        <w:numPr>
          <w:ilvl w:val="1"/>
          <w:numId w:val="25"/>
        </w:numPr>
        <w:pBdr>
          <w:top w:val="nil"/>
          <w:left w:val="nil"/>
          <w:bottom w:val="nil"/>
          <w:right w:val="nil"/>
          <w:between w:val="nil"/>
        </w:pBdr>
        <w:spacing w:before="240" w:after="160" w:line="259" w:lineRule="auto"/>
        <w:ind w:left="788" w:hanging="431"/>
        <w:rPr>
          <w:rFonts w:asciiTheme="majorHAnsi" w:eastAsia="GHEA Grapalat" w:hAnsiTheme="majorHAnsi"/>
          <w:i/>
          <w:color w:val="000000"/>
        </w:rPr>
      </w:pPr>
      <w:r w:rsidRPr="00DB424F">
        <w:rPr>
          <w:rFonts w:asciiTheme="majorHAnsi" w:eastAsia="GHEA Grapalat" w:hAnsiTheme="majorHAnsi"/>
          <w:i/>
          <w:color w:val="000000"/>
        </w:rPr>
        <w:t>Основания являться реальным бенефициаром</w:t>
      </w:r>
      <w:r w:rsidRPr="00DB424F" w:rsidDel="00F76C18">
        <w:rPr>
          <w:rFonts w:asciiTheme="majorHAnsi" w:eastAsia="GHEA Grapalat" w:hAnsiTheme="majorHAnsi"/>
          <w:i/>
          <w:color w:val="000000"/>
        </w:rPr>
        <w:t xml:space="preserve"> </w:t>
      </w:r>
      <w:r w:rsidRPr="00DB424F">
        <w:rPr>
          <w:rFonts w:asciiTheme="majorHAnsi" w:eastAsia="GHEA Grapalat" w:hAnsiTheme="majorHAnsi"/>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DB424F" w14:paraId="229F90E5" w14:textId="77777777" w:rsidTr="006D2CDF">
        <w:trPr>
          <w:trHeight w:val="924"/>
        </w:trPr>
        <w:tc>
          <w:tcPr>
            <w:tcW w:w="9016" w:type="dxa"/>
            <w:gridSpan w:val="2"/>
            <w:vAlign w:val="center"/>
          </w:tcPr>
          <w:p w14:paraId="265EEC64" w14:textId="77777777" w:rsidR="00F016A2" w:rsidRPr="00DB424F" w:rsidRDefault="00A64208" w:rsidP="006D2CDF">
            <w:pPr>
              <w:spacing w:before="240" w:after="240"/>
              <w:jc w:val="both"/>
              <w:rPr>
                <w:rFonts w:asciiTheme="majorHAnsi" w:eastAsia="GHEA Grapalat" w:hAnsiTheme="majorHAnsi"/>
              </w:rPr>
            </w:pPr>
            <w:sdt>
              <w:sdtPr>
                <w:rPr>
                  <w:rFonts w:asciiTheme="majorHAnsi" w:eastAsia="GHEA Grapalat" w:hAnsiTheme="majorHAnsi"/>
                </w:rPr>
                <w:id w:val="1897461338"/>
                <w14:checkbox>
                  <w14:checked w14:val="0"/>
                  <w14:checkedState w14:val="2612" w14:font="MS Gothic"/>
                  <w14:uncheckedState w14:val="2610" w14:font="MS Gothic"/>
                </w14:checkbox>
              </w:sdtPr>
              <w:sdtEnd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r>
            <w:r w:rsidR="00F016A2" w:rsidRPr="00DB424F">
              <w:rPr>
                <w:rFonts w:asciiTheme="majorHAnsi" w:eastAsia="GHEA Grapalat" w:hAnsiTheme="majorHAnsi"/>
                <w:lang w:val="hy-AM"/>
              </w:rPr>
              <w:t>а</w:t>
            </w:r>
            <w:r w:rsidR="00F016A2" w:rsidRPr="00DB424F">
              <w:rPr>
                <w:rFonts w:asciiTheme="majorHAnsi" w:eastAsia="MS Mincho" w:hAnsiTheme="majorHAnsi" w:cs="MS Mincho"/>
              </w:rPr>
              <w:t>․</w:t>
            </w:r>
            <w:r w:rsidR="00F016A2" w:rsidRPr="00DB424F">
              <w:rPr>
                <w:rFonts w:asciiTheme="majorHAnsi" w:eastAsia="Cambria Math" w:hAnsiTheme="majorHAnsi"/>
              </w:rPr>
              <w:t xml:space="preserve"> </w:t>
            </w:r>
            <w:r w:rsidR="00F016A2" w:rsidRPr="00DB424F">
              <w:rPr>
                <w:rFonts w:asciiTheme="majorHAnsi" w:eastAsia="GHEA Grapalat" w:hAnsiTheme="majorHAnsi"/>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DB424F" w14:paraId="72DC5AFD" w14:textId="77777777" w:rsidTr="006D2CDF">
        <w:trPr>
          <w:trHeight w:val="684"/>
        </w:trPr>
        <w:tc>
          <w:tcPr>
            <w:tcW w:w="4508" w:type="dxa"/>
            <w:shd w:val="clear" w:color="auto" w:fill="D9E2F3"/>
            <w:vAlign w:val="center"/>
          </w:tcPr>
          <w:p w14:paraId="5E866F7D"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Размер участия (%)</w:t>
            </w:r>
          </w:p>
        </w:tc>
        <w:tc>
          <w:tcPr>
            <w:tcW w:w="4508" w:type="dxa"/>
            <w:shd w:val="clear" w:color="auto" w:fill="auto"/>
            <w:vAlign w:val="center"/>
          </w:tcPr>
          <w:p w14:paraId="6670077E" w14:textId="77777777" w:rsidR="00F016A2" w:rsidRPr="00DB424F" w:rsidRDefault="00F016A2" w:rsidP="006D2CDF">
            <w:pPr>
              <w:spacing w:before="240" w:after="240"/>
              <w:rPr>
                <w:rFonts w:asciiTheme="majorHAnsi" w:eastAsia="GHEA Grapalat" w:hAnsiTheme="majorHAnsi"/>
              </w:rPr>
            </w:pPr>
          </w:p>
        </w:tc>
      </w:tr>
      <w:tr w:rsidR="00F016A2" w:rsidRPr="00DB424F" w14:paraId="4824C806" w14:textId="77777777" w:rsidTr="006D2CDF">
        <w:trPr>
          <w:trHeight w:val="1282"/>
        </w:trPr>
        <w:tc>
          <w:tcPr>
            <w:tcW w:w="4508" w:type="dxa"/>
            <w:shd w:val="clear" w:color="auto" w:fill="D9E2F3"/>
            <w:vAlign w:val="center"/>
          </w:tcPr>
          <w:p w14:paraId="0A9BA389"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Вид участия</w:t>
            </w:r>
          </w:p>
        </w:tc>
        <w:tc>
          <w:tcPr>
            <w:tcW w:w="4508" w:type="dxa"/>
            <w:vAlign w:val="center"/>
          </w:tcPr>
          <w:p w14:paraId="0FDD698F" w14:textId="77777777" w:rsidR="00F016A2" w:rsidRPr="00DB424F" w:rsidRDefault="00A64208" w:rsidP="006D2CDF">
            <w:pPr>
              <w:spacing w:before="240" w:after="240" w:line="259" w:lineRule="auto"/>
              <w:rPr>
                <w:rFonts w:asciiTheme="majorHAnsi" w:eastAsia="GHEA Grapalat" w:hAnsiTheme="majorHAnsi"/>
              </w:rPr>
            </w:pPr>
            <w:sdt>
              <w:sdtPr>
                <w:rPr>
                  <w:rFonts w:asciiTheme="majorHAnsi" w:eastAsia="GHEA Grapalat" w:hAnsiTheme="majorHAnsi"/>
                </w:rPr>
                <w:id w:val="370194158"/>
                <w14:checkbox>
                  <w14:checked w14:val="0"/>
                  <w14:checkedState w14:val="2612" w14:font="MS Gothic"/>
                  <w14:uncheckedState w14:val="2610" w14:font="MS Gothic"/>
                </w14:checkbox>
              </w:sdtPr>
              <w:sdtEnd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Прямое участие</w:t>
            </w:r>
          </w:p>
          <w:p w14:paraId="3C273B90" w14:textId="77777777" w:rsidR="00F016A2" w:rsidRPr="00DB424F" w:rsidRDefault="00A64208" w:rsidP="006D2CDF">
            <w:pPr>
              <w:spacing w:before="240" w:after="240" w:line="259" w:lineRule="auto"/>
              <w:rPr>
                <w:rFonts w:asciiTheme="majorHAnsi" w:eastAsia="GHEA Grapalat" w:hAnsiTheme="majorHAnsi"/>
              </w:rPr>
            </w:pPr>
            <w:sdt>
              <w:sdtPr>
                <w:rPr>
                  <w:rFonts w:asciiTheme="majorHAnsi" w:eastAsia="GHEA Grapalat" w:hAnsiTheme="majorHAnsi"/>
                </w:rPr>
                <w:id w:val="1358386919"/>
                <w14:checkbox>
                  <w14:checked w14:val="0"/>
                  <w14:checkedState w14:val="2612" w14:font="MS Gothic"/>
                  <w14:uncheckedState w14:val="2610" w14:font="MS Gothic"/>
                </w14:checkbox>
              </w:sdtPr>
              <w:sdtEnd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Косвенное участие</w:t>
            </w:r>
          </w:p>
        </w:tc>
      </w:tr>
      <w:tr w:rsidR="00F016A2" w:rsidRPr="00DB424F" w14:paraId="7B945653" w14:textId="77777777" w:rsidTr="006D2CDF">
        <w:tc>
          <w:tcPr>
            <w:tcW w:w="9016" w:type="dxa"/>
            <w:gridSpan w:val="2"/>
            <w:vAlign w:val="center"/>
          </w:tcPr>
          <w:p w14:paraId="461A574F" w14:textId="77777777" w:rsidR="00F016A2" w:rsidRPr="00DB424F" w:rsidRDefault="00A64208" w:rsidP="006D2CDF">
            <w:pPr>
              <w:spacing w:before="240" w:after="240"/>
              <w:rPr>
                <w:rFonts w:asciiTheme="majorHAnsi" w:eastAsia="GHEA Grapalat" w:hAnsiTheme="majorHAnsi"/>
              </w:rPr>
            </w:pPr>
            <w:sdt>
              <w:sdtPr>
                <w:rPr>
                  <w:rFonts w:asciiTheme="majorHAnsi" w:eastAsia="GHEA Grapalat" w:hAnsiTheme="majorHAnsi"/>
                </w:rPr>
                <w:id w:val="-1350172285"/>
                <w14:checkbox>
                  <w14:checked w14:val="0"/>
                  <w14:checkedState w14:val="2612" w14:font="MS Gothic"/>
                  <w14:uncheckedState w14:val="2610" w14:font="MS Gothic"/>
                </w14:checkbox>
              </w:sdtPr>
              <w:sdtEnd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r>
            <w:r w:rsidR="00F016A2" w:rsidRPr="00DB424F">
              <w:rPr>
                <w:rFonts w:asciiTheme="majorHAnsi" w:eastAsia="GHEA Grapalat" w:hAnsiTheme="majorHAnsi"/>
                <w:lang w:val="hy-AM"/>
              </w:rPr>
              <w:t>б</w:t>
            </w:r>
            <w:r w:rsidR="00F016A2" w:rsidRPr="00DB424F">
              <w:rPr>
                <w:rFonts w:asciiTheme="majorHAnsi" w:eastAsia="MS Mincho" w:hAnsiTheme="majorHAnsi" w:cs="MS Mincho"/>
              </w:rPr>
              <w:t>․</w:t>
            </w:r>
            <w:r w:rsidR="00F016A2" w:rsidRPr="00DB424F">
              <w:rPr>
                <w:rFonts w:asciiTheme="majorHAnsi" w:eastAsia="Cambria Math" w:hAnsiTheme="majorHAnsi"/>
              </w:rPr>
              <w:t xml:space="preserve"> </w:t>
            </w:r>
            <w:r w:rsidR="00F016A2" w:rsidRPr="00DB424F">
              <w:rPr>
                <w:rFonts w:asciiTheme="majorHAnsi" w:eastAsia="GHEA Grapalat" w:hAnsiTheme="majorHAnsi"/>
              </w:rPr>
              <w:t xml:space="preserve">имеет право назначать или </w:t>
            </w:r>
            <w:r w:rsidR="00F016A2" w:rsidRPr="00DB424F">
              <w:rPr>
                <w:rFonts w:asciiTheme="majorHAnsi" w:eastAsia="GHEA Grapalat" w:hAnsiTheme="majorHAnsi"/>
                <w:lang w:eastAsia="hy-AM"/>
              </w:rPr>
              <w:t>освобождать</w:t>
            </w:r>
            <w:r w:rsidR="00F016A2" w:rsidRPr="00DB424F">
              <w:rPr>
                <w:rFonts w:asciiTheme="majorHAnsi" w:eastAsia="GHEA Grapalat" w:hAnsiTheme="majorHAnsi"/>
              </w:rPr>
              <w:t xml:space="preserve"> большинство членов органов управления юридического лица</w:t>
            </w:r>
          </w:p>
        </w:tc>
      </w:tr>
      <w:tr w:rsidR="00F016A2" w:rsidRPr="00DB424F" w14:paraId="6E9A4EA1" w14:textId="77777777" w:rsidTr="006D2CDF">
        <w:tc>
          <w:tcPr>
            <w:tcW w:w="9016" w:type="dxa"/>
            <w:gridSpan w:val="2"/>
            <w:vAlign w:val="center"/>
          </w:tcPr>
          <w:p w14:paraId="04C0AC30" w14:textId="77777777" w:rsidR="00F016A2" w:rsidRPr="00DB424F" w:rsidRDefault="00A64208" w:rsidP="006D2CDF">
            <w:pPr>
              <w:spacing w:before="240" w:after="240"/>
              <w:rPr>
                <w:rFonts w:asciiTheme="majorHAnsi" w:eastAsia="GHEA Grapalat" w:hAnsiTheme="majorHAnsi"/>
              </w:rPr>
            </w:pPr>
            <w:sdt>
              <w:sdtPr>
                <w:rPr>
                  <w:rFonts w:asciiTheme="majorHAnsi" w:eastAsia="GHEA Grapalat" w:hAnsiTheme="majorHAnsi"/>
                </w:rPr>
                <w:id w:val="-1722589211"/>
                <w14:checkbox>
                  <w14:checked w14:val="0"/>
                  <w14:checkedState w14:val="2612" w14:font="MS Gothic"/>
                  <w14:uncheckedState w14:val="2610" w14:font="MS Gothic"/>
                </w14:checkbox>
              </w:sdtPr>
              <w:sdtEnd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r>
            <w:r w:rsidR="00F016A2" w:rsidRPr="00DB424F">
              <w:rPr>
                <w:rFonts w:asciiTheme="majorHAnsi" w:eastAsia="GHEA Grapalat" w:hAnsiTheme="majorHAnsi"/>
                <w:lang w:val="hy-AM"/>
              </w:rPr>
              <w:t>в</w:t>
            </w:r>
            <w:r w:rsidR="00F016A2" w:rsidRPr="00DB424F">
              <w:rPr>
                <w:rFonts w:asciiTheme="majorHAnsi" w:eastAsia="MS Mincho" w:hAnsiTheme="majorHAnsi" w:cs="MS Mincho"/>
              </w:rPr>
              <w:t>․</w:t>
            </w:r>
            <w:r w:rsidR="00F016A2" w:rsidRPr="00DB424F">
              <w:rPr>
                <w:rFonts w:asciiTheme="majorHAnsi" w:eastAsia="Cambria Math" w:hAnsiTheme="majorHAnsi"/>
              </w:rPr>
              <w:t xml:space="preserve"> </w:t>
            </w:r>
            <w:r w:rsidR="00F016A2" w:rsidRPr="00DB424F">
              <w:rPr>
                <w:rFonts w:asciiTheme="majorHAnsi" w:eastAsia="GHEA Grapalat" w:hAnsiTheme="majorHAnsi"/>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DB424F" w14:paraId="6C10796D" w14:textId="77777777" w:rsidTr="006D2CDF">
        <w:tc>
          <w:tcPr>
            <w:tcW w:w="9016" w:type="dxa"/>
            <w:gridSpan w:val="2"/>
            <w:vAlign w:val="center"/>
          </w:tcPr>
          <w:p w14:paraId="30C7623D" w14:textId="77777777" w:rsidR="00F016A2" w:rsidRPr="00DB424F" w:rsidRDefault="00A64208" w:rsidP="006D2CDF">
            <w:pPr>
              <w:spacing w:before="240" w:after="240"/>
              <w:rPr>
                <w:rFonts w:asciiTheme="majorHAnsi" w:eastAsia="GHEA Grapalat" w:hAnsiTheme="majorHAnsi"/>
              </w:rPr>
            </w:pPr>
            <w:sdt>
              <w:sdtPr>
                <w:rPr>
                  <w:rFonts w:asciiTheme="majorHAnsi" w:eastAsia="GHEA Grapalat" w:hAnsiTheme="majorHAnsi"/>
                </w:rPr>
                <w:id w:val="-1583753897"/>
                <w14:checkbox>
                  <w14:checked w14:val="0"/>
                  <w14:checkedState w14:val="2612" w14:font="MS Gothic"/>
                  <w14:uncheckedState w14:val="2610" w14:font="MS Gothic"/>
                </w14:checkbox>
              </w:sdtPr>
              <w:sdtEnd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r>
            <w:r w:rsidR="00F016A2" w:rsidRPr="00DB424F">
              <w:rPr>
                <w:rFonts w:asciiTheme="majorHAnsi" w:eastAsia="GHEA Grapalat" w:hAnsiTheme="majorHAnsi"/>
                <w:lang w:val="hy-AM"/>
              </w:rPr>
              <w:t>г</w:t>
            </w:r>
            <w:r w:rsidR="00F016A2" w:rsidRPr="00DB424F">
              <w:rPr>
                <w:rFonts w:asciiTheme="majorHAnsi" w:eastAsia="MS Mincho" w:hAnsiTheme="majorHAnsi" w:cs="MS Mincho"/>
              </w:rPr>
              <w:t>․</w:t>
            </w:r>
            <w:r w:rsidR="00F016A2" w:rsidRPr="00DB424F">
              <w:rPr>
                <w:rFonts w:asciiTheme="majorHAnsi" w:eastAsia="Cambria Math" w:hAnsiTheme="majorHAnsi"/>
              </w:rPr>
              <w:t xml:space="preserve"> </w:t>
            </w:r>
            <w:r w:rsidR="00F016A2" w:rsidRPr="00DB424F">
              <w:rPr>
                <w:rFonts w:asciiTheme="majorHAnsi" w:eastAsia="GHEA Grapalat" w:hAnsiTheme="majorHAnsi"/>
              </w:rPr>
              <w:t>осуществляет реальный (фактический) контроль за юридическим лицом иными средствами</w:t>
            </w:r>
          </w:p>
        </w:tc>
      </w:tr>
      <w:tr w:rsidR="00F016A2" w:rsidRPr="00DB424F" w14:paraId="16DB21A3" w14:textId="77777777" w:rsidTr="006D2CDF">
        <w:tc>
          <w:tcPr>
            <w:tcW w:w="9016" w:type="dxa"/>
            <w:gridSpan w:val="2"/>
            <w:vAlign w:val="center"/>
          </w:tcPr>
          <w:p w14:paraId="4F0F3E70" w14:textId="77777777" w:rsidR="00F016A2" w:rsidRPr="00DB424F" w:rsidRDefault="00A64208" w:rsidP="006D2CDF">
            <w:pPr>
              <w:spacing w:before="240" w:after="240"/>
              <w:rPr>
                <w:rFonts w:asciiTheme="majorHAnsi" w:eastAsia="GHEA Grapalat" w:hAnsiTheme="majorHAnsi"/>
              </w:rPr>
            </w:pPr>
            <w:sdt>
              <w:sdtPr>
                <w:rPr>
                  <w:rFonts w:asciiTheme="majorHAnsi" w:eastAsia="GHEA Grapalat" w:hAnsiTheme="majorHAnsi"/>
                </w:rPr>
                <w:id w:val="-1042667163"/>
                <w14:checkbox>
                  <w14:checked w14:val="0"/>
                  <w14:checkedState w14:val="2612" w14:font="MS Gothic"/>
                  <w14:uncheckedState w14:val="2610" w14:font="MS Gothic"/>
                </w14:checkbox>
              </w:sdtPr>
              <w:sdtEnd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r>
            <w:r w:rsidR="00F016A2" w:rsidRPr="00DB424F">
              <w:rPr>
                <w:rFonts w:asciiTheme="majorHAnsi" w:eastAsia="GHEA Grapalat" w:hAnsiTheme="majorHAnsi"/>
                <w:lang w:val="hy-AM"/>
              </w:rPr>
              <w:t>д</w:t>
            </w:r>
            <w:r w:rsidR="00F016A2" w:rsidRPr="00DB424F">
              <w:rPr>
                <w:rFonts w:asciiTheme="majorHAnsi" w:eastAsia="MS Mincho" w:hAnsiTheme="majorHAnsi" w:cs="MS Mincho"/>
              </w:rPr>
              <w:t>․</w:t>
            </w:r>
            <w:r w:rsidR="00F016A2" w:rsidRPr="00DB424F">
              <w:rPr>
                <w:rFonts w:asciiTheme="majorHAnsi" w:eastAsia="Cambria Math" w:hAnsiTheme="majorHAnsi"/>
              </w:rPr>
              <w:t xml:space="preserve"> </w:t>
            </w:r>
            <w:r w:rsidR="00F016A2" w:rsidRPr="00DB424F">
              <w:rPr>
                <w:rFonts w:asciiTheme="majorHAnsi" w:eastAsia="GHEA Grapalat" w:hAnsiTheme="majorHAnsi"/>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6FA6209C" w14:textId="77777777" w:rsidR="00F016A2" w:rsidRPr="00DB424F" w:rsidRDefault="00F016A2" w:rsidP="00F016A2">
      <w:pPr>
        <w:numPr>
          <w:ilvl w:val="1"/>
          <w:numId w:val="25"/>
        </w:numPr>
        <w:pBdr>
          <w:top w:val="nil"/>
          <w:left w:val="nil"/>
          <w:bottom w:val="nil"/>
          <w:right w:val="nil"/>
          <w:between w:val="nil"/>
        </w:pBdr>
        <w:spacing w:before="240" w:after="160" w:line="259" w:lineRule="auto"/>
        <w:rPr>
          <w:rFonts w:asciiTheme="majorHAnsi" w:eastAsia="GHEA Grapalat" w:hAnsiTheme="majorHAnsi"/>
          <w:i/>
          <w:color w:val="000000"/>
        </w:rPr>
      </w:pPr>
      <w:r w:rsidRPr="00DB424F">
        <w:rPr>
          <w:rFonts w:asciiTheme="majorHAnsi" w:eastAsia="GHEA Grapalat" w:hAnsiTheme="majorHAnsi"/>
          <w:i/>
          <w:color w:val="000000"/>
        </w:rPr>
        <w:t xml:space="preserve">Информация о статусе реального </w:t>
      </w:r>
      <w:proofErr w:type="spellStart"/>
      <w:r w:rsidRPr="00DB424F">
        <w:rPr>
          <w:rFonts w:asciiTheme="majorHAnsi" w:eastAsia="GHEA Grapalat" w:hAnsiTheme="majorHAnsi"/>
          <w:i/>
          <w:color w:val="000000"/>
        </w:rPr>
        <w:t>бене</w:t>
      </w:r>
      <w:proofErr w:type="spellEnd"/>
      <w:r w:rsidRPr="00DB424F">
        <w:rPr>
          <w:rFonts w:asciiTheme="majorHAnsi" w:eastAsia="GHEA Grapalat" w:hAnsiTheme="majorHAnsi"/>
          <w:i/>
          <w:color w:val="000000"/>
        </w:rPr>
        <w:t xml:space="preserve"> </w:t>
      </w:r>
      <w:proofErr w:type="spellStart"/>
      <w:r w:rsidRPr="00DB424F">
        <w:rPr>
          <w:rFonts w:asciiTheme="majorHAnsi" w:eastAsia="GHEA Grapalat" w:hAnsiTheme="majorHAnsi"/>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DB424F" w14:paraId="11242FD7" w14:textId="77777777" w:rsidTr="006D2CDF">
        <w:tc>
          <w:tcPr>
            <w:tcW w:w="2837" w:type="dxa"/>
            <w:shd w:val="clear" w:color="auto" w:fill="D9E2F3"/>
            <w:vAlign w:val="center"/>
          </w:tcPr>
          <w:p w14:paraId="533DFBEE" w14:textId="77777777" w:rsidR="00F016A2" w:rsidRPr="00DB424F" w:rsidRDefault="00F016A2" w:rsidP="006D2CDF">
            <w:pPr>
              <w:numPr>
                <w:ilvl w:val="2"/>
                <w:numId w:val="25"/>
              </w:numPr>
              <w:pBdr>
                <w:top w:val="nil"/>
                <w:left w:val="nil"/>
                <w:bottom w:val="nil"/>
                <w:right w:val="nil"/>
                <w:between w:val="nil"/>
              </w:pBdr>
              <w:spacing w:after="160" w:line="259" w:lineRule="auto"/>
              <w:ind w:left="284" w:hanging="284"/>
              <w:rPr>
                <w:rFonts w:asciiTheme="majorHAnsi" w:eastAsia="GHEA Grapalat" w:hAnsiTheme="majorHAnsi"/>
                <w:color w:val="000000"/>
              </w:rPr>
            </w:pPr>
            <w:r w:rsidRPr="00DB424F">
              <w:rPr>
                <w:rFonts w:asciiTheme="majorHAnsi" w:eastAsia="GHEA Grapalat" w:hAnsiTheme="majorHAnsi"/>
                <w:color w:val="000000"/>
              </w:rPr>
              <w:t>День, месяц, год становления реальным бенефициаром</w:t>
            </w:r>
          </w:p>
        </w:tc>
        <w:tc>
          <w:tcPr>
            <w:tcW w:w="6180" w:type="dxa"/>
            <w:vAlign w:val="center"/>
          </w:tcPr>
          <w:p w14:paraId="0BF6ABA9" w14:textId="77777777" w:rsidR="00F016A2" w:rsidRPr="00DB424F" w:rsidRDefault="00F016A2" w:rsidP="006D2CDF">
            <w:pPr>
              <w:spacing w:before="240" w:after="240"/>
              <w:rPr>
                <w:rFonts w:asciiTheme="majorHAnsi" w:eastAsia="GHEA Grapalat" w:hAnsiTheme="majorHAnsi"/>
              </w:rPr>
            </w:pPr>
          </w:p>
        </w:tc>
      </w:tr>
      <w:tr w:rsidR="00F016A2" w:rsidRPr="00DB424F" w14:paraId="2F03D6D6" w14:textId="77777777" w:rsidTr="006D2CDF">
        <w:tc>
          <w:tcPr>
            <w:tcW w:w="2837" w:type="dxa"/>
            <w:shd w:val="clear" w:color="auto" w:fill="D9E2F3"/>
            <w:vAlign w:val="center"/>
          </w:tcPr>
          <w:p w14:paraId="344BFC7C" w14:textId="77777777" w:rsidR="00F016A2" w:rsidRPr="00DB424F" w:rsidRDefault="00F016A2" w:rsidP="006D2CDF">
            <w:pPr>
              <w:numPr>
                <w:ilvl w:val="2"/>
                <w:numId w:val="25"/>
              </w:numPr>
              <w:pBdr>
                <w:top w:val="nil"/>
                <w:left w:val="nil"/>
                <w:bottom w:val="nil"/>
                <w:right w:val="nil"/>
                <w:between w:val="nil"/>
              </w:pBdr>
              <w:spacing w:after="160" w:line="259" w:lineRule="auto"/>
              <w:ind w:left="142" w:hanging="142"/>
              <w:rPr>
                <w:rFonts w:asciiTheme="majorHAnsi" w:eastAsia="GHEA Grapalat" w:hAnsiTheme="majorHAnsi"/>
                <w:color w:val="000000"/>
              </w:rPr>
            </w:pPr>
            <w:r w:rsidRPr="00DB424F">
              <w:rPr>
                <w:rFonts w:asciiTheme="majorHAnsi" w:eastAsia="GHEA Grapalat" w:hAnsiTheme="majorHAnsi"/>
                <w:color w:val="000000"/>
              </w:rPr>
              <w:t>Осуществление контроля за организацией</w:t>
            </w:r>
          </w:p>
        </w:tc>
        <w:tc>
          <w:tcPr>
            <w:tcW w:w="6180" w:type="dxa"/>
            <w:vAlign w:val="center"/>
          </w:tcPr>
          <w:p w14:paraId="6221EF6C" w14:textId="77777777" w:rsidR="00F016A2" w:rsidRPr="00DB424F" w:rsidRDefault="00A64208" w:rsidP="006D2CDF">
            <w:pPr>
              <w:spacing w:before="240" w:after="240" w:line="259" w:lineRule="auto"/>
              <w:rPr>
                <w:rFonts w:asciiTheme="majorHAnsi" w:eastAsia="GHEA Grapalat" w:hAnsiTheme="majorHAnsi"/>
              </w:rPr>
            </w:pPr>
            <w:sdt>
              <w:sdtPr>
                <w:rPr>
                  <w:rFonts w:asciiTheme="majorHAnsi" w:eastAsia="GHEA Grapalat" w:hAnsiTheme="majorHAnsi"/>
                </w:rPr>
                <w:id w:val="1769041764"/>
                <w14:checkbox>
                  <w14:checked w14:val="0"/>
                  <w14:checkedState w14:val="2612" w14:font="MS Gothic"/>
                  <w14:uncheckedState w14:val="2610" w14:font="MS Gothic"/>
                </w14:checkbox>
              </w:sdtPr>
              <w:sdtEnd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Отдельно</w:t>
            </w:r>
          </w:p>
          <w:p w14:paraId="4AEADBEC" w14:textId="77777777" w:rsidR="00F016A2" w:rsidRPr="00DB424F" w:rsidRDefault="00A64208" w:rsidP="006D2CDF">
            <w:pPr>
              <w:rPr>
                <w:rFonts w:asciiTheme="majorHAnsi" w:eastAsia="GHEA Grapalat" w:hAnsiTheme="majorHAnsi"/>
              </w:rPr>
            </w:pPr>
            <w:sdt>
              <w:sdtPr>
                <w:rPr>
                  <w:rFonts w:asciiTheme="majorHAnsi" w:eastAsia="GHEA Grapalat" w:hAnsiTheme="majorHAnsi"/>
                </w:rPr>
                <w:id w:val="454287896"/>
                <w14:checkbox>
                  <w14:checked w14:val="0"/>
                  <w14:checkedState w14:val="2612" w14:font="MS Gothic"/>
                  <w14:uncheckedState w14:val="2610" w14:font="MS Gothic"/>
                </w14:checkbox>
              </w:sdtPr>
              <w:sdtEnd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Совместно с аффилированными лицами</w:t>
            </w:r>
          </w:p>
        </w:tc>
      </w:tr>
      <w:tr w:rsidR="00F016A2" w:rsidRPr="00DB424F" w14:paraId="098520C9" w14:textId="77777777" w:rsidTr="006D2CDF">
        <w:tc>
          <w:tcPr>
            <w:tcW w:w="2837" w:type="dxa"/>
            <w:shd w:val="clear" w:color="auto" w:fill="D9E2F3"/>
            <w:vAlign w:val="center"/>
          </w:tcPr>
          <w:p w14:paraId="41558B03" w14:textId="77777777" w:rsidR="00F016A2" w:rsidRPr="00DB424F" w:rsidRDefault="00F016A2" w:rsidP="006D2CDF">
            <w:pPr>
              <w:numPr>
                <w:ilvl w:val="2"/>
                <w:numId w:val="25"/>
              </w:numPr>
              <w:pBdr>
                <w:top w:val="nil"/>
                <w:left w:val="nil"/>
                <w:bottom w:val="nil"/>
                <w:right w:val="nil"/>
                <w:between w:val="nil"/>
              </w:pBdr>
              <w:spacing w:after="160" w:line="259" w:lineRule="auto"/>
              <w:ind w:left="142" w:hanging="142"/>
              <w:rPr>
                <w:rFonts w:asciiTheme="majorHAnsi" w:eastAsia="GHEA Grapalat" w:hAnsiTheme="majorHAnsi"/>
                <w:color w:val="000000"/>
              </w:rPr>
            </w:pPr>
            <w:r w:rsidRPr="00DB424F">
              <w:rPr>
                <w:rFonts w:asciiTheme="majorHAnsi" w:eastAsia="GHEA Grapalat" w:hAnsiTheme="majorHAnsi"/>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09C2BF92" w14:textId="77777777" w:rsidR="00F016A2" w:rsidRPr="00DB424F" w:rsidRDefault="00A64208" w:rsidP="006D2CDF">
            <w:pPr>
              <w:spacing w:before="240" w:after="240" w:line="259" w:lineRule="auto"/>
              <w:rPr>
                <w:rFonts w:asciiTheme="majorHAnsi" w:eastAsia="GHEA Grapalat" w:hAnsiTheme="majorHAnsi"/>
              </w:rPr>
            </w:pPr>
            <w:sdt>
              <w:sdtPr>
                <w:rPr>
                  <w:rFonts w:asciiTheme="majorHAnsi" w:eastAsia="GHEA Grapalat" w:hAnsiTheme="majorHAnsi"/>
                </w:rPr>
                <w:id w:val="447587436"/>
                <w14:checkbox>
                  <w14:checked w14:val="0"/>
                  <w14:checkedState w14:val="2612" w14:font="MS Gothic"/>
                  <w14:uncheckedState w14:val="2610" w14:font="MS Gothic"/>
                </w14:checkbox>
              </w:sdtPr>
              <w:sdtEnd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Да</w:t>
            </w:r>
          </w:p>
          <w:p w14:paraId="0F3BF07A" w14:textId="77777777" w:rsidR="00F016A2" w:rsidRPr="00DB424F" w:rsidRDefault="00A64208" w:rsidP="006D2CDF">
            <w:pPr>
              <w:spacing w:before="240" w:after="240" w:line="259" w:lineRule="auto"/>
              <w:rPr>
                <w:rFonts w:asciiTheme="majorHAnsi" w:eastAsia="GHEA Grapalat" w:hAnsiTheme="majorHAnsi"/>
              </w:rPr>
            </w:pPr>
            <w:sdt>
              <w:sdtPr>
                <w:rPr>
                  <w:rFonts w:asciiTheme="majorHAnsi" w:eastAsia="GHEA Grapalat" w:hAnsiTheme="majorHAnsi"/>
                </w:rPr>
                <w:id w:val="-1236392488"/>
                <w14:checkbox>
                  <w14:checked w14:val="0"/>
                  <w14:checkedState w14:val="2612" w14:font="MS Gothic"/>
                  <w14:uncheckedState w14:val="2610" w14:font="MS Gothic"/>
                </w14:checkbox>
              </w:sdtPr>
              <w:sdtEnd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Нет</w:t>
            </w:r>
          </w:p>
        </w:tc>
      </w:tr>
    </w:tbl>
    <w:p w14:paraId="534775CB" w14:textId="77777777" w:rsidR="00F016A2" w:rsidRPr="00DB424F" w:rsidRDefault="00F016A2" w:rsidP="00F016A2">
      <w:pPr>
        <w:numPr>
          <w:ilvl w:val="1"/>
          <w:numId w:val="25"/>
        </w:numPr>
        <w:pBdr>
          <w:top w:val="nil"/>
          <w:left w:val="nil"/>
          <w:bottom w:val="nil"/>
          <w:right w:val="nil"/>
          <w:between w:val="nil"/>
        </w:pBdr>
        <w:spacing w:before="240" w:after="160" w:line="259" w:lineRule="auto"/>
        <w:ind w:left="788" w:hanging="431"/>
        <w:rPr>
          <w:rFonts w:asciiTheme="majorHAnsi" w:eastAsia="GHEA Grapalat" w:hAnsiTheme="majorHAnsi"/>
          <w:i/>
          <w:color w:val="000000"/>
        </w:rPr>
      </w:pPr>
      <w:r w:rsidRPr="00DB424F">
        <w:rPr>
          <w:rFonts w:asciiTheme="majorHAnsi" w:eastAsia="GHEA Grapalat" w:hAnsiTheme="majorHAnsi"/>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DB424F" w14:paraId="2BD07914" w14:textId="77777777" w:rsidTr="006D2CDF">
        <w:tc>
          <w:tcPr>
            <w:tcW w:w="2837" w:type="dxa"/>
            <w:shd w:val="clear" w:color="auto" w:fill="D9E2F3"/>
            <w:vAlign w:val="center"/>
          </w:tcPr>
          <w:p w14:paraId="777EBE1D"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Адрес  электронной почты</w:t>
            </w:r>
          </w:p>
        </w:tc>
        <w:tc>
          <w:tcPr>
            <w:tcW w:w="6180" w:type="dxa"/>
            <w:vAlign w:val="center"/>
          </w:tcPr>
          <w:p w14:paraId="545068C7" w14:textId="77777777" w:rsidR="00F016A2" w:rsidRPr="00DB424F" w:rsidRDefault="00F016A2" w:rsidP="006D2CDF">
            <w:pPr>
              <w:spacing w:before="240" w:after="240"/>
              <w:rPr>
                <w:rFonts w:asciiTheme="majorHAnsi" w:eastAsia="GHEA Grapalat" w:hAnsiTheme="majorHAnsi"/>
              </w:rPr>
            </w:pPr>
          </w:p>
        </w:tc>
      </w:tr>
      <w:tr w:rsidR="00F016A2" w:rsidRPr="00DB424F" w14:paraId="35ACBDB9" w14:textId="77777777" w:rsidTr="006D2CDF">
        <w:tc>
          <w:tcPr>
            <w:tcW w:w="2837" w:type="dxa"/>
            <w:shd w:val="clear" w:color="auto" w:fill="D9E2F3"/>
            <w:vAlign w:val="center"/>
          </w:tcPr>
          <w:p w14:paraId="77C1C57C"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Номер телефона</w:t>
            </w:r>
          </w:p>
        </w:tc>
        <w:tc>
          <w:tcPr>
            <w:tcW w:w="6180" w:type="dxa"/>
            <w:vAlign w:val="center"/>
          </w:tcPr>
          <w:p w14:paraId="5FC2225A" w14:textId="77777777" w:rsidR="00F016A2" w:rsidRPr="00DB424F" w:rsidRDefault="00F016A2" w:rsidP="006D2CDF">
            <w:pPr>
              <w:spacing w:before="240" w:after="240"/>
              <w:rPr>
                <w:rFonts w:asciiTheme="majorHAnsi" w:eastAsia="GHEA Grapalat" w:hAnsiTheme="majorHAnsi"/>
              </w:rPr>
            </w:pPr>
          </w:p>
        </w:tc>
      </w:tr>
    </w:tbl>
    <w:p w14:paraId="3EF732AE" w14:textId="77777777" w:rsidR="00F016A2" w:rsidRPr="00DB424F" w:rsidRDefault="00F016A2" w:rsidP="00F016A2">
      <w:pPr>
        <w:pBdr>
          <w:top w:val="nil"/>
          <w:left w:val="nil"/>
          <w:bottom w:val="nil"/>
          <w:right w:val="nil"/>
          <w:between w:val="nil"/>
        </w:pBdr>
        <w:ind w:left="792"/>
        <w:rPr>
          <w:rFonts w:asciiTheme="majorHAnsi" w:eastAsia="GHEA Grapalat" w:hAnsiTheme="majorHAnsi"/>
          <w:i/>
          <w:color w:val="000000"/>
        </w:rPr>
      </w:pPr>
      <w:r w:rsidRPr="00DB424F">
        <w:rPr>
          <w:rFonts w:asciiTheme="majorHAnsi" w:hAnsiTheme="majorHAnsi"/>
        </w:rPr>
        <w:br w:type="page"/>
      </w:r>
    </w:p>
    <w:p w14:paraId="2C601A33" w14:textId="77777777" w:rsidR="00F016A2" w:rsidRPr="00DB424F" w:rsidRDefault="00F016A2" w:rsidP="00F016A2">
      <w:pPr>
        <w:numPr>
          <w:ilvl w:val="0"/>
          <w:numId w:val="25"/>
        </w:numPr>
        <w:pBdr>
          <w:top w:val="nil"/>
          <w:left w:val="nil"/>
          <w:bottom w:val="nil"/>
          <w:right w:val="nil"/>
          <w:between w:val="nil"/>
        </w:pBdr>
        <w:spacing w:line="259" w:lineRule="auto"/>
        <w:rPr>
          <w:rFonts w:asciiTheme="majorHAnsi" w:eastAsia="GHEA Grapalat" w:hAnsiTheme="majorHAnsi"/>
          <w:b/>
          <w:color w:val="000000"/>
        </w:rPr>
      </w:pPr>
      <w:r w:rsidRPr="00DB424F">
        <w:rPr>
          <w:rFonts w:asciiTheme="majorHAnsi" w:eastAsia="GHEA Grapalat" w:hAnsiTheme="majorHAnsi"/>
          <w:b/>
          <w:color w:val="000000"/>
        </w:rPr>
        <w:lastRenderedPageBreak/>
        <w:t>Промежуточные юридические лица</w:t>
      </w:r>
    </w:p>
    <w:p w14:paraId="7DD9D9F6" w14:textId="77777777" w:rsidR="00F016A2" w:rsidRPr="00DB424F" w:rsidRDefault="00F016A2" w:rsidP="00F016A2">
      <w:pPr>
        <w:numPr>
          <w:ilvl w:val="1"/>
          <w:numId w:val="25"/>
        </w:numPr>
        <w:pBdr>
          <w:top w:val="nil"/>
          <w:left w:val="nil"/>
          <w:bottom w:val="nil"/>
          <w:right w:val="nil"/>
          <w:between w:val="nil"/>
        </w:pBdr>
        <w:spacing w:before="240" w:after="160" w:line="259" w:lineRule="auto"/>
        <w:ind w:left="788" w:hanging="431"/>
        <w:rPr>
          <w:rFonts w:asciiTheme="majorHAnsi" w:eastAsia="GHEA Grapalat" w:hAnsiTheme="majorHAnsi"/>
          <w:i/>
          <w:color w:val="000000"/>
        </w:rPr>
      </w:pPr>
      <w:r w:rsidRPr="00DB424F">
        <w:rPr>
          <w:rFonts w:asciiTheme="majorHAnsi" w:eastAsia="GHEA Grapalat" w:hAnsiTheme="majorHAnsi"/>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B424F" w14:paraId="3A9390AE" w14:textId="77777777" w:rsidTr="006D2CDF">
        <w:tc>
          <w:tcPr>
            <w:tcW w:w="2835" w:type="dxa"/>
            <w:shd w:val="clear" w:color="auto" w:fill="D9E2F3"/>
            <w:vAlign w:val="center"/>
          </w:tcPr>
          <w:p w14:paraId="298B9E7E"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Наименование</w:t>
            </w:r>
          </w:p>
        </w:tc>
        <w:tc>
          <w:tcPr>
            <w:tcW w:w="6180" w:type="dxa"/>
            <w:vAlign w:val="center"/>
          </w:tcPr>
          <w:p w14:paraId="6C4BFF71" w14:textId="77777777" w:rsidR="00F016A2" w:rsidRPr="00DB424F" w:rsidRDefault="00F016A2" w:rsidP="006D2CDF">
            <w:pPr>
              <w:spacing w:before="240" w:after="240"/>
              <w:rPr>
                <w:rFonts w:asciiTheme="majorHAnsi" w:eastAsia="GHEA Grapalat" w:hAnsiTheme="majorHAnsi"/>
              </w:rPr>
            </w:pPr>
          </w:p>
        </w:tc>
      </w:tr>
      <w:tr w:rsidR="00F016A2" w:rsidRPr="00DB424F" w14:paraId="742F1E64" w14:textId="77777777" w:rsidTr="006D2CDF">
        <w:tc>
          <w:tcPr>
            <w:tcW w:w="2835" w:type="dxa"/>
            <w:shd w:val="clear" w:color="auto" w:fill="D9E2F3"/>
            <w:vAlign w:val="center"/>
          </w:tcPr>
          <w:p w14:paraId="4A223C27"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Наименование латинскими буквами</w:t>
            </w:r>
          </w:p>
        </w:tc>
        <w:tc>
          <w:tcPr>
            <w:tcW w:w="6180" w:type="dxa"/>
            <w:vAlign w:val="center"/>
          </w:tcPr>
          <w:p w14:paraId="1E6A6EF3" w14:textId="77777777" w:rsidR="00F016A2" w:rsidRPr="00DB424F" w:rsidRDefault="00F016A2" w:rsidP="006D2CDF">
            <w:pPr>
              <w:spacing w:before="240" w:after="240"/>
              <w:rPr>
                <w:rFonts w:asciiTheme="majorHAnsi" w:eastAsia="GHEA Grapalat" w:hAnsiTheme="majorHAnsi"/>
              </w:rPr>
            </w:pPr>
          </w:p>
        </w:tc>
      </w:tr>
      <w:tr w:rsidR="00F016A2" w:rsidRPr="00DB424F" w14:paraId="0AEEE32B" w14:textId="77777777" w:rsidTr="006D2CDF">
        <w:tc>
          <w:tcPr>
            <w:tcW w:w="2835" w:type="dxa"/>
            <w:shd w:val="clear" w:color="auto" w:fill="D9E2F3"/>
            <w:vAlign w:val="center"/>
          </w:tcPr>
          <w:p w14:paraId="4EADD26C"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Номер государственной регистрации</w:t>
            </w:r>
          </w:p>
        </w:tc>
        <w:tc>
          <w:tcPr>
            <w:tcW w:w="6180" w:type="dxa"/>
            <w:vAlign w:val="center"/>
          </w:tcPr>
          <w:p w14:paraId="7D6E48E1" w14:textId="77777777" w:rsidR="00F016A2" w:rsidRPr="00DB424F" w:rsidRDefault="00F016A2" w:rsidP="006D2CDF">
            <w:pPr>
              <w:spacing w:before="240" w:after="240"/>
              <w:rPr>
                <w:rFonts w:asciiTheme="majorHAnsi" w:eastAsia="GHEA Grapalat" w:hAnsiTheme="majorHAnsi"/>
              </w:rPr>
            </w:pPr>
          </w:p>
        </w:tc>
      </w:tr>
      <w:tr w:rsidR="00F016A2" w:rsidRPr="00DB424F" w14:paraId="75CD2FCE" w14:textId="77777777" w:rsidTr="006D2CDF">
        <w:tc>
          <w:tcPr>
            <w:tcW w:w="2835" w:type="dxa"/>
            <w:shd w:val="clear" w:color="auto" w:fill="D9E2F3"/>
            <w:vAlign w:val="center"/>
          </w:tcPr>
          <w:p w14:paraId="098D8CD1"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День, месяц, год регистрации</w:t>
            </w:r>
          </w:p>
        </w:tc>
        <w:tc>
          <w:tcPr>
            <w:tcW w:w="6180" w:type="dxa"/>
            <w:vAlign w:val="center"/>
          </w:tcPr>
          <w:p w14:paraId="165FD724" w14:textId="77777777" w:rsidR="00F016A2" w:rsidRPr="00DB424F" w:rsidRDefault="00F016A2" w:rsidP="006D2CDF">
            <w:pPr>
              <w:spacing w:before="240" w:after="240"/>
              <w:rPr>
                <w:rFonts w:asciiTheme="majorHAnsi" w:eastAsia="GHEA Grapalat" w:hAnsiTheme="majorHAnsi"/>
              </w:rPr>
            </w:pPr>
          </w:p>
        </w:tc>
      </w:tr>
      <w:tr w:rsidR="00F016A2" w:rsidRPr="00DB424F" w14:paraId="7498833B" w14:textId="77777777" w:rsidTr="006D2CDF">
        <w:tc>
          <w:tcPr>
            <w:tcW w:w="2835" w:type="dxa"/>
            <w:shd w:val="clear" w:color="auto" w:fill="D9E2F3"/>
            <w:vAlign w:val="center"/>
          </w:tcPr>
          <w:p w14:paraId="5BAFE6B9"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Адрес регистрации</w:t>
            </w:r>
          </w:p>
        </w:tc>
        <w:tc>
          <w:tcPr>
            <w:tcW w:w="6180" w:type="dxa"/>
            <w:vAlign w:val="center"/>
          </w:tcPr>
          <w:p w14:paraId="06332ED6" w14:textId="77777777" w:rsidR="00F016A2" w:rsidRPr="00DB424F" w:rsidRDefault="00F016A2" w:rsidP="006D2CDF">
            <w:pPr>
              <w:spacing w:before="240" w:after="240"/>
              <w:rPr>
                <w:rFonts w:asciiTheme="majorHAnsi" w:eastAsia="GHEA Grapalat" w:hAnsiTheme="majorHAnsi"/>
              </w:rPr>
            </w:pPr>
          </w:p>
        </w:tc>
      </w:tr>
      <w:tr w:rsidR="00F016A2" w:rsidRPr="00DB424F" w14:paraId="4D7BC943" w14:textId="77777777" w:rsidTr="006D2CDF">
        <w:tc>
          <w:tcPr>
            <w:tcW w:w="2835" w:type="dxa"/>
            <w:shd w:val="clear" w:color="auto" w:fill="D9E2F3"/>
            <w:vAlign w:val="center"/>
          </w:tcPr>
          <w:p w14:paraId="19EF772E"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Государство регистрации</w:t>
            </w:r>
          </w:p>
        </w:tc>
        <w:tc>
          <w:tcPr>
            <w:tcW w:w="6180" w:type="dxa"/>
            <w:vAlign w:val="center"/>
          </w:tcPr>
          <w:p w14:paraId="12BBE639" w14:textId="77777777" w:rsidR="00F016A2" w:rsidRPr="00DB424F" w:rsidRDefault="00F016A2" w:rsidP="006D2CDF">
            <w:pPr>
              <w:spacing w:before="240" w:after="240"/>
              <w:rPr>
                <w:rFonts w:asciiTheme="majorHAnsi" w:eastAsia="GHEA Grapalat" w:hAnsiTheme="majorHAnsi"/>
              </w:rPr>
            </w:pPr>
          </w:p>
        </w:tc>
      </w:tr>
      <w:tr w:rsidR="00F016A2" w:rsidRPr="00DB424F" w14:paraId="0F39B89D" w14:textId="77777777" w:rsidTr="006D2CDF">
        <w:tc>
          <w:tcPr>
            <w:tcW w:w="2835" w:type="dxa"/>
            <w:shd w:val="clear" w:color="auto" w:fill="D9E2F3"/>
            <w:vAlign w:val="center"/>
          </w:tcPr>
          <w:p w14:paraId="20E4DDCB"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Имя и фамилия руководителя исполнительного органа</w:t>
            </w:r>
          </w:p>
        </w:tc>
        <w:tc>
          <w:tcPr>
            <w:tcW w:w="6180" w:type="dxa"/>
            <w:vAlign w:val="center"/>
          </w:tcPr>
          <w:p w14:paraId="071D6F0B" w14:textId="77777777" w:rsidR="00F016A2" w:rsidRPr="00DB424F" w:rsidRDefault="00F016A2" w:rsidP="006D2CDF">
            <w:pPr>
              <w:spacing w:before="240" w:after="240"/>
              <w:rPr>
                <w:rFonts w:asciiTheme="majorHAnsi" w:eastAsia="GHEA Grapalat" w:hAnsiTheme="majorHAnsi"/>
              </w:rPr>
            </w:pPr>
          </w:p>
        </w:tc>
      </w:tr>
    </w:tbl>
    <w:p w14:paraId="346C1AAE" w14:textId="77777777" w:rsidR="00F016A2" w:rsidRPr="00DB424F" w:rsidRDefault="00F016A2" w:rsidP="00F016A2">
      <w:pPr>
        <w:numPr>
          <w:ilvl w:val="1"/>
          <w:numId w:val="25"/>
        </w:numPr>
        <w:pBdr>
          <w:top w:val="nil"/>
          <w:left w:val="nil"/>
          <w:bottom w:val="nil"/>
          <w:right w:val="nil"/>
          <w:between w:val="nil"/>
        </w:pBdr>
        <w:spacing w:before="240" w:after="160" w:line="259" w:lineRule="auto"/>
        <w:ind w:left="788" w:hanging="431"/>
        <w:rPr>
          <w:rFonts w:asciiTheme="majorHAnsi" w:eastAsia="GHEA Grapalat" w:hAnsiTheme="majorHAnsi"/>
          <w:i/>
          <w:color w:val="000000"/>
        </w:rPr>
      </w:pPr>
      <w:r w:rsidRPr="00DB424F">
        <w:rPr>
          <w:rFonts w:asciiTheme="majorHAnsi" w:eastAsia="GHEA Grapalat" w:hAnsiTheme="majorHAnsi"/>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B424F" w14:paraId="18371643" w14:textId="77777777" w:rsidTr="006D2CDF">
        <w:trPr>
          <w:trHeight w:val="853"/>
        </w:trPr>
        <w:tc>
          <w:tcPr>
            <w:tcW w:w="2835" w:type="dxa"/>
            <w:vMerge w:val="restart"/>
            <w:shd w:val="clear" w:color="auto" w:fill="D9E2F3"/>
            <w:vAlign w:val="center"/>
          </w:tcPr>
          <w:p w14:paraId="32484F2B" w14:textId="77777777" w:rsidR="00F016A2" w:rsidRPr="00DB424F" w:rsidRDefault="00F016A2" w:rsidP="006D2CDF">
            <w:pPr>
              <w:numPr>
                <w:ilvl w:val="2"/>
                <w:numId w:val="25"/>
              </w:numPr>
              <w:pBdr>
                <w:top w:val="nil"/>
                <w:left w:val="nil"/>
                <w:bottom w:val="nil"/>
                <w:right w:val="nil"/>
                <w:between w:val="nil"/>
              </w:pBdr>
              <w:spacing w:after="160" w:line="259" w:lineRule="auto"/>
              <w:ind w:left="142" w:hanging="142"/>
              <w:rPr>
                <w:rFonts w:asciiTheme="majorHAnsi" w:eastAsia="GHEA Grapalat" w:hAnsiTheme="majorHAnsi"/>
                <w:color w:val="000000"/>
              </w:rPr>
            </w:pPr>
            <w:r w:rsidRPr="00DB424F">
              <w:rPr>
                <w:rFonts w:asciiTheme="majorHAnsi" w:eastAsia="GHEA Grapalat" w:hAnsiTheme="majorHAnsi"/>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B11E2D0" w14:textId="77777777" w:rsidR="00F016A2" w:rsidRPr="00DB424F" w:rsidRDefault="00F016A2" w:rsidP="006D2CDF">
            <w:pPr>
              <w:spacing w:before="240" w:after="240"/>
              <w:rPr>
                <w:rFonts w:asciiTheme="majorHAnsi" w:eastAsia="GHEA Grapalat" w:hAnsiTheme="majorHAnsi"/>
              </w:rPr>
            </w:pPr>
          </w:p>
        </w:tc>
      </w:tr>
      <w:tr w:rsidR="00F016A2" w:rsidRPr="00DB424F" w14:paraId="035017E1" w14:textId="77777777" w:rsidTr="006D2CDF">
        <w:trPr>
          <w:trHeight w:val="850"/>
        </w:trPr>
        <w:tc>
          <w:tcPr>
            <w:tcW w:w="2835" w:type="dxa"/>
            <w:vMerge/>
            <w:shd w:val="clear" w:color="auto" w:fill="D9E2F3"/>
            <w:vAlign w:val="center"/>
          </w:tcPr>
          <w:p w14:paraId="145DD3DF" w14:textId="77777777" w:rsidR="00F016A2" w:rsidRPr="00DB424F" w:rsidRDefault="00F016A2" w:rsidP="006D2CDF">
            <w:pPr>
              <w:numPr>
                <w:ilvl w:val="2"/>
                <w:numId w:val="25"/>
              </w:numPr>
              <w:pBdr>
                <w:top w:val="nil"/>
                <w:left w:val="nil"/>
                <w:bottom w:val="nil"/>
                <w:right w:val="nil"/>
                <w:between w:val="nil"/>
              </w:pBdr>
              <w:ind w:left="0" w:firstLine="0"/>
              <w:rPr>
                <w:rFonts w:asciiTheme="majorHAnsi" w:eastAsia="GHEA Grapalat" w:hAnsiTheme="majorHAnsi"/>
                <w:color w:val="000000"/>
              </w:rPr>
            </w:pPr>
          </w:p>
        </w:tc>
        <w:tc>
          <w:tcPr>
            <w:tcW w:w="6180" w:type="dxa"/>
          </w:tcPr>
          <w:p w14:paraId="6E95C915" w14:textId="77777777" w:rsidR="00F016A2" w:rsidRPr="00DB424F" w:rsidRDefault="00F016A2" w:rsidP="006D2CDF">
            <w:pPr>
              <w:spacing w:before="240" w:after="240"/>
              <w:rPr>
                <w:rFonts w:asciiTheme="majorHAnsi" w:eastAsia="GHEA Grapalat" w:hAnsiTheme="majorHAnsi"/>
              </w:rPr>
            </w:pPr>
          </w:p>
        </w:tc>
      </w:tr>
      <w:tr w:rsidR="00F016A2" w:rsidRPr="00DB424F" w14:paraId="6BE5213E" w14:textId="77777777" w:rsidTr="006D2CDF">
        <w:trPr>
          <w:trHeight w:val="850"/>
        </w:trPr>
        <w:tc>
          <w:tcPr>
            <w:tcW w:w="2835" w:type="dxa"/>
            <w:vMerge/>
            <w:shd w:val="clear" w:color="auto" w:fill="D9E2F3"/>
            <w:vAlign w:val="center"/>
          </w:tcPr>
          <w:p w14:paraId="32B0BFEC" w14:textId="77777777" w:rsidR="00F016A2" w:rsidRPr="00DB424F" w:rsidRDefault="00F016A2" w:rsidP="006D2CDF">
            <w:pPr>
              <w:numPr>
                <w:ilvl w:val="2"/>
                <w:numId w:val="25"/>
              </w:numPr>
              <w:pBdr>
                <w:top w:val="nil"/>
                <w:left w:val="nil"/>
                <w:bottom w:val="nil"/>
                <w:right w:val="nil"/>
                <w:between w:val="nil"/>
              </w:pBdr>
              <w:ind w:left="0" w:firstLine="0"/>
              <w:rPr>
                <w:rFonts w:asciiTheme="majorHAnsi" w:eastAsia="GHEA Grapalat" w:hAnsiTheme="majorHAnsi"/>
                <w:color w:val="000000"/>
              </w:rPr>
            </w:pPr>
          </w:p>
        </w:tc>
        <w:tc>
          <w:tcPr>
            <w:tcW w:w="6180" w:type="dxa"/>
          </w:tcPr>
          <w:p w14:paraId="41BF8885" w14:textId="77777777" w:rsidR="00F016A2" w:rsidRPr="00DB424F" w:rsidRDefault="00F016A2" w:rsidP="006D2CDF">
            <w:pPr>
              <w:spacing w:before="240" w:after="240"/>
              <w:rPr>
                <w:rFonts w:asciiTheme="majorHAnsi" w:eastAsia="GHEA Grapalat" w:hAnsiTheme="majorHAnsi"/>
              </w:rPr>
            </w:pPr>
          </w:p>
        </w:tc>
      </w:tr>
      <w:tr w:rsidR="00F016A2" w:rsidRPr="00DB424F" w14:paraId="7FEEF3E6" w14:textId="77777777" w:rsidTr="006D2CDF">
        <w:trPr>
          <w:trHeight w:val="850"/>
        </w:trPr>
        <w:tc>
          <w:tcPr>
            <w:tcW w:w="2835" w:type="dxa"/>
            <w:vMerge/>
            <w:shd w:val="clear" w:color="auto" w:fill="D9E2F3"/>
            <w:vAlign w:val="center"/>
          </w:tcPr>
          <w:p w14:paraId="503939F0" w14:textId="77777777" w:rsidR="00F016A2" w:rsidRPr="00DB424F" w:rsidRDefault="00F016A2" w:rsidP="006D2CDF">
            <w:pPr>
              <w:numPr>
                <w:ilvl w:val="2"/>
                <w:numId w:val="25"/>
              </w:numPr>
              <w:pBdr>
                <w:top w:val="nil"/>
                <w:left w:val="nil"/>
                <w:bottom w:val="nil"/>
                <w:right w:val="nil"/>
                <w:between w:val="nil"/>
              </w:pBdr>
              <w:ind w:left="0" w:firstLine="0"/>
              <w:rPr>
                <w:rFonts w:asciiTheme="majorHAnsi" w:eastAsia="GHEA Grapalat" w:hAnsiTheme="majorHAnsi"/>
                <w:color w:val="000000"/>
              </w:rPr>
            </w:pPr>
          </w:p>
        </w:tc>
        <w:tc>
          <w:tcPr>
            <w:tcW w:w="6180" w:type="dxa"/>
          </w:tcPr>
          <w:p w14:paraId="3E70941D" w14:textId="77777777" w:rsidR="00F016A2" w:rsidRPr="00DB424F" w:rsidRDefault="00F016A2" w:rsidP="006D2CDF">
            <w:pPr>
              <w:spacing w:before="240" w:after="240"/>
              <w:rPr>
                <w:rFonts w:asciiTheme="majorHAnsi" w:eastAsia="GHEA Grapalat" w:hAnsiTheme="majorHAnsi"/>
              </w:rPr>
            </w:pPr>
          </w:p>
        </w:tc>
      </w:tr>
      <w:tr w:rsidR="00F016A2" w:rsidRPr="00DB424F" w14:paraId="2A9F94A8" w14:textId="77777777" w:rsidTr="006D2CDF">
        <w:trPr>
          <w:trHeight w:val="850"/>
        </w:trPr>
        <w:tc>
          <w:tcPr>
            <w:tcW w:w="2835" w:type="dxa"/>
            <w:vMerge/>
            <w:shd w:val="clear" w:color="auto" w:fill="D9E2F3"/>
            <w:vAlign w:val="center"/>
          </w:tcPr>
          <w:p w14:paraId="0D0FB6D1" w14:textId="77777777" w:rsidR="00F016A2" w:rsidRPr="00DB424F" w:rsidRDefault="00F016A2" w:rsidP="006D2CDF">
            <w:pPr>
              <w:numPr>
                <w:ilvl w:val="2"/>
                <w:numId w:val="25"/>
              </w:numPr>
              <w:pBdr>
                <w:top w:val="nil"/>
                <w:left w:val="nil"/>
                <w:bottom w:val="nil"/>
                <w:right w:val="nil"/>
                <w:between w:val="nil"/>
              </w:pBdr>
              <w:ind w:left="0" w:firstLine="0"/>
              <w:rPr>
                <w:rFonts w:asciiTheme="majorHAnsi" w:eastAsia="GHEA Grapalat" w:hAnsiTheme="majorHAnsi"/>
                <w:color w:val="000000"/>
              </w:rPr>
            </w:pPr>
          </w:p>
        </w:tc>
        <w:tc>
          <w:tcPr>
            <w:tcW w:w="6180" w:type="dxa"/>
          </w:tcPr>
          <w:p w14:paraId="2EE537EF" w14:textId="77777777" w:rsidR="00F016A2" w:rsidRPr="00DB424F" w:rsidRDefault="00F016A2" w:rsidP="006D2CDF">
            <w:pPr>
              <w:spacing w:before="240" w:after="240"/>
              <w:rPr>
                <w:rFonts w:asciiTheme="majorHAnsi" w:eastAsia="GHEA Grapalat" w:hAnsiTheme="majorHAnsi"/>
              </w:rPr>
            </w:pPr>
          </w:p>
        </w:tc>
      </w:tr>
    </w:tbl>
    <w:p w14:paraId="4716B9C9" w14:textId="77777777" w:rsidR="00F016A2" w:rsidRPr="00DB424F" w:rsidRDefault="00F016A2" w:rsidP="00F016A2">
      <w:pPr>
        <w:numPr>
          <w:ilvl w:val="1"/>
          <w:numId w:val="25"/>
        </w:numPr>
        <w:pBdr>
          <w:top w:val="nil"/>
          <w:left w:val="nil"/>
          <w:bottom w:val="nil"/>
          <w:right w:val="nil"/>
          <w:between w:val="nil"/>
        </w:pBdr>
        <w:spacing w:before="240" w:after="160" w:line="259" w:lineRule="auto"/>
        <w:rPr>
          <w:rFonts w:asciiTheme="majorHAnsi" w:eastAsia="GHEA Grapalat" w:hAnsiTheme="majorHAnsi"/>
          <w:i/>
        </w:rPr>
      </w:pPr>
      <w:r w:rsidRPr="00DB424F">
        <w:rPr>
          <w:rFonts w:asciiTheme="majorHAnsi" w:eastAsia="GHEA Grapalat" w:hAnsiTheme="majorHAnsi"/>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B424F" w14:paraId="41F2FBBA" w14:textId="77777777" w:rsidTr="006D2CDF">
        <w:tc>
          <w:tcPr>
            <w:tcW w:w="2835" w:type="dxa"/>
            <w:shd w:val="clear" w:color="auto" w:fill="D9E2F3"/>
            <w:vAlign w:val="center"/>
          </w:tcPr>
          <w:p w14:paraId="4DE23C2B"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Наименование фондовой биржи</w:t>
            </w:r>
          </w:p>
        </w:tc>
        <w:tc>
          <w:tcPr>
            <w:tcW w:w="6180" w:type="dxa"/>
            <w:vAlign w:val="center"/>
          </w:tcPr>
          <w:p w14:paraId="7B2B29E4" w14:textId="77777777" w:rsidR="00F016A2" w:rsidRPr="00DB424F" w:rsidRDefault="00F016A2" w:rsidP="006D2CDF">
            <w:pPr>
              <w:spacing w:before="240" w:after="240"/>
              <w:rPr>
                <w:rFonts w:asciiTheme="majorHAnsi" w:eastAsia="GHEA Grapalat" w:hAnsiTheme="majorHAnsi"/>
              </w:rPr>
            </w:pPr>
          </w:p>
        </w:tc>
      </w:tr>
      <w:tr w:rsidR="00F016A2" w:rsidRPr="00DB424F" w14:paraId="1D41E4CF" w14:textId="77777777" w:rsidTr="006D2CDF">
        <w:tc>
          <w:tcPr>
            <w:tcW w:w="2835" w:type="dxa"/>
            <w:shd w:val="clear" w:color="auto" w:fill="D9E2F3"/>
            <w:vAlign w:val="center"/>
          </w:tcPr>
          <w:p w14:paraId="21AFD7A1"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Ссылка на документы, наличествующие на бирже</w:t>
            </w:r>
          </w:p>
        </w:tc>
        <w:tc>
          <w:tcPr>
            <w:tcW w:w="6180" w:type="dxa"/>
            <w:vAlign w:val="center"/>
          </w:tcPr>
          <w:p w14:paraId="71EFF2C8" w14:textId="77777777" w:rsidR="00F016A2" w:rsidRPr="00DB424F" w:rsidRDefault="00F016A2" w:rsidP="006D2CDF">
            <w:pPr>
              <w:spacing w:before="240" w:after="240"/>
              <w:rPr>
                <w:rFonts w:asciiTheme="majorHAnsi" w:eastAsia="GHEA Grapalat" w:hAnsiTheme="majorHAnsi"/>
              </w:rPr>
            </w:pPr>
          </w:p>
        </w:tc>
      </w:tr>
    </w:tbl>
    <w:p w14:paraId="03F3A04F" w14:textId="77777777" w:rsidR="00F016A2" w:rsidRPr="00DB424F" w:rsidRDefault="00F016A2" w:rsidP="00F016A2">
      <w:pPr>
        <w:pBdr>
          <w:top w:val="nil"/>
          <w:left w:val="nil"/>
          <w:bottom w:val="nil"/>
          <w:right w:val="nil"/>
          <w:between w:val="nil"/>
        </w:pBdr>
        <w:spacing w:before="240"/>
        <w:rPr>
          <w:rFonts w:asciiTheme="majorHAnsi" w:eastAsia="GHEA Grapalat" w:hAnsiTheme="majorHAnsi"/>
          <w:i/>
        </w:rPr>
      </w:pPr>
      <w:r w:rsidRPr="00DB424F">
        <w:rPr>
          <w:rFonts w:asciiTheme="majorHAnsi" w:eastAsia="GHEA Grapalat" w:hAnsiTheme="majorHAnsi"/>
          <w:i/>
        </w:rPr>
        <w:lastRenderedPageBreak/>
        <w:br w:type="page"/>
      </w:r>
    </w:p>
    <w:p w14:paraId="3459B8A3" w14:textId="77777777" w:rsidR="00F016A2" w:rsidRPr="00DB424F" w:rsidRDefault="00F016A2" w:rsidP="00E61782">
      <w:pPr>
        <w:pStyle w:val="aff"/>
        <w:numPr>
          <w:ilvl w:val="0"/>
          <w:numId w:val="25"/>
        </w:numPr>
        <w:pBdr>
          <w:top w:val="nil"/>
          <w:left w:val="nil"/>
          <w:bottom w:val="nil"/>
          <w:right w:val="nil"/>
          <w:between w:val="nil"/>
        </w:pBdr>
        <w:rPr>
          <w:rFonts w:asciiTheme="majorHAnsi" w:eastAsia="GHEA Grapalat" w:hAnsiTheme="majorHAnsi"/>
          <w:b/>
          <w:color w:val="000000"/>
        </w:rPr>
      </w:pPr>
      <w:r w:rsidRPr="00DB424F">
        <w:rPr>
          <w:rFonts w:asciiTheme="majorHAnsi" w:eastAsia="GHEA Grapalat" w:hAnsiTheme="majorHAnsi"/>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DB424F" w14:paraId="1E87381B" w14:textId="77777777" w:rsidTr="006D2CDF">
        <w:tc>
          <w:tcPr>
            <w:tcW w:w="9016" w:type="dxa"/>
            <w:shd w:val="clear" w:color="auto" w:fill="DBE5F1" w:themeFill="accent1" w:themeFillTint="33"/>
          </w:tcPr>
          <w:p w14:paraId="710D190F" w14:textId="77777777" w:rsidR="00F016A2" w:rsidRPr="00DB424F" w:rsidRDefault="00F016A2" w:rsidP="006D2CDF">
            <w:pPr>
              <w:spacing w:before="240" w:after="160" w:line="259" w:lineRule="auto"/>
              <w:rPr>
                <w:rFonts w:asciiTheme="majorHAnsi" w:eastAsia="GHEA Grapalat" w:hAnsiTheme="majorHAnsi"/>
                <w:i/>
                <w:color w:val="000000"/>
              </w:rPr>
            </w:pPr>
            <w:r w:rsidRPr="00DB424F">
              <w:rPr>
                <w:rFonts w:asciiTheme="majorHAnsi" w:eastAsia="GHEA Grapalat" w:hAnsiTheme="majorHAnsi"/>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DB424F" w14:paraId="04687666" w14:textId="77777777" w:rsidTr="006D2CDF">
        <w:trPr>
          <w:trHeight w:val="10187"/>
        </w:trPr>
        <w:tc>
          <w:tcPr>
            <w:tcW w:w="9016" w:type="dxa"/>
          </w:tcPr>
          <w:p w14:paraId="44802DC3" w14:textId="77777777" w:rsidR="00F016A2" w:rsidRPr="00DB424F" w:rsidRDefault="00F016A2" w:rsidP="006D2CDF">
            <w:pPr>
              <w:rPr>
                <w:rFonts w:asciiTheme="majorHAnsi" w:eastAsia="GHEA Grapalat" w:hAnsiTheme="majorHAnsi"/>
                <w:b/>
                <w:color w:val="000000"/>
              </w:rPr>
            </w:pPr>
          </w:p>
        </w:tc>
      </w:tr>
    </w:tbl>
    <w:p w14:paraId="3692D164" w14:textId="77777777" w:rsidR="00F016A2" w:rsidRPr="00DB424F" w:rsidRDefault="00F016A2" w:rsidP="00F016A2">
      <w:pPr>
        <w:pBdr>
          <w:top w:val="nil"/>
          <w:left w:val="nil"/>
          <w:bottom w:val="nil"/>
          <w:right w:val="nil"/>
          <w:between w:val="nil"/>
        </w:pBdr>
        <w:rPr>
          <w:rFonts w:asciiTheme="majorHAnsi" w:eastAsia="GHEA Grapalat" w:hAnsiTheme="majorHAnsi"/>
          <w:b/>
          <w:color w:val="000000"/>
        </w:rPr>
      </w:pPr>
    </w:p>
    <w:p w14:paraId="3977B4DB" w14:textId="77777777" w:rsidR="00F016A2" w:rsidRPr="00DB424F" w:rsidRDefault="00F016A2" w:rsidP="00F016A2">
      <w:pPr>
        <w:rPr>
          <w:rFonts w:asciiTheme="majorHAnsi" w:hAnsiTheme="majorHAnsi"/>
          <w:b/>
        </w:rPr>
      </w:pPr>
    </w:p>
    <w:p w14:paraId="406212FF" w14:textId="77777777" w:rsidR="00F016A2" w:rsidRPr="00DB424F" w:rsidRDefault="00F016A2" w:rsidP="00F016A2">
      <w:pPr>
        <w:rPr>
          <w:ins w:id="12" w:author="Inesa Kocharyan" w:date="2021-09-01T11:45:00Z"/>
          <w:rFonts w:asciiTheme="majorHAnsi" w:hAnsiTheme="majorHAnsi"/>
          <w:b/>
        </w:rPr>
      </w:pPr>
    </w:p>
    <w:p w14:paraId="0D7F8786" w14:textId="77777777" w:rsidR="00F016A2" w:rsidRPr="00DB424F" w:rsidRDefault="00F016A2" w:rsidP="00F016A2">
      <w:pPr>
        <w:rPr>
          <w:rFonts w:asciiTheme="majorHAnsi" w:hAnsiTheme="majorHAnsi"/>
          <w:b/>
        </w:rPr>
      </w:pPr>
      <w:r w:rsidRPr="00DB424F">
        <w:rPr>
          <w:rFonts w:asciiTheme="majorHAnsi" w:hAnsiTheme="majorHAnsi"/>
          <w:b/>
        </w:rPr>
        <w:br w:type="page"/>
      </w:r>
    </w:p>
    <w:p w14:paraId="707ECCB5" w14:textId="77777777" w:rsidR="00F016A2" w:rsidRPr="00DB424F" w:rsidRDefault="00F016A2" w:rsidP="00F016A2">
      <w:pPr>
        <w:spacing w:line="360" w:lineRule="auto"/>
        <w:contextualSpacing/>
        <w:jc w:val="center"/>
        <w:rPr>
          <w:rFonts w:asciiTheme="majorHAnsi" w:hAnsiTheme="majorHAnsi"/>
          <w:b/>
          <w:lang w:val="hy-AM"/>
        </w:rPr>
      </w:pPr>
      <w:r w:rsidRPr="00DB424F">
        <w:rPr>
          <w:rFonts w:asciiTheme="majorHAnsi" w:hAnsiTheme="majorHAnsi"/>
          <w:b/>
        </w:rPr>
        <w:lastRenderedPageBreak/>
        <w:t>Порядок заполнения декларации</w:t>
      </w:r>
    </w:p>
    <w:p w14:paraId="4B804253" w14:textId="77777777" w:rsidR="00F016A2" w:rsidRPr="00DB424F" w:rsidRDefault="00F016A2" w:rsidP="00F016A2">
      <w:pPr>
        <w:pStyle w:val="aff"/>
        <w:numPr>
          <w:ilvl w:val="0"/>
          <w:numId w:val="26"/>
        </w:numPr>
        <w:spacing w:after="200" w:line="360" w:lineRule="auto"/>
        <w:ind w:left="0"/>
        <w:contextualSpacing/>
        <w:jc w:val="both"/>
        <w:rPr>
          <w:rFonts w:asciiTheme="majorHAnsi" w:hAnsiTheme="majorHAnsi"/>
        </w:rPr>
      </w:pPr>
      <w:r w:rsidRPr="00DB424F">
        <w:rPr>
          <w:rFonts w:asciiTheme="majorHAnsi" w:hAnsiTheme="majorHAnsi"/>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127D4CB0" w14:textId="77777777" w:rsidR="00F016A2" w:rsidRPr="00DB424F" w:rsidRDefault="00F016A2" w:rsidP="00F016A2">
      <w:pPr>
        <w:pStyle w:val="aff"/>
        <w:numPr>
          <w:ilvl w:val="0"/>
          <w:numId w:val="27"/>
        </w:numPr>
        <w:spacing w:after="200" w:line="360" w:lineRule="auto"/>
        <w:ind w:left="0" w:firstLine="142"/>
        <w:contextualSpacing/>
        <w:jc w:val="both"/>
        <w:rPr>
          <w:rFonts w:asciiTheme="majorHAnsi" w:hAnsiTheme="majorHAnsi"/>
        </w:rPr>
      </w:pPr>
      <w:r w:rsidRPr="00DB424F">
        <w:rPr>
          <w:rFonts w:asciiTheme="majorHAnsi" w:hAnsiTheme="majorHAnsi"/>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BF3A9F1" w14:textId="77777777" w:rsidR="00F016A2" w:rsidRPr="00DB424F" w:rsidRDefault="00F016A2" w:rsidP="00F016A2">
      <w:pPr>
        <w:pStyle w:val="aff"/>
        <w:numPr>
          <w:ilvl w:val="0"/>
          <w:numId w:val="27"/>
        </w:numPr>
        <w:spacing w:after="200" w:line="360" w:lineRule="auto"/>
        <w:contextualSpacing/>
        <w:jc w:val="both"/>
        <w:rPr>
          <w:rFonts w:asciiTheme="majorHAnsi" w:hAnsiTheme="majorHAnsi"/>
        </w:rPr>
      </w:pPr>
      <w:r w:rsidRPr="00DB424F">
        <w:rPr>
          <w:rFonts w:asciiTheme="majorHAnsi" w:hAnsiTheme="majorHAnsi"/>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7DCB709E" w14:textId="77777777" w:rsidR="00F016A2" w:rsidRPr="00DB424F" w:rsidRDefault="00F016A2" w:rsidP="00F016A2">
      <w:pPr>
        <w:pStyle w:val="aff"/>
        <w:numPr>
          <w:ilvl w:val="0"/>
          <w:numId w:val="27"/>
        </w:numPr>
        <w:spacing w:after="200" w:line="360" w:lineRule="auto"/>
        <w:ind w:left="0" w:firstLine="0"/>
        <w:contextualSpacing/>
        <w:jc w:val="both"/>
        <w:rPr>
          <w:rFonts w:asciiTheme="majorHAnsi" w:hAnsiTheme="majorHAnsi"/>
        </w:rPr>
      </w:pPr>
      <w:r w:rsidRPr="00DB424F">
        <w:rPr>
          <w:rFonts w:asciiTheme="majorHAnsi" w:hAnsiTheme="majorHAnsi"/>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0AC5729" w14:textId="77777777" w:rsidR="00F016A2" w:rsidRPr="00DB424F" w:rsidRDefault="00F016A2" w:rsidP="00F016A2">
      <w:pPr>
        <w:pStyle w:val="aff"/>
        <w:numPr>
          <w:ilvl w:val="0"/>
          <w:numId w:val="26"/>
        </w:numPr>
        <w:spacing w:after="200" w:line="360" w:lineRule="auto"/>
        <w:ind w:left="142" w:hanging="284"/>
        <w:contextualSpacing/>
        <w:jc w:val="both"/>
        <w:rPr>
          <w:rFonts w:asciiTheme="majorHAnsi" w:hAnsiTheme="majorHAnsi"/>
        </w:rPr>
      </w:pPr>
      <w:r w:rsidRPr="00DB424F">
        <w:rPr>
          <w:rFonts w:asciiTheme="majorHAnsi" w:hAnsiTheme="majorHAnsi"/>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DB424F">
        <w:rPr>
          <w:rFonts w:asciiTheme="majorHAnsi" w:hAnsiTheme="majorHAnsi"/>
        </w:rPr>
        <w:t>листингированы</w:t>
      </w:r>
      <w:proofErr w:type="spellEnd"/>
      <w:r w:rsidRPr="00DB424F">
        <w:rPr>
          <w:rFonts w:asciiTheme="majorHAnsi" w:hAnsiTheme="majorHAnsi"/>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6E9879D0" w14:textId="77777777" w:rsidR="00F016A2" w:rsidRPr="00DB424F" w:rsidRDefault="00F016A2" w:rsidP="00F016A2">
      <w:pPr>
        <w:pStyle w:val="aff"/>
        <w:numPr>
          <w:ilvl w:val="0"/>
          <w:numId w:val="28"/>
        </w:numPr>
        <w:spacing w:after="200" w:line="360" w:lineRule="auto"/>
        <w:contextualSpacing/>
        <w:jc w:val="both"/>
        <w:rPr>
          <w:rFonts w:asciiTheme="majorHAnsi" w:hAnsiTheme="majorHAnsi"/>
        </w:rPr>
      </w:pPr>
      <w:r w:rsidRPr="00DB424F">
        <w:rPr>
          <w:rFonts w:asciiTheme="majorHAnsi" w:hAnsiTheme="majorHAnsi"/>
        </w:rPr>
        <w:t>в подразделе "Данные листинга акций" заполняется наименование фондовой биржи, указывая в скобках код биржи (</w:t>
      </w:r>
      <w:proofErr w:type="spellStart"/>
      <w:r w:rsidRPr="00DB424F">
        <w:rPr>
          <w:rFonts w:asciiTheme="majorHAnsi" w:hAnsiTheme="majorHAnsi"/>
        </w:rPr>
        <w:t>Market</w:t>
      </w:r>
      <w:proofErr w:type="spellEnd"/>
      <w:r w:rsidRPr="00DB424F">
        <w:rPr>
          <w:rFonts w:asciiTheme="majorHAnsi" w:hAnsiTheme="majorHAnsi"/>
        </w:rPr>
        <w:t xml:space="preserve"> </w:t>
      </w:r>
      <w:proofErr w:type="spellStart"/>
      <w:r w:rsidRPr="00DB424F">
        <w:rPr>
          <w:rFonts w:asciiTheme="majorHAnsi" w:hAnsiTheme="majorHAnsi"/>
        </w:rPr>
        <w:t>Identifier</w:t>
      </w:r>
      <w:proofErr w:type="spellEnd"/>
      <w:r w:rsidRPr="00DB424F">
        <w:rPr>
          <w:rFonts w:asciiTheme="majorHAnsi" w:hAnsiTheme="majorHAnsi"/>
        </w:rPr>
        <w:t xml:space="preserve"> </w:t>
      </w:r>
      <w:proofErr w:type="spellStart"/>
      <w:r w:rsidRPr="00DB424F">
        <w:rPr>
          <w:rFonts w:asciiTheme="majorHAnsi" w:hAnsiTheme="majorHAnsi"/>
        </w:rPr>
        <w:t>Code</w:t>
      </w:r>
      <w:proofErr w:type="spellEnd"/>
      <w:r w:rsidRPr="00DB424F">
        <w:rPr>
          <w:rFonts w:asciiTheme="majorHAnsi" w:hAnsiTheme="majorHAnsi"/>
        </w:rPr>
        <w:t xml:space="preserve">), где </w:t>
      </w:r>
      <w:proofErr w:type="spellStart"/>
      <w:r w:rsidRPr="00DB424F">
        <w:rPr>
          <w:rFonts w:asciiTheme="majorHAnsi" w:hAnsiTheme="majorHAnsi"/>
        </w:rPr>
        <w:t>листингированы</w:t>
      </w:r>
      <w:proofErr w:type="spellEnd"/>
      <w:r w:rsidRPr="00DB424F">
        <w:rPr>
          <w:rFonts w:asciiTheme="majorHAnsi" w:hAnsiTheme="majorHAnsi"/>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A860A0F" w14:textId="77777777" w:rsidR="00F016A2" w:rsidRPr="00DB424F" w:rsidRDefault="00F016A2" w:rsidP="00F016A2">
      <w:pPr>
        <w:pStyle w:val="aff"/>
        <w:numPr>
          <w:ilvl w:val="0"/>
          <w:numId w:val="28"/>
        </w:numPr>
        <w:spacing w:after="200" w:line="360" w:lineRule="auto"/>
        <w:contextualSpacing/>
        <w:jc w:val="both"/>
        <w:rPr>
          <w:rFonts w:asciiTheme="majorHAnsi" w:hAnsiTheme="majorHAnsi"/>
        </w:rPr>
      </w:pPr>
      <w:r w:rsidRPr="00DB424F">
        <w:rPr>
          <w:rFonts w:asciiTheme="majorHAnsi" w:hAnsiTheme="majorHAnsi"/>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333CE39A" w14:textId="77777777" w:rsidR="00F016A2" w:rsidRPr="00DB424F" w:rsidRDefault="00F016A2" w:rsidP="00F016A2">
      <w:pPr>
        <w:pStyle w:val="aff"/>
        <w:numPr>
          <w:ilvl w:val="0"/>
          <w:numId w:val="28"/>
        </w:numPr>
        <w:spacing w:after="200" w:line="360" w:lineRule="auto"/>
        <w:contextualSpacing/>
        <w:jc w:val="both"/>
        <w:rPr>
          <w:rFonts w:asciiTheme="majorHAnsi" w:hAnsiTheme="majorHAnsi"/>
        </w:rPr>
      </w:pPr>
      <w:r w:rsidRPr="00DB424F">
        <w:rPr>
          <w:rFonts w:asciiTheme="majorHAnsi" w:hAnsiTheme="majorHAnsi"/>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w:t>
      </w:r>
      <w:r w:rsidRPr="00DB424F">
        <w:rPr>
          <w:rFonts w:asciiTheme="majorHAnsi" w:hAnsiTheme="majorHAnsi"/>
        </w:rPr>
        <w:lastRenderedPageBreak/>
        <w:t>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1F451FA" w14:textId="77777777" w:rsidR="00F016A2" w:rsidRPr="00DB424F" w:rsidRDefault="00F016A2" w:rsidP="00F016A2">
      <w:pPr>
        <w:pStyle w:val="aff"/>
        <w:numPr>
          <w:ilvl w:val="0"/>
          <w:numId w:val="26"/>
        </w:numPr>
        <w:spacing w:after="200" w:line="360" w:lineRule="auto"/>
        <w:ind w:left="0"/>
        <w:contextualSpacing/>
        <w:jc w:val="both"/>
        <w:rPr>
          <w:rFonts w:asciiTheme="majorHAnsi" w:hAnsiTheme="majorHAnsi"/>
        </w:rPr>
      </w:pPr>
      <w:r w:rsidRPr="00DB424F">
        <w:rPr>
          <w:rFonts w:asciiTheme="majorHAnsi" w:hAnsiTheme="majorHAnsi"/>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DB424F">
        <w:rPr>
          <w:rFonts w:asciiTheme="majorHAnsi" w:hAnsiTheme="majorHAnsi"/>
        </w:rPr>
        <w:t>организациий</w:t>
      </w:r>
      <w:proofErr w:type="spellEnd"/>
      <w:r w:rsidRPr="00DB424F">
        <w:rPr>
          <w:rFonts w:asciiTheme="majorHAnsi" w:hAnsiTheme="majorHAnsi"/>
        </w:rPr>
        <w:t>. В этом разделе подразделы заполняются следующими правилами</w:t>
      </w:r>
      <w:r w:rsidRPr="00DB424F">
        <w:rPr>
          <w:rFonts w:asciiTheme="majorHAnsi" w:eastAsia="MS Mincho" w:hAnsiTheme="majorHAnsi" w:cs="MS Mincho"/>
        </w:rPr>
        <w:t>․</w:t>
      </w:r>
    </w:p>
    <w:p w14:paraId="54F9C527" w14:textId="77777777" w:rsidR="00F016A2" w:rsidRPr="00DB424F" w:rsidRDefault="00F016A2" w:rsidP="00F016A2">
      <w:pPr>
        <w:pStyle w:val="aff"/>
        <w:numPr>
          <w:ilvl w:val="0"/>
          <w:numId w:val="29"/>
        </w:numPr>
        <w:spacing w:after="200" w:line="360" w:lineRule="auto"/>
        <w:ind w:left="0" w:hanging="426"/>
        <w:contextualSpacing/>
        <w:jc w:val="both"/>
        <w:rPr>
          <w:rFonts w:asciiTheme="majorHAnsi" w:hAnsiTheme="majorHAnsi"/>
        </w:rPr>
      </w:pPr>
      <w:r w:rsidRPr="00DB424F">
        <w:rPr>
          <w:rFonts w:asciiTheme="majorHAnsi" w:hAnsiTheme="majorHAnsi"/>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DB424F">
        <w:rPr>
          <w:rFonts w:asciiTheme="majorHAnsi" w:hAnsiTheme="majorHAnsi"/>
        </w:rPr>
        <w:t>муниципалитета.В</w:t>
      </w:r>
      <w:proofErr w:type="spellEnd"/>
      <w:proofErr w:type="gramEnd"/>
      <w:r w:rsidRPr="00DB424F">
        <w:rPr>
          <w:rFonts w:asciiTheme="majorHAnsi" w:hAnsiTheme="majorHAnsi"/>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D0D4123" w14:textId="77777777" w:rsidR="00F016A2" w:rsidRPr="00DB424F" w:rsidRDefault="00F016A2" w:rsidP="00F016A2">
      <w:pPr>
        <w:spacing w:line="360" w:lineRule="auto"/>
        <w:ind w:left="-360"/>
        <w:contextualSpacing/>
        <w:jc w:val="both"/>
        <w:rPr>
          <w:rFonts w:asciiTheme="majorHAnsi" w:hAnsiTheme="majorHAnsi"/>
        </w:rPr>
      </w:pPr>
      <w:r w:rsidRPr="00DB424F">
        <w:rPr>
          <w:rFonts w:asciiTheme="majorHAnsi" w:hAnsiTheme="majorHAnsi"/>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08898A2" w14:textId="77777777" w:rsidR="00F016A2" w:rsidRPr="00DB424F" w:rsidRDefault="00F016A2" w:rsidP="00F016A2">
      <w:pPr>
        <w:pStyle w:val="aff"/>
        <w:numPr>
          <w:ilvl w:val="0"/>
          <w:numId w:val="26"/>
        </w:numPr>
        <w:spacing w:after="200" w:line="360" w:lineRule="auto"/>
        <w:ind w:left="0"/>
        <w:contextualSpacing/>
        <w:jc w:val="both"/>
        <w:rPr>
          <w:rFonts w:asciiTheme="majorHAnsi" w:hAnsiTheme="majorHAnsi"/>
        </w:rPr>
      </w:pPr>
      <w:r w:rsidRPr="00DB424F">
        <w:rPr>
          <w:rFonts w:asciiTheme="majorHAnsi" w:hAnsiTheme="majorHAnsi"/>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DB424F">
        <w:rPr>
          <w:rFonts w:asciiTheme="majorHAnsi" w:eastAsia="MS Mincho" w:hAnsiTheme="majorHAnsi" w:cs="MS Mincho"/>
        </w:rPr>
        <w:t>․</w:t>
      </w:r>
    </w:p>
    <w:p w14:paraId="23544C2E" w14:textId="77777777" w:rsidR="00F016A2" w:rsidRPr="00DB424F" w:rsidRDefault="00F016A2" w:rsidP="00F016A2">
      <w:pPr>
        <w:pStyle w:val="aff"/>
        <w:numPr>
          <w:ilvl w:val="0"/>
          <w:numId w:val="30"/>
        </w:numPr>
        <w:spacing w:after="200" w:line="360" w:lineRule="auto"/>
        <w:ind w:left="0"/>
        <w:contextualSpacing/>
        <w:jc w:val="both"/>
        <w:rPr>
          <w:rFonts w:asciiTheme="majorHAnsi" w:hAnsiTheme="majorHAnsi"/>
        </w:rPr>
      </w:pPr>
      <w:r w:rsidRPr="00DB424F">
        <w:rPr>
          <w:rFonts w:asciiTheme="majorHAnsi" w:hAnsiTheme="majorHAnsi"/>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73FB4591" w14:textId="77777777" w:rsidR="00F016A2" w:rsidRPr="00DB424F" w:rsidRDefault="00F016A2" w:rsidP="00F016A2">
      <w:pPr>
        <w:spacing w:line="360" w:lineRule="auto"/>
        <w:ind w:left="-375"/>
        <w:contextualSpacing/>
        <w:jc w:val="both"/>
        <w:rPr>
          <w:rFonts w:asciiTheme="majorHAnsi" w:hAnsiTheme="majorHAnsi"/>
          <w:highlight w:val="yellow"/>
        </w:rPr>
      </w:pPr>
      <w:r w:rsidRPr="00DB424F">
        <w:rPr>
          <w:rFonts w:asciiTheme="majorHAnsi" w:hAnsiTheme="majorHAnsi"/>
        </w:rPr>
        <w:t>2)  в подразделе "Документ, удостоверяющий личность" вносятся сведения о документе, удостоверяющем личность реального бенефициара;</w:t>
      </w:r>
    </w:p>
    <w:p w14:paraId="09A8C91C" w14:textId="77777777" w:rsidR="00F016A2" w:rsidRPr="00DB424F" w:rsidRDefault="00F016A2" w:rsidP="00F016A2">
      <w:pPr>
        <w:spacing w:line="360" w:lineRule="auto"/>
        <w:ind w:left="-375"/>
        <w:contextualSpacing/>
        <w:jc w:val="both"/>
        <w:rPr>
          <w:rFonts w:asciiTheme="majorHAnsi" w:hAnsiTheme="majorHAnsi"/>
          <w:highlight w:val="yellow"/>
        </w:rPr>
      </w:pPr>
      <w:r w:rsidRPr="00DB424F">
        <w:rPr>
          <w:rFonts w:asciiTheme="majorHAnsi" w:hAnsiTheme="majorHAnsi"/>
        </w:rPr>
        <w:t>3) в подразделе "Адрес учета лица" заполняется адрес места учета реального бенефициара;</w:t>
      </w:r>
    </w:p>
    <w:p w14:paraId="2B37ED59" w14:textId="77777777" w:rsidR="00F016A2" w:rsidRPr="00DB424F" w:rsidRDefault="00F016A2" w:rsidP="00F016A2">
      <w:pPr>
        <w:spacing w:line="360" w:lineRule="auto"/>
        <w:ind w:left="-375"/>
        <w:contextualSpacing/>
        <w:jc w:val="both"/>
        <w:rPr>
          <w:rFonts w:asciiTheme="majorHAnsi" w:hAnsiTheme="majorHAnsi"/>
          <w:highlight w:val="yellow"/>
        </w:rPr>
      </w:pPr>
      <w:r w:rsidRPr="00DB424F">
        <w:rPr>
          <w:rFonts w:asciiTheme="majorHAnsi" w:hAnsiTheme="majorHAnsi"/>
        </w:rPr>
        <w:lastRenderedPageBreak/>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B992F53" w14:textId="77777777" w:rsidR="00F016A2" w:rsidRPr="00DB424F" w:rsidRDefault="00F016A2" w:rsidP="00F016A2">
      <w:pPr>
        <w:spacing w:line="360" w:lineRule="auto"/>
        <w:ind w:left="-375"/>
        <w:contextualSpacing/>
        <w:jc w:val="both"/>
        <w:rPr>
          <w:rFonts w:asciiTheme="majorHAnsi" w:hAnsiTheme="majorHAnsi"/>
        </w:rPr>
      </w:pPr>
      <w:r w:rsidRPr="00DB424F">
        <w:rPr>
          <w:rFonts w:asciiTheme="majorHAnsi" w:hAnsiTheme="majorHAnsi"/>
        </w:rPr>
        <w:t xml:space="preserve">5) подраздел "Основания </w:t>
      </w:r>
      <w:r w:rsidRPr="00DB424F">
        <w:rPr>
          <w:rFonts w:asciiTheme="majorHAnsi" w:eastAsiaTheme="minorHAnsi" w:hAnsiTheme="majorHAnsi"/>
        </w:rPr>
        <w:t>являться</w:t>
      </w:r>
      <w:r w:rsidRPr="00DB424F">
        <w:rPr>
          <w:rFonts w:asciiTheme="majorHAnsi" w:hAnsiTheme="majorHAnsi"/>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DB424F">
        <w:rPr>
          <w:rFonts w:asciiTheme="majorHAnsi" w:hAnsiTheme="majorHAnsi"/>
        </w:rPr>
        <w:t>реальнго</w:t>
      </w:r>
      <w:proofErr w:type="spellEnd"/>
      <w:r w:rsidRPr="00DB424F">
        <w:rPr>
          <w:rFonts w:asciiTheme="majorHAnsi" w:hAnsiTheme="majorHAnsi"/>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EB93B46" w14:textId="77777777" w:rsidR="00F016A2" w:rsidRPr="00DB424F" w:rsidRDefault="00F016A2" w:rsidP="00F016A2">
      <w:pPr>
        <w:spacing w:line="360" w:lineRule="auto"/>
        <w:contextualSpacing/>
        <w:jc w:val="both"/>
        <w:rPr>
          <w:rFonts w:asciiTheme="majorHAnsi" w:eastAsia="GHEA Grapalat" w:hAnsiTheme="majorHAnsi"/>
        </w:rPr>
      </w:pPr>
      <w:r w:rsidRPr="00DB424F">
        <w:rPr>
          <w:rFonts w:asciiTheme="majorHAnsi" w:hAnsiTheme="majorHAnsi"/>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DB424F">
        <w:rPr>
          <w:rFonts w:asciiTheme="majorHAnsi" w:hAnsiTheme="majorHAnsi"/>
          <w:lang w:val="hy-AM"/>
        </w:rPr>
        <w:t>Օ</w:t>
      </w:r>
      <w:proofErr w:type="spellStart"/>
      <w:r w:rsidRPr="00DB424F">
        <w:rPr>
          <w:rFonts w:asciiTheme="majorHAnsi" w:hAnsiTheme="majorHAnsi"/>
        </w:rPr>
        <w:t>рганизации</w:t>
      </w:r>
      <w:proofErr w:type="spellEnd"/>
      <w:r w:rsidRPr="00DB424F">
        <w:rPr>
          <w:rFonts w:asciiTheme="majorHAnsi" w:hAnsiTheme="majorHAnsi"/>
        </w:rPr>
        <w:t xml:space="preserve"> в процентном выражении. Размер участия рассчитывается на основании совокупности всех процентов участия в уставном капитале </w:t>
      </w:r>
      <w:r w:rsidRPr="00DB424F">
        <w:rPr>
          <w:rFonts w:asciiTheme="majorHAnsi" w:hAnsiTheme="majorHAnsi"/>
          <w:lang w:val="hy-AM"/>
        </w:rPr>
        <w:t>Օ</w:t>
      </w:r>
      <w:proofErr w:type="spellStart"/>
      <w:r w:rsidRPr="00DB424F">
        <w:rPr>
          <w:rFonts w:asciiTheme="majorHAnsi" w:hAnsiTheme="majorHAnsi"/>
        </w:rPr>
        <w:t>рганизации</w:t>
      </w:r>
      <w:proofErr w:type="spellEnd"/>
      <w:r w:rsidRPr="00DB424F">
        <w:rPr>
          <w:rFonts w:asciiTheme="majorHAnsi" w:hAnsiTheme="majorHAnsi"/>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DB424F">
        <w:rPr>
          <w:rFonts w:asciiTheme="majorHAnsi" w:hAnsiTheme="majorHAnsi"/>
          <w:lang w:val="hy-AM"/>
        </w:rPr>
        <w:t>Օ</w:t>
      </w:r>
      <w:proofErr w:type="spellStart"/>
      <w:r w:rsidRPr="00DB424F">
        <w:rPr>
          <w:rFonts w:asciiTheme="majorHAnsi" w:hAnsiTheme="majorHAnsi"/>
        </w:rPr>
        <w:t>рганизации</w:t>
      </w:r>
      <w:proofErr w:type="spellEnd"/>
      <w:r w:rsidRPr="00DB424F">
        <w:rPr>
          <w:rFonts w:asciiTheme="majorHAnsi" w:hAnsiTheme="majorHAnsi"/>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DB424F">
        <w:rPr>
          <w:rFonts w:asciiTheme="majorHAnsi" w:eastAsia="GHEA Grapalat" w:hAnsiTheme="majorHAnsi"/>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0323C825" w14:textId="77777777" w:rsidR="00F016A2" w:rsidRPr="00DB424F" w:rsidRDefault="00F016A2" w:rsidP="00F016A2">
      <w:pPr>
        <w:spacing w:line="360" w:lineRule="auto"/>
        <w:contextualSpacing/>
        <w:jc w:val="both"/>
        <w:rPr>
          <w:rFonts w:asciiTheme="majorHAnsi" w:hAnsiTheme="majorHAnsi"/>
          <w:lang w:val="hy-AM"/>
        </w:rPr>
      </w:pPr>
      <w:r w:rsidRPr="00DB424F">
        <w:rPr>
          <w:rFonts w:asciiTheme="majorHAnsi" w:hAnsiTheme="majorHAnsi"/>
        </w:rPr>
        <w:t xml:space="preserve">б. в пункте </w:t>
      </w:r>
      <w:r w:rsidRPr="00DB424F">
        <w:rPr>
          <w:rFonts w:asciiTheme="majorHAnsi" w:eastAsia="GHEA Grapalat" w:hAnsiTheme="majorHAnsi"/>
        </w:rPr>
        <w:t>"</w:t>
      </w:r>
      <w:r w:rsidRPr="00DB424F">
        <w:rPr>
          <w:rFonts w:asciiTheme="majorHAnsi" w:hAnsiTheme="majorHAnsi"/>
        </w:rPr>
        <w:t>б</w:t>
      </w:r>
      <w:r w:rsidRPr="00DB424F">
        <w:rPr>
          <w:rFonts w:asciiTheme="majorHAnsi" w:eastAsia="GHEA Grapalat" w:hAnsiTheme="majorHAnsi"/>
        </w:rPr>
        <w:t>"</w:t>
      </w:r>
      <w:r w:rsidRPr="00DB424F">
        <w:rPr>
          <w:rFonts w:asciiTheme="majorHAnsi" w:hAnsiTheme="majorHAnsi"/>
        </w:rPr>
        <w:t xml:space="preserve"> этого подраздела делается отметка, если лицо по смыслу пункта </w:t>
      </w:r>
      <w:r w:rsidRPr="00DB424F">
        <w:rPr>
          <w:rFonts w:asciiTheme="majorHAnsi" w:eastAsia="GHEA Grapalat" w:hAnsiTheme="majorHAnsi"/>
        </w:rPr>
        <w:t>"</w:t>
      </w:r>
      <w:r w:rsidRPr="00DB424F">
        <w:rPr>
          <w:rFonts w:asciiTheme="majorHAnsi" w:hAnsiTheme="majorHAnsi"/>
        </w:rPr>
        <w:t>а</w:t>
      </w:r>
      <w:r w:rsidRPr="00DB424F">
        <w:rPr>
          <w:rFonts w:asciiTheme="majorHAnsi" w:eastAsia="GHEA Grapalat" w:hAnsiTheme="majorHAnsi"/>
        </w:rPr>
        <w:t>"</w:t>
      </w:r>
      <w:r w:rsidRPr="00DB424F">
        <w:rPr>
          <w:rFonts w:asciiTheme="majorHAnsi" w:hAnsiTheme="majorHAnsi"/>
        </w:rPr>
        <w:t xml:space="preserve"> не является реальным бенефициаром Организации, но контролирует </w:t>
      </w:r>
      <w:r w:rsidRPr="00DB424F">
        <w:rPr>
          <w:rFonts w:asciiTheme="majorHAnsi" w:hAnsiTheme="majorHAnsi"/>
          <w:lang w:val="hy-AM"/>
        </w:rPr>
        <w:t>Օ</w:t>
      </w:r>
      <w:proofErr w:type="spellStart"/>
      <w:r w:rsidRPr="00DB424F">
        <w:rPr>
          <w:rFonts w:asciiTheme="majorHAnsi" w:hAnsiTheme="majorHAnsi"/>
        </w:rPr>
        <w:t>рганизацию</w:t>
      </w:r>
      <w:proofErr w:type="spellEnd"/>
      <w:r w:rsidRPr="00DB424F">
        <w:rPr>
          <w:rFonts w:asciiTheme="majorHAnsi" w:hAnsiTheme="majorHAnsi"/>
        </w:rPr>
        <w:t xml:space="preserve"> в силу правовых инструментов (в том числе заключенных сделок), на основе личного влияния иного характера или иными средствами;</w:t>
      </w:r>
    </w:p>
    <w:p w14:paraId="0EC1F382" w14:textId="77777777" w:rsidR="00F016A2" w:rsidRPr="00DB424F" w:rsidRDefault="00F016A2" w:rsidP="00F016A2">
      <w:pPr>
        <w:spacing w:line="360" w:lineRule="auto"/>
        <w:contextualSpacing/>
        <w:jc w:val="both"/>
        <w:rPr>
          <w:rFonts w:asciiTheme="majorHAnsi" w:hAnsiTheme="majorHAnsi"/>
        </w:rPr>
      </w:pPr>
      <w:r w:rsidRPr="00DB424F">
        <w:rPr>
          <w:rFonts w:asciiTheme="majorHAnsi" w:hAnsiTheme="majorHAnsi"/>
        </w:rPr>
        <w:lastRenderedPageBreak/>
        <w:t>в</w:t>
      </w:r>
      <w:r w:rsidRPr="00DB424F">
        <w:rPr>
          <w:rFonts w:asciiTheme="majorHAnsi" w:hAnsiTheme="majorHAnsi"/>
          <w:lang w:val="hy-AM"/>
        </w:rPr>
        <w:t xml:space="preserve">. </w:t>
      </w:r>
      <w:r w:rsidRPr="00DB424F">
        <w:rPr>
          <w:rFonts w:asciiTheme="majorHAnsi" w:hAnsiTheme="majorHAnsi"/>
        </w:rPr>
        <w:t>в</w:t>
      </w:r>
      <w:r w:rsidRPr="00DB424F">
        <w:rPr>
          <w:rFonts w:asciiTheme="majorHAnsi" w:hAnsiTheme="majorHAnsi"/>
          <w:lang w:val="hy-AM"/>
        </w:rPr>
        <w:t xml:space="preserve"> пункте </w:t>
      </w:r>
      <w:r w:rsidRPr="00DB424F">
        <w:rPr>
          <w:rFonts w:asciiTheme="majorHAnsi" w:eastAsia="GHEA Grapalat" w:hAnsiTheme="majorHAnsi"/>
        </w:rPr>
        <w:t>"</w:t>
      </w:r>
      <w:r w:rsidRPr="00DB424F">
        <w:rPr>
          <w:rFonts w:asciiTheme="majorHAnsi" w:hAnsiTheme="majorHAnsi"/>
        </w:rPr>
        <w:t>в</w:t>
      </w:r>
      <w:r w:rsidRPr="00DB424F">
        <w:rPr>
          <w:rFonts w:asciiTheme="majorHAnsi" w:eastAsia="GHEA Grapalat" w:hAnsiTheme="majorHAnsi"/>
        </w:rPr>
        <w:t>"</w:t>
      </w:r>
      <w:r w:rsidRPr="00DB424F">
        <w:rPr>
          <w:rFonts w:asciiTheme="majorHAnsi" w:hAnsiTheme="majorHAnsi"/>
        </w:rPr>
        <w:t xml:space="preserve"> </w:t>
      </w:r>
      <w:r w:rsidRPr="00DB424F">
        <w:rPr>
          <w:rFonts w:asciiTheme="majorHAnsi" w:hAnsiTheme="majorHAnsi"/>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DB424F">
        <w:rPr>
          <w:rFonts w:asciiTheme="majorHAnsi" w:hAnsiTheme="majorHAnsi"/>
        </w:rPr>
        <w:t>О</w:t>
      </w:r>
      <w:r w:rsidRPr="00DB424F">
        <w:rPr>
          <w:rFonts w:asciiTheme="majorHAnsi" w:hAnsiTheme="majorHAnsi"/>
          <w:lang w:val="hy-AM"/>
        </w:rPr>
        <w:t xml:space="preserve">рганизации, в случае если не имеется физическое лицо, соответствующее требованиям пунктов </w:t>
      </w:r>
      <w:r w:rsidRPr="00DB424F">
        <w:rPr>
          <w:rFonts w:asciiTheme="majorHAnsi" w:eastAsia="GHEA Grapalat" w:hAnsiTheme="majorHAnsi"/>
        </w:rPr>
        <w:t>"</w:t>
      </w:r>
      <w:r w:rsidRPr="00DB424F">
        <w:rPr>
          <w:rFonts w:asciiTheme="majorHAnsi" w:hAnsiTheme="majorHAnsi"/>
        </w:rPr>
        <w:t>а</w:t>
      </w:r>
      <w:r w:rsidRPr="00DB424F">
        <w:rPr>
          <w:rFonts w:asciiTheme="majorHAnsi" w:eastAsia="GHEA Grapalat" w:hAnsiTheme="majorHAnsi"/>
        </w:rPr>
        <w:t>"</w:t>
      </w:r>
      <w:r w:rsidRPr="00DB424F">
        <w:rPr>
          <w:rFonts w:asciiTheme="majorHAnsi" w:hAnsiTheme="majorHAnsi"/>
        </w:rPr>
        <w:t xml:space="preserve"> </w:t>
      </w:r>
      <w:r w:rsidRPr="00DB424F">
        <w:rPr>
          <w:rFonts w:asciiTheme="majorHAnsi" w:hAnsiTheme="majorHAnsi"/>
          <w:lang w:val="hy-AM"/>
        </w:rPr>
        <w:t xml:space="preserve">и </w:t>
      </w:r>
      <w:r w:rsidRPr="00DB424F">
        <w:rPr>
          <w:rFonts w:asciiTheme="majorHAnsi" w:eastAsia="GHEA Grapalat" w:hAnsiTheme="majorHAnsi"/>
        </w:rPr>
        <w:t>"</w:t>
      </w:r>
      <w:r w:rsidRPr="00DB424F">
        <w:rPr>
          <w:rFonts w:asciiTheme="majorHAnsi" w:hAnsiTheme="majorHAnsi"/>
        </w:rPr>
        <w:t>б</w:t>
      </w:r>
      <w:r w:rsidRPr="00DB424F">
        <w:rPr>
          <w:rFonts w:asciiTheme="majorHAnsi" w:eastAsia="GHEA Grapalat" w:hAnsiTheme="majorHAnsi"/>
        </w:rPr>
        <w:t>"</w:t>
      </w:r>
      <w:r w:rsidRPr="00DB424F">
        <w:rPr>
          <w:rFonts w:asciiTheme="majorHAnsi" w:hAnsiTheme="majorHAnsi"/>
        </w:rPr>
        <w:t xml:space="preserve"> </w:t>
      </w:r>
      <w:r w:rsidRPr="00DB424F">
        <w:rPr>
          <w:rFonts w:asciiTheme="majorHAnsi" w:hAnsiTheme="majorHAnsi"/>
          <w:lang w:val="hy-AM"/>
        </w:rPr>
        <w:t>этого подраздела</w:t>
      </w:r>
      <w:r w:rsidRPr="00DB424F">
        <w:rPr>
          <w:rFonts w:asciiTheme="majorHAnsi" w:hAnsiTheme="majorHAnsi"/>
        </w:rPr>
        <w:t>.</w:t>
      </w:r>
    </w:p>
    <w:p w14:paraId="41A78152" w14:textId="77777777" w:rsidR="00F016A2" w:rsidRPr="00DB424F" w:rsidRDefault="00F016A2" w:rsidP="00F016A2">
      <w:pPr>
        <w:spacing w:line="360" w:lineRule="auto"/>
        <w:contextualSpacing/>
        <w:jc w:val="both"/>
        <w:rPr>
          <w:rFonts w:asciiTheme="majorHAnsi" w:hAnsiTheme="majorHAnsi"/>
        </w:rPr>
      </w:pPr>
      <w:r w:rsidRPr="00DB424F">
        <w:rPr>
          <w:rFonts w:asciiTheme="majorHAnsi" w:hAnsiTheme="majorHAnsi"/>
          <w:lang w:val="hy-AM"/>
        </w:rPr>
        <w:t xml:space="preserve">6) </w:t>
      </w:r>
      <w:r w:rsidRPr="00DB424F">
        <w:rPr>
          <w:rFonts w:asciiTheme="majorHAnsi" w:hAnsiTheme="majorHAnsi"/>
        </w:rPr>
        <w:t>П</w:t>
      </w:r>
      <w:r w:rsidRPr="00DB424F">
        <w:rPr>
          <w:rFonts w:asciiTheme="majorHAnsi" w:hAnsiTheme="majorHAnsi"/>
          <w:lang w:val="hy-AM"/>
        </w:rPr>
        <w:t xml:space="preserve">одраздел </w:t>
      </w:r>
      <w:r w:rsidRPr="00DB424F">
        <w:rPr>
          <w:rFonts w:asciiTheme="majorHAnsi" w:eastAsia="GHEA Grapalat" w:hAnsiTheme="majorHAnsi"/>
        </w:rPr>
        <w:t>"</w:t>
      </w:r>
      <w:r w:rsidRPr="00DB424F">
        <w:rPr>
          <w:rFonts w:asciiTheme="majorHAnsi" w:hAnsiTheme="majorHAnsi"/>
        </w:rPr>
        <w:t>О</w:t>
      </w:r>
      <w:r w:rsidRPr="00DB424F">
        <w:rPr>
          <w:rFonts w:asciiTheme="majorHAnsi" w:hAnsiTheme="majorHAnsi"/>
          <w:lang w:val="hy-AM"/>
        </w:rPr>
        <w:t xml:space="preserve">снования </w:t>
      </w:r>
      <w:r w:rsidRPr="00DB424F">
        <w:rPr>
          <w:rFonts w:asciiTheme="majorHAnsi" w:hAnsiTheme="majorHAnsi"/>
        </w:rPr>
        <w:t>являться</w:t>
      </w:r>
      <w:r w:rsidRPr="00DB424F">
        <w:rPr>
          <w:rFonts w:asciiTheme="majorHAnsi" w:hAnsiTheme="majorHAnsi"/>
          <w:lang w:val="hy-AM"/>
        </w:rPr>
        <w:t xml:space="preserve"> реальн</w:t>
      </w:r>
      <w:proofErr w:type="spellStart"/>
      <w:r w:rsidRPr="00DB424F">
        <w:rPr>
          <w:rFonts w:asciiTheme="majorHAnsi" w:hAnsiTheme="majorHAnsi"/>
        </w:rPr>
        <w:t>ым</w:t>
      </w:r>
      <w:proofErr w:type="spellEnd"/>
      <w:r w:rsidRPr="00DB424F">
        <w:rPr>
          <w:rFonts w:asciiTheme="majorHAnsi" w:hAnsiTheme="majorHAnsi"/>
          <w:lang w:val="hy-AM"/>
        </w:rPr>
        <w:t xml:space="preserve"> </w:t>
      </w:r>
      <w:r w:rsidRPr="00DB424F">
        <w:rPr>
          <w:rFonts w:asciiTheme="majorHAnsi" w:hAnsiTheme="majorHAnsi"/>
        </w:rPr>
        <w:t>бенефициаром</w:t>
      </w:r>
      <w:r w:rsidRPr="00DB424F">
        <w:rPr>
          <w:rFonts w:asciiTheme="majorHAnsi" w:hAnsiTheme="majorHAnsi"/>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DB424F">
        <w:rPr>
          <w:rFonts w:asciiTheme="majorHAnsi" w:hAnsiTheme="majorHAnsi"/>
        </w:rPr>
        <w:t xml:space="preserve"> </w:t>
      </w:r>
      <w:r w:rsidRPr="00DB424F">
        <w:rPr>
          <w:rFonts w:asciiTheme="majorHAnsi" w:hAnsiTheme="majorHAnsi"/>
          <w:lang w:val="hy-AM"/>
        </w:rPr>
        <w:t xml:space="preserve">Раскрытие реальных </w:t>
      </w:r>
      <w:r w:rsidRPr="00DB424F">
        <w:rPr>
          <w:rFonts w:asciiTheme="majorHAnsi" w:hAnsiTheme="majorHAnsi"/>
        </w:rPr>
        <w:t>бенефициаров</w:t>
      </w:r>
      <w:r w:rsidRPr="00DB424F">
        <w:rPr>
          <w:rFonts w:asciiTheme="majorHAnsi" w:hAnsiTheme="majorHAnsi"/>
          <w:lang w:val="hy-AM"/>
        </w:rPr>
        <w:t xml:space="preserve"> осуществляется по критериям, установленным Кодексом О недрах</w:t>
      </w:r>
      <w:r w:rsidRPr="00DB424F">
        <w:rPr>
          <w:rFonts w:asciiTheme="majorHAnsi" w:hAnsiTheme="majorHAnsi"/>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14:paraId="5218EF05" w14:textId="77777777" w:rsidR="00F016A2" w:rsidRPr="00DB424F" w:rsidRDefault="00F016A2" w:rsidP="00F016A2">
      <w:pPr>
        <w:spacing w:line="360" w:lineRule="auto"/>
        <w:contextualSpacing/>
        <w:jc w:val="both"/>
        <w:rPr>
          <w:rFonts w:asciiTheme="majorHAnsi" w:hAnsiTheme="majorHAnsi"/>
        </w:rPr>
      </w:pPr>
      <w:r w:rsidRPr="00DB424F">
        <w:rPr>
          <w:rFonts w:asciiTheme="majorHAnsi" w:hAnsiTheme="majorHAnsi"/>
        </w:rPr>
        <w:t xml:space="preserve">а. в пункте </w:t>
      </w:r>
      <w:r w:rsidRPr="00DB424F">
        <w:rPr>
          <w:rFonts w:asciiTheme="majorHAnsi" w:eastAsia="GHEA Grapalat" w:hAnsiTheme="majorHAnsi"/>
        </w:rPr>
        <w:t>"</w:t>
      </w:r>
      <w:r w:rsidRPr="00DB424F">
        <w:rPr>
          <w:rFonts w:asciiTheme="majorHAnsi" w:hAnsiTheme="majorHAnsi"/>
        </w:rPr>
        <w:t>а</w:t>
      </w:r>
      <w:r w:rsidRPr="00DB424F">
        <w:rPr>
          <w:rFonts w:asciiTheme="majorHAnsi" w:eastAsia="GHEA Grapalat" w:hAnsiTheme="majorHAnsi"/>
        </w:rPr>
        <w:t>"</w:t>
      </w:r>
      <w:r w:rsidRPr="00DB424F">
        <w:rPr>
          <w:rFonts w:asciiTheme="majorHAnsi" w:hAnsiTheme="majorHAnsi"/>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DB424F">
        <w:rPr>
          <w:rFonts w:asciiTheme="majorHAnsi" w:eastAsia="GHEA Grapalat" w:hAnsiTheme="majorHAnsi"/>
        </w:rPr>
        <w:t>"</w:t>
      </w:r>
      <w:r w:rsidRPr="00DB424F">
        <w:rPr>
          <w:rFonts w:asciiTheme="majorHAnsi" w:hAnsiTheme="majorHAnsi"/>
        </w:rPr>
        <w:t>а</w:t>
      </w:r>
      <w:r w:rsidRPr="00DB424F">
        <w:rPr>
          <w:rFonts w:asciiTheme="majorHAnsi" w:eastAsia="GHEA Grapalat" w:hAnsiTheme="majorHAnsi"/>
        </w:rPr>
        <w:t>"</w:t>
      </w:r>
      <w:r w:rsidRPr="00DB424F">
        <w:rPr>
          <w:rFonts w:asciiTheme="majorHAnsi" w:hAnsiTheme="majorHAnsi"/>
        </w:rPr>
        <w:t xml:space="preserve"> подпункта 5 пункта 4 настоящего Порядка;</w:t>
      </w:r>
    </w:p>
    <w:p w14:paraId="2196708E" w14:textId="77777777" w:rsidR="00F016A2" w:rsidRPr="00DB424F" w:rsidRDefault="00F016A2" w:rsidP="00F016A2">
      <w:pPr>
        <w:spacing w:line="360" w:lineRule="auto"/>
        <w:contextualSpacing/>
        <w:jc w:val="both"/>
        <w:rPr>
          <w:rFonts w:asciiTheme="majorHAnsi" w:hAnsiTheme="majorHAnsi"/>
          <w:lang w:val="hy-AM"/>
        </w:rPr>
      </w:pPr>
      <w:r w:rsidRPr="00DB424F">
        <w:rPr>
          <w:rFonts w:asciiTheme="majorHAnsi" w:hAnsiTheme="majorHAnsi"/>
          <w:lang w:val="hy-AM"/>
        </w:rPr>
        <w:t xml:space="preserve">б.в пункте </w:t>
      </w:r>
      <w:r w:rsidRPr="00DB424F">
        <w:rPr>
          <w:rFonts w:asciiTheme="majorHAnsi" w:eastAsia="GHEA Grapalat" w:hAnsiTheme="majorHAnsi"/>
        </w:rPr>
        <w:t>"</w:t>
      </w:r>
      <w:r w:rsidRPr="00DB424F">
        <w:rPr>
          <w:rFonts w:asciiTheme="majorHAnsi" w:hAnsiTheme="majorHAnsi"/>
        </w:rPr>
        <w:t>б</w:t>
      </w:r>
      <w:r w:rsidRPr="00DB424F">
        <w:rPr>
          <w:rFonts w:asciiTheme="majorHAnsi" w:eastAsia="GHEA Grapalat" w:hAnsiTheme="majorHAnsi"/>
        </w:rPr>
        <w:t>"</w:t>
      </w:r>
      <w:r w:rsidRPr="00DB424F">
        <w:rPr>
          <w:rFonts w:asciiTheme="majorHAnsi" w:hAnsiTheme="majorHAnsi"/>
        </w:rPr>
        <w:t xml:space="preserve"> </w:t>
      </w:r>
      <w:r w:rsidRPr="00DB424F">
        <w:rPr>
          <w:rFonts w:asciiTheme="majorHAnsi" w:hAnsiTheme="majorHAnsi"/>
          <w:lang w:val="hy-AM"/>
        </w:rPr>
        <w:t xml:space="preserve">этого подраздела производится отметка, если лицо имеет право назначать или </w:t>
      </w:r>
      <w:proofErr w:type="spellStart"/>
      <w:r w:rsidRPr="00DB424F">
        <w:rPr>
          <w:rFonts w:asciiTheme="majorHAnsi" w:hAnsiTheme="majorHAnsi"/>
        </w:rPr>
        <w:t>отстраня</w:t>
      </w:r>
      <w:proofErr w:type="spellEnd"/>
      <w:r w:rsidRPr="00DB424F">
        <w:rPr>
          <w:rFonts w:asciiTheme="majorHAnsi" w:hAnsiTheme="majorHAnsi"/>
          <w:lang w:val="hy-AM"/>
        </w:rPr>
        <w:t>ть большинство членов органов управления юридического лица;</w:t>
      </w:r>
    </w:p>
    <w:p w14:paraId="2368B3FB" w14:textId="77777777" w:rsidR="00F016A2" w:rsidRPr="00DB424F" w:rsidRDefault="00F016A2" w:rsidP="00F016A2">
      <w:pPr>
        <w:spacing w:line="360" w:lineRule="auto"/>
        <w:contextualSpacing/>
        <w:jc w:val="both"/>
        <w:rPr>
          <w:rFonts w:asciiTheme="majorHAnsi" w:hAnsiTheme="majorHAnsi"/>
        </w:rPr>
      </w:pPr>
      <w:r w:rsidRPr="00DB424F">
        <w:rPr>
          <w:rFonts w:asciiTheme="majorHAnsi" w:hAnsiTheme="majorHAnsi"/>
        </w:rPr>
        <w:t xml:space="preserve">в. В пункте </w:t>
      </w:r>
      <w:r w:rsidRPr="00DB424F">
        <w:rPr>
          <w:rFonts w:asciiTheme="majorHAnsi" w:eastAsia="GHEA Grapalat" w:hAnsiTheme="majorHAnsi"/>
        </w:rPr>
        <w:t>"</w:t>
      </w:r>
      <w:r w:rsidRPr="00DB424F">
        <w:rPr>
          <w:rFonts w:asciiTheme="majorHAnsi" w:hAnsiTheme="majorHAnsi"/>
        </w:rPr>
        <w:t>в</w:t>
      </w:r>
      <w:r w:rsidRPr="00DB424F">
        <w:rPr>
          <w:rFonts w:asciiTheme="majorHAnsi" w:eastAsia="GHEA Grapalat" w:hAnsiTheme="majorHAnsi"/>
        </w:rPr>
        <w:t>"</w:t>
      </w:r>
      <w:r w:rsidRPr="00DB424F">
        <w:rPr>
          <w:rFonts w:asciiTheme="majorHAnsi" w:hAnsiTheme="majorHAnsi"/>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02CD6719" w14:textId="77777777" w:rsidR="00F016A2" w:rsidRPr="00DB424F" w:rsidRDefault="00F016A2" w:rsidP="00F016A2">
      <w:pPr>
        <w:spacing w:line="360" w:lineRule="auto"/>
        <w:contextualSpacing/>
        <w:jc w:val="both"/>
        <w:rPr>
          <w:rFonts w:asciiTheme="majorHAnsi" w:hAnsiTheme="majorHAnsi"/>
        </w:rPr>
      </w:pPr>
      <w:r w:rsidRPr="00DB424F">
        <w:rPr>
          <w:rFonts w:asciiTheme="majorHAnsi" w:hAnsiTheme="majorHAnsi"/>
        </w:rPr>
        <w:t xml:space="preserve">г. в пункте </w:t>
      </w:r>
      <w:r w:rsidRPr="00DB424F">
        <w:rPr>
          <w:rFonts w:asciiTheme="majorHAnsi" w:eastAsia="GHEA Grapalat" w:hAnsiTheme="majorHAnsi"/>
        </w:rPr>
        <w:t>"</w:t>
      </w:r>
      <w:r w:rsidRPr="00DB424F">
        <w:rPr>
          <w:rFonts w:asciiTheme="majorHAnsi" w:hAnsiTheme="majorHAnsi"/>
        </w:rPr>
        <w:t>г</w:t>
      </w:r>
      <w:r w:rsidRPr="00DB424F">
        <w:rPr>
          <w:rFonts w:asciiTheme="majorHAnsi" w:eastAsia="GHEA Grapalat" w:hAnsiTheme="majorHAnsi"/>
        </w:rPr>
        <w:t>"</w:t>
      </w:r>
      <w:r w:rsidRPr="00DB424F">
        <w:rPr>
          <w:rFonts w:asciiTheme="majorHAnsi" w:hAnsiTheme="majorHAnsi"/>
        </w:rPr>
        <w:t xml:space="preserve"> этого подраздела производится отметка, если лицо по смыслу пунктов </w:t>
      </w:r>
      <w:r w:rsidRPr="00DB424F">
        <w:rPr>
          <w:rFonts w:asciiTheme="majorHAnsi" w:eastAsia="GHEA Grapalat" w:hAnsiTheme="majorHAnsi"/>
        </w:rPr>
        <w:t>"</w:t>
      </w:r>
      <w:r w:rsidRPr="00DB424F">
        <w:rPr>
          <w:rFonts w:asciiTheme="majorHAnsi" w:hAnsiTheme="majorHAnsi"/>
        </w:rPr>
        <w:t>а</w:t>
      </w:r>
      <w:r w:rsidRPr="00DB424F">
        <w:rPr>
          <w:rFonts w:asciiTheme="majorHAnsi" w:eastAsia="GHEA Grapalat" w:hAnsiTheme="majorHAnsi"/>
        </w:rPr>
        <w:t>"</w:t>
      </w:r>
      <w:r w:rsidRPr="00DB424F">
        <w:rPr>
          <w:rFonts w:asciiTheme="majorHAnsi" w:eastAsia="GHEA Grapalat" w:hAnsiTheme="majorHAnsi"/>
          <w:lang w:val="hy-AM"/>
        </w:rPr>
        <w:t xml:space="preserve"> </w:t>
      </w:r>
      <w:r w:rsidRPr="00DB424F">
        <w:rPr>
          <w:rFonts w:asciiTheme="majorHAnsi" w:hAnsiTheme="majorHAnsi"/>
        </w:rPr>
        <w:t>-</w:t>
      </w:r>
      <w:r w:rsidRPr="00DB424F">
        <w:rPr>
          <w:rFonts w:asciiTheme="majorHAnsi" w:hAnsiTheme="majorHAnsi"/>
          <w:lang w:val="hy-AM"/>
        </w:rPr>
        <w:t xml:space="preserve"> </w:t>
      </w:r>
      <w:r w:rsidRPr="00DB424F">
        <w:rPr>
          <w:rFonts w:asciiTheme="majorHAnsi" w:eastAsia="GHEA Grapalat" w:hAnsiTheme="majorHAnsi"/>
        </w:rPr>
        <w:t>"</w:t>
      </w:r>
      <w:r w:rsidRPr="00DB424F">
        <w:rPr>
          <w:rFonts w:asciiTheme="majorHAnsi" w:hAnsiTheme="majorHAnsi"/>
        </w:rPr>
        <w:t>в</w:t>
      </w:r>
      <w:r w:rsidRPr="00DB424F">
        <w:rPr>
          <w:rFonts w:asciiTheme="majorHAnsi" w:eastAsia="GHEA Grapalat" w:hAnsiTheme="majorHAnsi"/>
        </w:rPr>
        <w:t>"</w:t>
      </w:r>
      <w:r w:rsidRPr="00DB424F">
        <w:rPr>
          <w:rFonts w:asciiTheme="majorHAnsi" w:hAnsiTheme="majorHAnsi"/>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CF8E56D" w14:textId="77777777" w:rsidR="00F016A2" w:rsidRPr="00DB424F" w:rsidRDefault="00F016A2" w:rsidP="00F016A2">
      <w:pPr>
        <w:spacing w:line="360" w:lineRule="auto"/>
        <w:contextualSpacing/>
        <w:jc w:val="both"/>
        <w:rPr>
          <w:rFonts w:asciiTheme="majorHAnsi" w:hAnsiTheme="majorHAnsi"/>
        </w:rPr>
      </w:pPr>
      <w:r w:rsidRPr="00DB424F">
        <w:rPr>
          <w:rFonts w:asciiTheme="majorHAnsi" w:hAnsiTheme="majorHAnsi"/>
        </w:rPr>
        <w:t xml:space="preserve">д. в пункте </w:t>
      </w:r>
      <w:r w:rsidRPr="00DB424F">
        <w:rPr>
          <w:rFonts w:asciiTheme="majorHAnsi" w:eastAsia="GHEA Grapalat" w:hAnsiTheme="majorHAnsi"/>
        </w:rPr>
        <w:t>"</w:t>
      </w:r>
      <w:r w:rsidRPr="00DB424F">
        <w:rPr>
          <w:rFonts w:asciiTheme="majorHAnsi" w:hAnsiTheme="majorHAnsi"/>
        </w:rPr>
        <w:t>д</w:t>
      </w:r>
      <w:r w:rsidRPr="00DB424F">
        <w:rPr>
          <w:rFonts w:asciiTheme="majorHAnsi" w:eastAsia="GHEA Grapalat" w:hAnsiTheme="majorHAnsi"/>
        </w:rPr>
        <w:t>"</w:t>
      </w:r>
      <w:r w:rsidRPr="00DB424F">
        <w:rPr>
          <w:rFonts w:asciiTheme="majorHAnsi" w:hAnsiTheme="majorHAnsi"/>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DB424F">
        <w:rPr>
          <w:rFonts w:asciiTheme="majorHAnsi" w:eastAsia="GHEA Grapalat" w:hAnsiTheme="majorHAnsi"/>
        </w:rPr>
        <w:t>"</w:t>
      </w:r>
      <w:r w:rsidRPr="00DB424F">
        <w:rPr>
          <w:rFonts w:asciiTheme="majorHAnsi" w:hAnsiTheme="majorHAnsi"/>
        </w:rPr>
        <w:t>а</w:t>
      </w:r>
      <w:r w:rsidRPr="00DB424F">
        <w:rPr>
          <w:rFonts w:asciiTheme="majorHAnsi" w:eastAsia="GHEA Grapalat" w:hAnsiTheme="majorHAnsi"/>
        </w:rPr>
        <w:t xml:space="preserve">" </w:t>
      </w:r>
      <w:r w:rsidRPr="00DB424F">
        <w:rPr>
          <w:rFonts w:asciiTheme="majorHAnsi" w:hAnsiTheme="majorHAnsi"/>
        </w:rPr>
        <w:t xml:space="preserve">- </w:t>
      </w:r>
      <w:r w:rsidRPr="00DB424F">
        <w:rPr>
          <w:rFonts w:asciiTheme="majorHAnsi" w:eastAsia="GHEA Grapalat" w:hAnsiTheme="majorHAnsi"/>
        </w:rPr>
        <w:t>"</w:t>
      </w:r>
      <w:r w:rsidRPr="00DB424F">
        <w:rPr>
          <w:rFonts w:asciiTheme="majorHAnsi" w:hAnsiTheme="majorHAnsi"/>
        </w:rPr>
        <w:t>г</w:t>
      </w:r>
      <w:r w:rsidRPr="00DB424F">
        <w:rPr>
          <w:rFonts w:asciiTheme="majorHAnsi" w:eastAsia="GHEA Grapalat" w:hAnsiTheme="majorHAnsi"/>
        </w:rPr>
        <w:t>"</w:t>
      </w:r>
      <w:r w:rsidRPr="00DB424F">
        <w:rPr>
          <w:rFonts w:asciiTheme="majorHAnsi" w:hAnsiTheme="majorHAnsi"/>
        </w:rPr>
        <w:t xml:space="preserve"> этого подраздела.</w:t>
      </w:r>
    </w:p>
    <w:p w14:paraId="13865B0C" w14:textId="77777777" w:rsidR="00F016A2" w:rsidRPr="00DB424F" w:rsidRDefault="00F016A2" w:rsidP="00F016A2">
      <w:pPr>
        <w:spacing w:line="360" w:lineRule="auto"/>
        <w:contextualSpacing/>
        <w:jc w:val="both"/>
        <w:rPr>
          <w:rFonts w:asciiTheme="majorHAnsi" w:hAnsiTheme="majorHAnsi"/>
        </w:rPr>
      </w:pPr>
      <w:r w:rsidRPr="00DB424F">
        <w:rPr>
          <w:rFonts w:asciiTheme="majorHAnsi" w:hAnsiTheme="majorHAnsi"/>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DB424F">
        <w:rPr>
          <w:rFonts w:asciiTheme="majorHAnsi" w:hAnsiTheme="majorHAnsi"/>
          <w:lang w:val="hy-AM"/>
        </w:rPr>
        <w:t>Օ</w:t>
      </w:r>
      <w:proofErr w:type="spellStart"/>
      <w:r w:rsidRPr="00DB424F">
        <w:rPr>
          <w:rFonts w:asciiTheme="majorHAnsi" w:hAnsiTheme="majorHAnsi"/>
        </w:rPr>
        <w:t>рганизацию</w:t>
      </w:r>
      <w:proofErr w:type="spellEnd"/>
      <w:r w:rsidRPr="00DB424F">
        <w:rPr>
          <w:rFonts w:asciiTheme="majorHAnsi" w:hAnsiTheme="majorHAnsi"/>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w:t>
      </w:r>
      <w:r w:rsidRPr="00DB424F">
        <w:rPr>
          <w:rFonts w:asciiTheme="majorHAnsi" w:hAnsiTheme="majorHAnsi"/>
        </w:rPr>
        <w:lastRenderedPageBreak/>
        <w:t>что реальным бенефициаром является должностное лицо или член его семьи по смыслу пункта 53 части 1 статьи 3 Кодекса О недрах</w:t>
      </w:r>
    </w:p>
    <w:p w14:paraId="245F9AAD" w14:textId="77777777" w:rsidR="00F016A2" w:rsidRPr="00DB424F" w:rsidRDefault="00F016A2" w:rsidP="00F016A2">
      <w:pPr>
        <w:spacing w:line="360" w:lineRule="auto"/>
        <w:contextualSpacing/>
        <w:jc w:val="both"/>
        <w:rPr>
          <w:rFonts w:asciiTheme="majorHAnsi" w:eastAsia="GHEA Grapalat" w:hAnsiTheme="majorHAnsi"/>
        </w:rPr>
      </w:pPr>
      <w:r w:rsidRPr="00DB424F">
        <w:rPr>
          <w:rFonts w:asciiTheme="majorHAnsi" w:eastAsia="GHEA Grapalat" w:hAnsiTheme="majorHAnsi"/>
        </w:rPr>
        <w:t>8) в подразделе</w:t>
      </w:r>
      <w:r w:rsidRPr="00DB424F">
        <w:rPr>
          <w:rFonts w:asciiTheme="majorHAnsi" w:eastAsia="GHEA Grapalat" w:hAnsiTheme="majorHAnsi"/>
          <w:lang w:val="hy-AM"/>
        </w:rPr>
        <w:t xml:space="preserve"> </w:t>
      </w:r>
      <w:r w:rsidRPr="00DB424F">
        <w:rPr>
          <w:rFonts w:asciiTheme="majorHAnsi" w:eastAsia="GHEA Grapalat" w:hAnsiTheme="majorHAnsi"/>
        </w:rPr>
        <w:t xml:space="preserve">"Контактные данные реального </w:t>
      </w:r>
      <w:r w:rsidRPr="00DB424F">
        <w:rPr>
          <w:rFonts w:asciiTheme="majorHAnsi" w:hAnsiTheme="majorHAnsi"/>
        </w:rPr>
        <w:t>бенефициара</w:t>
      </w:r>
      <w:r w:rsidRPr="00DB424F">
        <w:rPr>
          <w:rFonts w:asciiTheme="majorHAnsi" w:eastAsia="GHEA Grapalat" w:hAnsiTheme="majorHAnsi"/>
        </w:rPr>
        <w:t xml:space="preserve">" заполняются адрес электронной почты и номер телефона реального </w:t>
      </w:r>
      <w:r w:rsidRPr="00DB424F">
        <w:rPr>
          <w:rFonts w:asciiTheme="majorHAnsi" w:hAnsiTheme="majorHAnsi"/>
        </w:rPr>
        <w:t>бенефициара</w:t>
      </w:r>
      <w:r w:rsidRPr="00DB424F">
        <w:rPr>
          <w:rFonts w:asciiTheme="majorHAnsi" w:eastAsia="GHEA Grapalat" w:hAnsiTheme="majorHAnsi"/>
        </w:rPr>
        <w:t>.</w:t>
      </w:r>
    </w:p>
    <w:p w14:paraId="02BDA4FC" w14:textId="77777777" w:rsidR="00F016A2" w:rsidRPr="00DB424F" w:rsidRDefault="00F016A2" w:rsidP="00F016A2">
      <w:pPr>
        <w:spacing w:line="360" w:lineRule="auto"/>
        <w:contextualSpacing/>
        <w:jc w:val="both"/>
        <w:rPr>
          <w:rFonts w:asciiTheme="majorHAnsi" w:hAnsiTheme="majorHAnsi"/>
        </w:rPr>
      </w:pPr>
      <w:r w:rsidRPr="00DB424F">
        <w:rPr>
          <w:rFonts w:asciiTheme="majorHAnsi" w:hAnsiTheme="majorHAnsi"/>
        </w:rPr>
        <w:t xml:space="preserve">5. Раздел 5 декларации (Промежуточные юридические лица) заполняется, </w:t>
      </w:r>
    </w:p>
    <w:p w14:paraId="406F0B9F" w14:textId="77777777" w:rsidR="00F016A2" w:rsidRPr="00DB424F" w:rsidRDefault="00F016A2" w:rsidP="00F016A2">
      <w:pPr>
        <w:spacing w:line="360" w:lineRule="auto"/>
        <w:contextualSpacing/>
        <w:jc w:val="both"/>
        <w:rPr>
          <w:rFonts w:asciiTheme="majorHAnsi" w:hAnsiTheme="majorHAnsi"/>
        </w:rPr>
      </w:pPr>
      <w:r w:rsidRPr="00DB424F">
        <w:rPr>
          <w:rFonts w:asciiTheme="majorHAnsi" w:hAnsiTheme="majorHAnsi"/>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DB424F">
        <w:rPr>
          <w:rFonts w:asciiTheme="majorHAnsi" w:eastAsia="MS Mincho" w:hAnsiTheme="majorHAnsi" w:cs="MS Mincho"/>
        </w:rPr>
        <w:t>․</w:t>
      </w:r>
    </w:p>
    <w:p w14:paraId="7F1DB5D1" w14:textId="77777777" w:rsidR="00F016A2" w:rsidRPr="00DB424F" w:rsidRDefault="00F016A2" w:rsidP="00F016A2">
      <w:pPr>
        <w:spacing w:line="360" w:lineRule="auto"/>
        <w:contextualSpacing/>
        <w:jc w:val="both"/>
        <w:rPr>
          <w:rFonts w:asciiTheme="majorHAnsi" w:hAnsiTheme="majorHAnsi"/>
        </w:rPr>
      </w:pPr>
      <w:r w:rsidRPr="00DB424F">
        <w:rPr>
          <w:rFonts w:asciiTheme="majorHAnsi" w:hAnsiTheme="majorHAnsi"/>
        </w:rPr>
        <w:t>1) в подразделе</w:t>
      </w:r>
      <w:r w:rsidRPr="00DB424F">
        <w:rPr>
          <w:rFonts w:asciiTheme="majorHAnsi" w:hAnsiTheme="majorHAnsi"/>
          <w:lang w:val="hy-AM"/>
        </w:rPr>
        <w:t xml:space="preserve"> </w:t>
      </w:r>
      <w:r w:rsidRPr="00DB424F">
        <w:rPr>
          <w:rFonts w:asciiTheme="majorHAnsi" w:eastAsia="GHEA Grapalat" w:hAnsiTheme="majorHAnsi"/>
        </w:rPr>
        <w:t>"</w:t>
      </w:r>
      <w:r w:rsidRPr="00DB424F">
        <w:rPr>
          <w:rFonts w:asciiTheme="majorHAnsi" w:hAnsiTheme="majorHAnsi"/>
        </w:rPr>
        <w:t>Данные организации"</w:t>
      </w:r>
      <w:r w:rsidRPr="00DB424F">
        <w:rPr>
          <w:rFonts w:asciiTheme="majorHAnsi" w:hAnsiTheme="majorHAnsi"/>
          <w:lang w:val="hy-AM"/>
        </w:rPr>
        <w:t xml:space="preserve"> </w:t>
      </w:r>
      <w:r w:rsidRPr="00DB424F">
        <w:rPr>
          <w:rFonts w:asciiTheme="majorHAnsi" w:hAnsiTheme="majorHAnsi"/>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31D508B7" w14:textId="77777777" w:rsidR="00F016A2" w:rsidRPr="00DB424F" w:rsidRDefault="00F016A2" w:rsidP="00F016A2">
      <w:pPr>
        <w:spacing w:line="360" w:lineRule="auto"/>
        <w:contextualSpacing/>
        <w:jc w:val="both"/>
        <w:rPr>
          <w:rFonts w:asciiTheme="majorHAnsi" w:hAnsiTheme="majorHAnsi"/>
        </w:rPr>
      </w:pPr>
      <w:r w:rsidRPr="00DB424F">
        <w:rPr>
          <w:rFonts w:asciiTheme="majorHAnsi" w:hAnsiTheme="majorHAnsi"/>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4BC1CA3" w14:textId="77777777" w:rsidR="00F016A2" w:rsidRPr="00DB424F" w:rsidRDefault="00F016A2" w:rsidP="00F016A2">
      <w:pPr>
        <w:spacing w:line="360" w:lineRule="auto"/>
        <w:contextualSpacing/>
        <w:jc w:val="both"/>
        <w:rPr>
          <w:rFonts w:asciiTheme="majorHAnsi" w:hAnsiTheme="majorHAnsi"/>
        </w:rPr>
      </w:pPr>
      <w:r w:rsidRPr="00DB424F">
        <w:rPr>
          <w:rFonts w:asciiTheme="majorHAnsi" w:hAnsiTheme="majorHAnsi"/>
        </w:rPr>
        <w:t>3) Подраздел</w:t>
      </w:r>
      <w:r w:rsidRPr="00DB424F">
        <w:rPr>
          <w:rFonts w:asciiTheme="majorHAnsi" w:hAnsiTheme="majorHAnsi"/>
          <w:lang w:val="hy-AM"/>
        </w:rPr>
        <w:t xml:space="preserve"> </w:t>
      </w:r>
      <w:r w:rsidRPr="00DB424F">
        <w:rPr>
          <w:rFonts w:asciiTheme="majorHAnsi" w:eastAsia="GHEA Grapalat" w:hAnsiTheme="majorHAnsi"/>
        </w:rPr>
        <w:t>"</w:t>
      </w:r>
      <w:r w:rsidRPr="00DB424F">
        <w:rPr>
          <w:rFonts w:asciiTheme="majorHAnsi" w:hAnsiTheme="majorHAnsi"/>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DB424F">
        <w:rPr>
          <w:rFonts w:asciiTheme="majorHAnsi" w:hAnsiTheme="majorHAnsi"/>
        </w:rPr>
        <w:t>листингуются</w:t>
      </w:r>
      <w:proofErr w:type="spellEnd"/>
      <w:r w:rsidRPr="00DB424F">
        <w:rPr>
          <w:rFonts w:asciiTheme="majorHAnsi" w:hAnsiTheme="majorHAnsi"/>
        </w:rPr>
        <w:t xml:space="preserve"> на регулируемом рынке. В этом подразделе заполняется название фондовой биржи, указывая в скобках код биржи (</w:t>
      </w:r>
      <w:proofErr w:type="spellStart"/>
      <w:r w:rsidRPr="00DB424F">
        <w:rPr>
          <w:rFonts w:asciiTheme="majorHAnsi" w:hAnsiTheme="majorHAnsi"/>
        </w:rPr>
        <w:t>Market</w:t>
      </w:r>
      <w:proofErr w:type="spellEnd"/>
      <w:r w:rsidRPr="00DB424F">
        <w:rPr>
          <w:rFonts w:asciiTheme="majorHAnsi" w:hAnsiTheme="majorHAnsi"/>
        </w:rPr>
        <w:t xml:space="preserve"> </w:t>
      </w:r>
      <w:proofErr w:type="spellStart"/>
      <w:r w:rsidRPr="00DB424F">
        <w:rPr>
          <w:rFonts w:asciiTheme="majorHAnsi" w:hAnsiTheme="majorHAnsi"/>
        </w:rPr>
        <w:t>Identifier</w:t>
      </w:r>
      <w:proofErr w:type="spellEnd"/>
      <w:r w:rsidRPr="00DB424F">
        <w:rPr>
          <w:rFonts w:asciiTheme="majorHAnsi" w:hAnsiTheme="majorHAnsi"/>
        </w:rPr>
        <w:t xml:space="preserve"> </w:t>
      </w:r>
      <w:proofErr w:type="spellStart"/>
      <w:r w:rsidRPr="00DB424F">
        <w:rPr>
          <w:rFonts w:asciiTheme="majorHAnsi" w:hAnsiTheme="majorHAnsi"/>
        </w:rPr>
        <w:t>Code</w:t>
      </w:r>
      <w:proofErr w:type="spellEnd"/>
      <w:r w:rsidRPr="00DB424F">
        <w:rPr>
          <w:rFonts w:asciiTheme="majorHAnsi" w:hAnsiTheme="majorHAnsi"/>
        </w:rPr>
        <w:t xml:space="preserve">), где </w:t>
      </w:r>
      <w:proofErr w:type="spellStart"/>
      <w:r w:rsidRPr="00DB424F">
        <w:rPr>
          <w:rFonts w:asciiTheme="majorHAnsi" w:hAnsiTheme="majorHAnsi"/>
        </w:rPr>
        <w:t>листингуются</w:t>
      </w:r>
      <w:proofErr w:type="spellEnd"/>
      <w:r w:rsidRPr="00DB424F">
        <w:rPr>
          <w:rFonts w:asciiTheme="majorHAnsi" w:hAnsiTheme="majorHAnsi"/>
        </w:rPr>
        <w:t xml:space="preserve"> акции юридического лица, а также ссылается на имеющиеся на бирже документы.</w:t>
      </w:r>
    </w:p>
    <w:p w14:paraId="4FA36FFB" w14:textId="77777777" w:rsidR="00F016A2" w:rsidRPr="00DB424F" w:rsidRDefault="00F016A2" w:rsidP="00F016A2">
      <w:pPr>
        <w:spacing w:line="360" w:lineRule="auto"/>
        <w:contextualSpacing/>
        <w:jc w:val="both"/>
        <w:rPr>
          <w:rFonts w:asciiTheme="majorHAnsi" w:hAnsiTheme="majorHAnsi"/>
        </w:rPr>
      </w:pPr>
      <w:r w:rsidRPr="00DB424F">
        <w:rPr>
          <w:rFonts w:asciiTheme="majorHAnsi" w:hAnsiTheme="majorHAnsi"/>
        </w:rPr>
        <w:t xml:space="preserve">6. Раздел 6 декларации (Дополнительные </w:t>
      </w:r>
      <w:r w:rsidR="007F4126" w:rsidRPr="00DB424F">
        <w:rPr>
          <w:rFonts w:asciiTheme="majorHAnsi" w:hAnsiTheme="majorHAnsi"/>
        </w:rPr>
        <w:t>примечания</w:t>
      </w:r>
      <w:r w:rsidRPr="00DB424F">
        <w:rPr>
          <w:rFonts w:asciiTheme="majorHAnsi" w:hAnsiTheme="majorHAnsi"/>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4C0BD70F" w14:textId="77777777" w:rsidR="00F016A2" w:rsidRPr="00DB424F" w:rsidRDefault="00F016A2" w:rsidP="00F016A2">
      <w:pPr>
        <w:spacing w:line="360" w:lineRule="auto"/>
        <w:contextualSpacing/>
        <w:jc w:val="both"/>
        <w:rPr>
          <w:rFonts w:asciiTheme="majorHAnsi" w:hAnsiTheme="majorHAnsi"/>
        </w:rPr>
      </w:pPr>
      <w:r w:rsidRPr="00DB424F">
        <w:rPr>
          <w:rFonts w:asciiTheme="majorHAnsi" w:hAnsiTheme="majorHAnsi"/>
        </w:rPr>
        <w:t>7. Декларация заполняется и подписывается лицом, подающим заявку.</w:t>
      </w:r>
      <w:r w:rsidRPr="00DB424F">
        <w:rPr>
          <w:rFonts w:asciiTheme="majorHAnsi" w:hAnsiTheme="majorHAnsi"/>
          <w:lang w:val="hy-AM"/>
        </w:rPr>
        <w:t xml:space="preserve"> </w:t>
      </w:r>
    </w:p>
    <w:p w14:paraId="7D464358" w14:textId="77777777" w:rsidR="00F016A2" w:rsidRPr="00DB424F" w:rsidRDefault="00F016A2" w:rsidP="00F016A2">
      <w:pPr>
        <w:contextualSpacing/>
        <w:jc w:val="both"/>
        <w:rPr>
          <w:rFonts w:asciiTheme="majorHAnsi" w:hAnsiTheme="majorHAnsi"/>
          <w:i/>
          <w:sz w:val="18"/>
          <w:szCs w:val="18"/>
        </w:rPr>
      </w:pPr>
      <w:r w:rsidRPr="00DB424F">
        <w:rPr>
          <w:rFonts w:asciiTheme="majorHAnsi" w:hAnsiTheme="majorHAnsi"/>
          <w:sz w:val="18"/>
          <w:szCs w:val="18"/>
        </w:rPr>
        <w:t xml:space="preserve">* </w:t>
      </w:r>
      <w:r w:rsidRPr="00DB424F">
        <w:rPr>
          <w:rFonts w:asciiTheme="majorHAnsi" w:hAnsiTheme="majorHAnsi"/>
          <w:i/>
          <w:sz w:val="18"/>
          <w:szCs w:val="18"/>
        </w:rPr>
        <w:t>заполняется секретарем комиссии до публикации приглашения в бюллетене:</w:t>
      </w:r>
    </w:p>
    <w:p w14:paraId="0B929290" w14:textId="77777777" w:rsidR="00F016A2" w:rsidRPr="00DB424F" w:rsidRDefault="00F016A2" w:rsidP="00F016A2">
      <w:pPr>
        <w:contextualSpacing/>
        <w:jc w:val="both"/>
        <w:rPr>
          <w:rFonts w:asciiTheme="majorHAnsi" w:hAnsiTheme="majorHAnsi"/>
          <w:i/>
          <w:sz w:val="18"/>
          <w:szCs w:val="18"/>
        </w:rPr>
      </w:pPr>
      <w:r w:rsidRPr="00DB424F">
        <w:rPr>
          <w:rFonts w:asciiTheme="majorHAnsi" w:hAnsiTheme="majorHAnsi"/>
          <w:i/>
          <w:sz w:val="18"/>
          <w:szCs w:val="18"/>
        </w:rPr>
        <w:t>** Приложение 1.2 не представляется участником</w:t>
      </w:r>
      <w:r w:rsidR="00DB39A5" w:rsidRPr="00DB424F">
        <w:rPr>
          <w:rFonts w:asciiTheme="majorHAnsi" w:hAnsiTheme="majorHAnsi"/>
          <w:i/>
          <w:sz w:val="18"/>
          <w:szCs w:val="18"/>
          <w:lang w:val="hy-AM"/>
        </w:rPr>
        <w:t xml:space="preserve">, </w:t>
      </w:r>
      <w:r w:rsidR="00302841" w:rsidRPr="00DB424F">
        <w:rPr>
          <w:rFonts w:asciiTheme="majorHAnsi" w:hAnsiTheme="majorHAnsi"/>
          <w:i/>
          <w:sz w:val="18"/>
          <w:szCs w:val="18"/>
        </w:rPr>
        <w:t>если он является резидентом РА,</w:t>
      </w:r>
      <w:r w:rsidRPr="00DB424F">
        <w:rPr>
          <w:rFonts w:asciiTheme="majorHAnsi" w:hAnsiTheme="majorHAnsi"/>
          <w:i/>
          <w:sz w:val="18"/>
          <w:szCs w:val="18"/>
        </w:rPr>
        <w:t xml:space="preserve"> а также в случае, если участник является индивидуальным предпринимателем или физическим лицом.</w:t>
      </w:r>
    </w:p>
    <w:p w14:paraId="110D6114" w14:textId="77777777" w:rsidR="00B2572B" w:rsidRPr="00DB424F" w:rsidRDefault="00AF0EF7" w:rsidP="00B013C0">
      <w:pPr>
        <w:jc w:val="right"/>
        <w:rPr>
          <w:rFonts w:asciiTheme="majorHAnsi" w:hAnsiTheme="majorHAnsi"/>
          <w:b/>
        </w:rPr>
      </w:pPr>
      <w:r w:rsidRPr="00DB424F">
        <w:rPr>
          <w:rFonts w:asciiTheme="majorHAnsi" w:hAnsiTheme="majorHAnsi"/>
          <w:b/>
        </w:rPr>
        <w:br w:type="page"/>
      </w:r>
      <w:r w:rsidR="00B2572B" w:rsidRPr="00DB424F">
        <w:rPr>
          <w:rFonts w:asciiTheme="majorHAnsi" w:hAnsiTheme="majorHAnsi"/>
          <w:b/>
        </w:rPr>
        <w:lastRenderedPageBreak/>
        <w:t xml:space="preserve">Приложение № </w:t>
      </w:r>
      <w:r w:rsidR="00B048B2" w:rsidRPr="00DB424F">
        <w:rPr>
          <w:rFonts w:asciiTheme="majorHAnsi" w:hAnsiTheme="majorHAnsi"/>
          <w:b/>
        </w:rPr>
        <w:t>2</w:t>
      </w:r>
    </w:p>
    <w:p w14:paraId="4951E9AC" w14:textId="62BFBD0B" w:rsidR="00B2572B" w:rsidRPr="00DB424F" w:rsidRDefault="00B2572B" w:rsidP="00B46D58">
      <w:pPr>
        <w:pStyle w:val="31"/>
        <w:widowControl w:val="0"/>
        <w:spacing w:after="160" w:line="240" w:lineRule="auto"/>
        <w:jc w:val="right"/>
        <w:rPr>
          <w:rFonts w:asciiTheme="majorHAnsi" w:hAnsiTheme="majorHAnsi"/>
          <w:b/>
          <w:sz w:val="24"/>
          <w:szCs w:val="24"/>
        </w:rPr>
      </w:pPr>
      <w:r w:rsidRPr="00DB424F">
        <w:rPr>
          <w:rFonts w:asciiTheme="majorHAnsi" w:hAnsiTheme="majorHAnsi"/>
          <w:b/>
          <w:sz w:val="24"/>
          <w:szCs w:val="24"/>
        </w:rPr>
        <w:t xml:space="preserve">к Приглашению на </w:t>
      </w:r>
      <w:r w:rsidR="00133D80" w:rsidRPr="00DB424F">
        <w:rPr>
          <w:rFonts w:asciiTheme="majorHAnsi" w:hAnsiTheme="majorHAnsi"/>
          <w:b/>
          <w:sz w:val="24"/>
          <w:szCs w:val="24"/>
        </w:rPr>
        <w:t>процедуру запроса котировок</w:t>
      </w:r>
      <w:r w:rsidR="005744FC" w:rsidRPr="00DB424F">
        <w:rPr>
          <w:rFonts w:asciiTheme="majorHAnsi" w:hAnsiTheme="majorHAnsi"/>
          <w:b/>
          <w:sz w:val="24"/>
          <w:szCs w:val="24"/>
        </w:rPr>
        <w:br/>
      </w:r>
      <w:r w:rsidRPr="00DB424F">
        <w:rPr>
          <w:rFonts w:asciiTheme="majorHAnsi" w:hAnsiTheme="majorHAnsi"/>
          <w:b/>
          <w:sz w:val="24"/>
          <w:szCs w:val="24"/>
        </w:rPr>
        <w:t xml:space="preserve">под кодом </w:t>
      </w:r>
      <w:r w:rsidR="00F97A8A" w:rsidRPr="00DB424F">
        <w:rPr>
          <w:rFonts w:asciiTheme="majorHAnsi" w:hAnsiTheme="majorHAnsi"/>
          <w:lang w:val="es-ES"/>
        </w:rPr>
        <w:t>«</w:t>
      </w:r>
      <w:r w:rsidR="00A3754F">
        <w:rPr>
          <w:rFonts w:asciiTheme="minorHAnsi" w:hAnsiTheme="minorHAnsi" w:cstheme="minorHAnsi"/>
          <w:b/>
          <w:u w:val="single"/>
          <w:lang w:val="af-ZA"/>
        </w:rPr>
        <w:t>ԱՄԱՄԴ-ԳՀԱՊՁԲ-</w:t>
      </w:r>
      <w:r w:rsidR="00A3754F">
        <w:rPr>
          <w:rFonts w:asciiTheme="minorHAnsi" w:hAnsiTheme="minorHAnsi" w:cstheme="minorHAnsi"/>
          <w:b/>
          <w:u w:val="single"/>
          <w:lang w:val="hy-AM"/>
        </w:rPr>
        <w:t>26/01</w:t>
      </w:r>
      <w:r w:rsidR="00A3754F">
        <w:rPr>
          <w:rFonts w:asciiTheme="minorHAnsi" w:hAnsiTheme="minorHAnsi" w:cstheme="minorHAnsi"/>
          <w:u w:val="single"/>
          <w:lang w:val="af-ZA"/>
        </w:rPr>
        <w:t xml:space="preserve"> </w:t>
      </w:r>
      <w:proofErr w:type="gramStart"/>
      <w:r w:rsidR="00A3754F">
        <w:rPr>
          <w:rFonts w:asciiTheme="minorHAnsi" w:hAnsiTheme="minorHAnsi" w:cstheme="minorHAnsi"/>
          <w:u w:val="single"/>
          <w:lang w:val="af-ZA"/>
        </w:rPr>
        <w:t xml:space="preserve">  </w:t>
      </w:r>
      <w:r w:rsidR="00F97A8A" w:rsidRPr="00DB424F">
        <w:rPr>
          <w:rFonts w:asciiTheme="majorHAnsi" w:hAnsiTheme="majorHAnsi"/>
          <w:b/>
          <w:sz w:val="24"/>
          <w:szCs w:val="24"/>
        </w:rPr>
        <w:t>»</w:t>
      </w:r>
      <w:proofErr w:type="gramEnd"/>
      <w:r w:rsidR="00F97A8A" w:rsidRPr="00DB424F">
        <w:rPr>
          <w:rFonts w:asciiTheme="majorHAnsi" w:hAnsiTheme="majorHAnsi" w:cs="Sylfaen"/>
          <w:b/>
          <w:lang w:val="hy-AM"/>
        </w:rPr>
        <w:t xml:space="preserve"> </w:t>
      </w:r>
      <w:r w:rsidR="00DC619D" w:rsidRPr="00DB424F">
        <w:rPr>
          <w:rStyle w:val="af6"/>
          <w:rFonts w:asciiTheme="majorHAnsi" w:hAnsiTheme="majorHAnsi"/>
          <w:b/>
          <w:sz w:val="24"/>
          <w:szCs w:val="24"/>
        </w:rPr>
        <w:footnoteReference w:customMarkFollows="1" w:id="16"/>
        <w:t>*</w:t>
      </w:r>
    </w:p>
    <w:p w14:paraId="667E482B" w14:textId="77777777" w:rsidR="00B2572B" w:rsidRPr="00DB424F" w:rsidRDefault="00B2572B" w:rsidP="00B46D58">
      <w:pPr>
        <w:widowControl w:val="0"/>
        <w:spacing w:after="120"/>
        <w:ind w:firstLine="567"/>
        <w:jc w:val="center"/>
        <w:rPr>
          <w:rFonts w:asciiTheme="majorHAnsi" w:hAnsiTheme="majorHAnsi"/>
        </w:rPr>
      </w:pPr>
    </w:p>
    <w:p w14:paraId="15A38DEA" w14:textId="77777777" w:rsidR="00B2572B" w:rsidRPr="00DB424F" w:rsidRDefault="00B2572B" w:rsidP="00B46D58">
      <w:pPr>
        <w:widowControl w:val="0"/>
        <w:spacing w:after="120"/>
        <w:ind w:left="-66"/>
        <w:jc w:val="center"/>
        <w:rPr>
          <w:rFonts w:asciiTheme="majorHAnsi" w:hAnsiTheme="majorHAnsi"/>
          <w:b/>
        </w:rPr>
      </w:pPr>
      <w:r w:rsidRPr="00DB424F">
        <w:rPr>
          <w:rFonts w:asciiTheme="majorHAnsi" w:hAnsiTheme="majorHAnsi"/>
          <w:b/>
        </w:rPr>
        <w:t>ЦЕНОВОЕ ПРЕДЛОЖЕНИЕ</w:t>
      </w:r>
    </w:p>
    <w:p w14:paraId="3E87F9E3" w14:textId="77777777" w:rsidR="00B2572B" w:rsidRPr="00DB424F" w:rsidRDefault="00B2572B" w:rsidP="00B46D58">
      <w:pPr>
        <w:widowControl w:val="0"/>
        <w:spacing w:after="120"/>
        <w:ind w:firstLine="567"/>
        <w:jc w:val="center"/>
        <w:rPr>
          <w:rFonts w:asciiTheme="majorHAnsi" w:hAnsiTheme="majorHAnsi"/>
        </w:rPr>
      </w:pPr>
    </w:p>
    <w:p w14:paraId="018A55EE" w14:textId="4EA473DC" w:rsidR="005744FC" w:rsidRPr="00DB424F" w:rsidRDefault="00133D80" w:rsidP="00133D80">
      <w:pPr>
        <w:widowControl w:val="0"/>
        <w:spacing w:after="160"/>
        <w:jc w:val="both"/>
        <w:rPr>
          <w:rFonts w:asciiTheme="majorHAnsi" w:hAnsiTheme="majorHAnsi"/>
          <w:b/>
          <w:bCs/>
          <w:spacing w:val="-6"/>
        </w:rPr>
      </w:pPr>
      <w:r w:rsidRPr="00DB424F">
        <w:rPr>
          <w:rFonts w:asciiTheme="majorHAnsi" w:hAnsiTheme="majorHAnsi"/>
          <w:spacing w:val="-6"/>
        </w:rPr>
        <w:t xml:space="preserve">       </w:t>
      </w:r>
      <w:r w:rsidR="00B2572B" w:rsidRPr="00DB424F">
        <w:rPr>
          <w:rFonts w:asciiTheme="majorHAnsi" w:hAnsiTheme="majorHAnsi"/>
          <w:spacing w:val="-6"/>
        </w:rPr>
        <w:t xml:space="preserve">Рассмотрев приглашение </w:t>
      </w:r>
      <w:r w:rsidR="00B2572B" w:rsidRPr="00DB424F">
        <w:rPr>
          <w:rFonts w:asciiTheme="majorHAnsi" w:hAnsiTheme="majorHAnsi"/>
          <w:b/>
          <w:bCs/>
          <w:spacing w:val="-6"/>
        </w:rPr>
        <w:t xml:space="preserve">на </w:t>
      </w:r>
      <w:r w:rsidRPr="00DB424F">
        <w:rPr>
          <w:rFonts w:asciiTheme="majorHAnsi" w:hAnsiTheme="majorHAnsi"/>
          <w:b/>
          <w:bCs/>
          <w:spacing w:val="-6"/>
        </w:rPr>
        <w:t xml:space="preserve">процедуру запроса котировок </w:t>
      </w:r>
      <w:r w:rsidR="00B2572B" w:rsidRPr="00DB424F">
        <w:rPr>
          <w:rFonts w:asciiTheme="majorHAnsi" w:hAnsiTheme="majorHAnsi"/>
          <w:b/>
          <w:bCs/>
          <w:spacing w:val="-6"/>
        </w:rPr>
        <w:t xml:space="preserve">под </w:t>
      </w:r>
      <w:proofErr w:type="gramStart"/>
      <w:r w:rsidR="00B2572B" w:rsidRPr="00DB424F">
        <w:rPr>
          <w:rFonts w:asciiTheme="majorHAnsi" w:hAnsiTheme="majorHAnsi"/>
          <w:b/>
          <w:bCs/>
          <w:spacing w:val="-6"/>
        </w:rPr>
        <w:t>кодом</w:t>
      </w:r>
      <w:r w:rsidR="00A3754F" w:rsidRPr="00A3754F">
        <w:rPr>
          <w:rFonts w:asciiTheme="majorHAnsi" w:hAnsiTheme="majorHAnsi"/>
          <w:b/>
          <w:bCs/>
          <w:spacing w:val="-6"/>
        </w:rPr>
        <w:t xml:space="preserve"> </w:t>
      </w:r>
      <w:r w:rsidR="00B2572B" w:rsidRPr="00DB424F">
        <w:rPr>
          <w:rFonts w:asciiTheme="majorHAnsi" w:hAnsiTheme="majorHAnsi"/>
          <w:b/>
          <w:bCs/>
          <w:spacing w:val="-6"/>
        </w:rPr>
        <w:t xml:space="preserve"> </w:t>
      </w:r>
      <w:r w:rsidR="00AD1246" w:rsidRPr="00DB424F">
        <w:rPr>
          <w:rFonts w:asciiTheme="majorHAnsi" w:hAnsiTheme="majorHAnsi"/>
          <w:b/>
          <w:bCs/>
          <w:spacing w:val="-6"/>
        </w:rPr>
        <w:t>«</w:t>
      </w:r>
      <w:proofErr w:type="gramEnd"/>
      <w:r w:rsidR="00A3754F">
        <w:rPr>
          <w:rFonts w:asciiTheme="minorHAnsi" w:hAnsiTheme="minorHAnsi" w:cstheme="minorHAnsi"/>
          <w:b/>
          <w:u w:val="single"/>
          <w:lang w:val="af-ZA"/>
        </w:rPr>
        <w:t>ԱՄԱՄԴ-ԳՀԱՊՁԲ-</w:t>
      </w:r>
      <w:r w:rsidR="00A3754F">
        <w:rPr>
          <w:rFonts w:asciiTheme="minorHAnsi" w:hAnsiTheme="minorHAnsi" w:cstheme="minorHAnsi"/>
          <w:b/>
          <w:u w:val="single"/>
          <w:lang w:val="hy-AM"/>
        </w:rPr>
        <w:t>26/01</w:t>
      </w:r>
      <w:r w:rsidR="00A3754F">
        <w:rPr>
          <w:rFonts w:asciiTheme="minorHAnsi" w:hAnsiTheme="minorHAnsi" w:cstheme="minorHAnsi"/>
          <w:u w:val="single"/>
          <w:lang w:val="af-ZA"/>
        </w:rPr>
        <w:t xml:space="preserve">       </w:t>
      </w:r>
      <w:r w:rsidR="00F97A8A" w:rsidRPr="00DB424F">
        <w:rPr>
          <w:rFonts w:asciiTheme="majorHAnsi" w:hAnsiTheme="majorHAnsi"/>
          <w:b/>
        </w:rPr>
        <w:t>»</w:t>
      </w:r>
      <w:r w:rsidR="00F97A8A" w:rsidRPr="00DB424F">
        <w:rPr>
          <w:rFonts w:asciiTheme="majorHAnsi" w:hAnsiTheme="majorHAnsi"/>
          <w:b/>
          <w:bCs/>
          <w:spacing w:val="-6"/>
        </w:rPr>
        <w:t xml:space="preserve"> </w:t>
      </w:r>
      <w:r w:rsidR="00B2572B" w:rsidRPr="00DB424F">
        <w:rPr>
          <w:rFonts w:asciiTheme="majorHAnsi" w:hAnsiTheme="majorHAnsi"/>
          <w:b/>
          <w:bCs/>
          <w:spacing w:val="-6"/>
        </w:rPr>
        <w:t xml:space="preserve">*, </w:t>
      </w:r>
    </w:p>
    <w:p w14:paraId="330F447C" w14:textId="77777777" w:rsidR="005646FC" w:rsidRPr="00DB424F" w:rsidRDefault="005744FC" w:rsidP="00B46D58">
      <w:pPr>
        <w:widowControl w:val="0"/>
        <w:jc w:val="both"/>
        <w:rPr>
          <w:rFonts w:asciiTheme="majorHAnsi" w:hAnsiTheme="majorHAnsi"/>
        </w:rPr>
      </w:pPr>
      <w:r w:rsidRPr="00DB424F">
        <w:rPr>
          <w:rFonts w:asciiTheme="majorHAnsi" w:hAnsiTheme="majorHAnsi"/>
        </w:rPr>
        <w:t xml:space="preserve">в </w:t>
      </w:r>
      <w:r w:rsidR="00B2572B" w:rsidRPr="00DB424F">
        <w:rPr>
          <w:rFonts w:asciiTheme="majorHAnsi" w:hAnsiTheme="majorHAnsi"/>
        </w:rPr>
        <w:t>том числе проект заключаемого договора</w:t>
      </w:r>
      <w:r w:rsidRPr="00DB424F">
        <w:rPr>
          <w:rFonts w:asciiTheme="majorHAnsi" w:hAnsiTheme="majorHAnsi"/>
        </w:rPr>
        <w:t xml:space="preserve"> </w:t>
      </w:r>
      <w:r w:rsidR="00B2572B" w:rsidRPr="00DB424F">
        <w:rPr>
          <w:rFonts w:asciiTheme="majorHAnsi" w:hAnsiTheme="majorHAnsi"/>
        </w:rPr>
        <w:t>___</w:t>
      </w:r>
      <w:r w:rsidRPr="00DB424F">
        <w:rPr>
          <w:rFonts w:asciiTheme="majorHAnsi" w:hAnsiTheme="majorHAnsi"/>
        </w:rPr>
        <w:t>________________________</w:t>
      </w:r>
      <w:r w:rsidR="00B2572B" w:rsidRPr="00DB424F">
        <w:rPr>
          <w:rFonts w:asciiTheme="majorHAnsi" w:hAnsiTheme="majorHAnsi"/>
        </w:rPr>
        <w:t>____</w:t>
      </w:r>
      <w:r w:rsidR="00191D27" w:rsidRPr="00DB424F">
        <w:rPr>
          <w:rFonts w:asciiTheme="majorHAnsi" w:hAnsiTheme="majorHAnsi"/>
        </w:rPr>
        <w:t>___</w:t>
      </w:r>
    </w:p>
    <w:p w14:paraId="6BC3054A" w14:textId="77777777" w:rsidR="005646FC" w:rsidRPr="00DB424F" w:rsidRDefault="005646FC" w:rsidP="00B46D58">
      <w:pPr>
        <w:widowControl w:val="0"/>
        <w:spacing w:after="160"/>
        <w:ind w:left="6237"/>
        <w:jc w:val="both"/>
        <w:rPr>
          <w:rFonts w:asciiTheme="majorHAnsi" w:hAnsiTheme="majorHAnsi"/>
          <w:vertAlign w:val="superscript"/>
        </w:rPr>
      </w:pPr>
      <w:r w:rsidRPr="00DB424F">
        <w:rPr>
          <w:rFonts w:asciiTheme="majorHAnsi" w:hAnsiTheme="majorHAnsi"/>
          <w:vertAlign w:val="superscript"/>
        </w:rPr>
        <w:t>наименование участника</w:t>
      </w:r>
    </w:p>
    <w:p w14:paraId="33AECEB9" w14:textId="77777777" w:rsidR="00B2572B" w:rsidRPr="00DB424F" w:rsidRDefault="00B2572B" w:rsidP="00B46D58">
      <w:pPr>
        <w:widowControl w:val="0"/>
        <w:spacing w:after="160"/>
        <w:jc w:val="both"/>
        <w:rPr>
          <w:rFonts w:asciiTheme="majorHAnsi" w:hAnsiTheme="majorHAnsi"/>
        </w:rPr>
      </w:pPr>
      <w:r w:rsidRPr="00DB424F">
        <w:rPr>
          <w:rFonts w:asciiTheme="majorHAnsi" w:hAnsiTheme="majorHAnsi"/>
        </w:rPr>
        <w:t>предлагает</w:t>
      </w:r>
      <w:r w:rsidR="005646FC" w:rsidRPr="00DB424F">
        <w:rPr>
          <w:rFonts w:asciiTheme="majorHAnsi" w:hAnsiTheme="majorHAnsi"/>
        </w:rPr>
        <w:t xml:space="preserve"> </w:t>
      </w:r>
      <w:r w:rsidRPr="00DB424F">
        <w:rPr>
          <w:rFonts w:asciiTheme="majorHAnsi" w:hAnsiTheme="majorHAnsi"/>
        </w:rPr>
        <w:t>выполнить договор по нижеуказанным общим ценам:</w:t>
      </w:r>
    </w:p>
    <w:p w14:paraId="543D618D" w14:textId="77777777" w:rsidR="00B2572B" w:rsidRPr="00DB424F" w:rsidRDefault="005646FC" w:rsidP="00B46D58">
      <w:pPr>
        <w:widowControl w:val="0"/>
        <w:spacing w:after="160"/>
        <w:jc w:val="right"/>
        <w:rPr>
          <w:rFonts w:asciiTheme="majorHAnsi" w:hAnsiTheme="majorHAnsi"/>
        </w:rPr>
      </w:pPr>
      <w:proofErr w:type="spellStart"/>
      <w:r w:rsidRPr="00DB424F">
        <w:rPr>
          <w:rFonts w:asciiTheme="majorHAnsi" w:hAnsiTheme="majorHAnsi"/>
        </w:rPr>
        <w:t>д</w:t>
      </w:r>
      <w:r w:rsidR="00B2572B" w:rsidRPr="00DB424F">
        <w:rPr>
          <w:rFonts w:asciiTheme="majorHAnsi" w:hAnsiTheme="majorHAnsi"/>
        </w:rPr>
        <w:t>рамов</w:t>
      </w:r>
      <w:proofErr w:type="spellEnd"/>
      <w:r w:rsidR="00B2572B" w:rsidRPr="00DB424F">
        <w:rPr>
          <w:rFonts w:asciiTheme="majorHAnsi" w:hAnsiTheme="majorHAnsi"/>
        </w:rPr>
        <w:t xml:space="preserve"> РА</w:t>
      </w:r>
    </w:p>
    <w:tbl>
      <w:tblPr>
        <w:tblW w:w="971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03"/>
        <w:gridCol w:w="2455"/>
        <w:gridCol w:w="2473"/>
        <w:gridCol w:w="1701"/>
        <w:gridCol w:w="1984"/>
      </w:tblGrid>
      <w:tr w:rsidR="0009191C" w:rsidRPr="00DB424F" w14:paraId="579B0025" w14:textId="77777777" w:rsidTr="00133D80">
        <w:trPr>
          <w:trHeight w:val="916"/>
          <w:jc w:val="center"/>
        </w:trPr>
        <w:tc>
          <w:tcPr>
            <w:tcW w:w="1103" w:type="dxa"/>
            <w:tcBorders>
              <w:top w:val="single" w:sz="4" w:space="0" w:color="auto"/>
              <w:left w:val="single" w:sz="4" w:space="0" w:color="auto"/>
              <w:right w:val="single" w:sz="4" w:space="0" w:color="auto"/>
            </w:tcBorders>
            <w:vAlign w:val="center"/>
          </w:tcPr>
          <w:p w14:paraId="51D44FF7" w14:textId="77777777" w:rsidR="0009191C" w:rsidRPr="00DB424F" w:rsidRDefault="0009191C" w:rsidP="00B46D58">
            <w:pPr>
              <w:widowControl w:val="0"/>
              <w:jc w:val="center"/>
              <w:rPr>
                <w:rFonts w:asciiTheme="majorHAnsi" w:hAnsiTheme="majorHAnsi"/>
                <w:b/>
                <w:bCs/>
                <w:sz w:val="20"/>
                <w:szCs w:val="20"/>
                <w:lang w:val="en-US"/>
              </w:rPr>
            </w:pPr>
            <w:r w:rsidRPr="00DB424F">
              <w:rPr>
                <w:rFonts w:asciiTheme="majorHAnsi" w:hAnsiTheme="majorHAnsi"/>
                <w:b/>
                <w:sz w:val="20"/>
                <w:szCs w:val="20"/>
              </w:rPr>
              <w:t>Номера лотов</w:t>
            </w:r>
          </w:p>
        </w:tc>
        <w:tc>
          <w:tcPr>
            <w:tcW w:w="2455" w:type="dxa"/>
            <w:tcBorders>
              <w:top w:val="single" w:sz="4" w:space="0" w:color="auto"/>
              <w:left w:val="single" w:sz="4" w:space="0" w:color="auto"/>
              <w:right w:val="single" w:sz="4" w:space="0" w:color="auto"/>
            </w:tcBorders>
            <w:vAlign w:val="center"/>
          </w:tcPr>
          <w:p w14:paraId="590C863A" w14:textId="77777777" w:rsidR="0009191C" w:rsidRPr="00DB424F" w:rsidRDefault="0009191C" w:rsidP="00B46D58">
            <w:pPr>
              <w:widowControl w:val="0"/>
              <w:jc w:val="center"/>
              <w:rPr>
                <w:rFonts w:asciiTheme="majorHAnsi" w:hAnsiTheme="majorHAnsi"/>
                <w:b/>
                <w:bCs/>
                <w:sz w:val="20"/>
                <w:szCs w:val="20"/>
              </w:rPr>
            </w:pPr>
            <w:r w:rsidRPr="00DB424F">
              <w:rPr>
                <w:rFonts w:asciiTheme="majorHAnsi" w:hAnsiTheme="majorHAnsi"/>
                <w:b/>
                <w:sz w:val="20"/>
                <w:szCs w:val="20"/>
              </w:rPr>
              <w:t>Наименование товара</w:t>
            </w:r>
          </w:p>
        </w:tc>
        <w:tc>
          <w:tcPr>
            <w:tcW w:w="2473" w:type="dxa"/>
            <w:tcBorders>
              <w:top w:val="single" w:sz="4" w:space="0" w:color="auto"/>
              <w:left w:val="single" w:sz="4" w:space="0" w:color="auto"/>
              <w:right w:val="single" w:sz="4" w:space="0" w:color="auto"/>
            </w:tcBorders>
            <w:vAlign w:val="center"/>
          </w:tcPr>
          <w:p w14:paraId="5086548F" w14:textId="77777777" w:rsidR="0009191C" w:rsidRPr="00DB424F" w:rsidRDefault="0009191C" w:rsidP="0009191C">
            <w:pPr>
              <w:widowControl w:val="0"/>
              <w:jc w:val="center"/>
              <w:rPr>
                <w:rFonts w:asciiTheme="majorHAnsi" w:hAnsiTheme="majorHAnsi"/>
                <w:b/>
                <w:sz w:val="20"/>
                <w:szCs w:val="20"/>
              </w:rPr>
            </w:pPr>
            <w:r w:rsidRPr="00DB424F">
              <w:rPr>
                <w:rFonts w:asciiTheme="majorHAnsi" w:hAnsiTheme="majorHAnsi"/>
                <w:b/>
                <w:sz w:val="20"/>
                <w:szCs w:val="20"/>
              </w:rPr>
              <w:t>Стоимость</w:t>
            </w:r>
          </w:p>
          <w:p w14:paraId="4C66C498" w14:textId="77777777" w:rsidR="0009191C" w:rsidRPr="00DB424F" w:rsidRDefault="0009191C" w:rsidP="0009191C">
            <w:pPr>
              <w:widowControl w:val="0"/>
              <w:jc w:val="center"/>
              <w:rPr>
                <w:rFonts w:asciiTheme="majorHAnsi" w:hAnsiTheme="majorHAnsi"/>
                <w:b/>
                <w:sz w:val="16"/>
                <w:szCs w:val="16"/>
              </w:rPr>
            </w:pPr>
            <w:r w:rsidRPr="00DB424F">
              <w:rPr>
                <w:rFonts w:asciiTheme="majorHAnsi" w:hAnsiTheme="majorHAnsi"/>
                <w:sz w:val="16"/>
                <w:szCs w:val="16"/>
              </w:rPr>
              <w:t>(совокупность себестоимости и прогнозируемой прибыли)</w:t>
            </w:r>
          </w:p>
          <w:p w14:paraId="1D90E279" w14:textId="77777777" w:rsidR="0009191C" w:rsidRPr="00DB424F" w:rsidRDefault="0009191C" w:rsidP="0009191C">
            <w:pPr>
              <w:widowControl w:val="0"/>
              <w:jc w:val="center"/>
              <w:rPr>
                <w:rFonts w:asciiTheme="majorHAnsi" w:hAnsiTheme="majorHAnsi"/>
                <w:b/>
                <w:bCs/>
                <w:sz w:val="20"/>
                <w:szCs w:val="20"/>
              </w:rPr>
            </w:pPr>
            <w:r w:rsidRPr="00DB424F">
              <w:rPr>
                <w:rFonts w:asciiTheme="majorHAnsi" w:hAnsiTheme="majorHAnsi"/>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5A4CFAF8" w14:textId="77777777" w:rsidR="004825CB" w:rsidRPr="00DB424F" w:rsidRDefault="0009191C" w:rsidP="00B46D58">
            <w:pPr>
              <w:widowControl w:val="0"/>
              <w:jc w:val="center"/>
              <w:rPr>
                <w:rFonts w:asciiTheme="majorHAnsi" w:hAnsiTheme="majorHAnsi"/>
                <w:b/>
                <w:sz w:val="20"/>
                <w:szCs w:val="20"/>
                <w:lang w:val="en-US"/>
              </w:rPr>
            </w:pPr>
            <w:r w:rsidRPr="00DB424F">
              <w:rPr>
                <w:rFonts w:asciiTheme="majorHAnsi" w:hAnsiTheme="majorHAnsi"/>
                <w:b/>
                <w:sz w:val="20"/>
                <w:szCs w:val="20"/>
              </w:rPr>
              <w:t>НДС</w:t>
            </w:r>
            <w:r w:rsidRPr="00DB424F">
              <w:rPr>
                <w:rStyle w:val="af6"/>
                <w:rFonts w:asciiTheme="majorHAnsi" w:hAnsiTheme="majorHAnsi"/>
                <w:b/>
                <w:sz w:val="20"/>
                <w:szCs w:val="20"/>
              </w:rPr>
              <w:footnoteReference w:customMarkFollows="1" w:id="17"/>
              <w:t>**</w:t>
            </w:r>
          </w:p>
          <w:p w14:paraId="5644F314" w14:textId="77777777" w:rsidR="0009191C" w:rsidRPr="00DB424F" w:rsidRDefault="0009191C" w:rsidP="00B46D58">
            <w:pPr>
              <w:widowControl w:val="0"/>
              <w:jc w:val="center"/>
              <w:rPr>
                <w:rFonts w:asciiTheme="majorHAnsi" w:hAnsiTheme="majorHAnsi"/>
                <w:b/>
                <w:bCs/>
                <w:sz w:val="20"/>
                <w:szCs w:val="20"/>
              </w:rPr>
            </w:pPr>
            <w:r w:rsidRPr="00DB424F">
              <w:rPr>
                <w:rFonts w:asciiTheme="majorHAnsi" w:hAnsiTheme="majorHAnsi"/>
                <w:b/>
                <w:sz w:val="20"/>
                <w:szCs w:val="20"/>
              </w:rPr>
              <w:t>/прописью и цифрами/</w:t>
            </w:r>
          </w:p>
        </w:tc>
        <w:tc>
          <w:tcPr>
            <w:tcW w:w="1984" w:type="dxa"/>
            <w:tcBorders>
              <w:top w:val="single" w:sz="4" w:space="0" w:color="auto"/>
              <w:left w:val="single" w:sz="4" w:space="0" w:color="auto"/>
              <w:right w:val="single" w:sz="4" w:space="0" w:color="auto"/>
            </w:tcBorders>
            <w:vAlign w:val="center"/>
          </w:tcPr>
          <w:p w14:paraId="2E2E3131" w14:textId="77777777" w:rsidR="0009191C" w:rsidRPr="00DB424F" w:rsidRDefault="0009191C" w:rsidP="00B46D58">
            <w:pPr>
              <w:widowControl w:val="0"/>
              <w:jc w:val="center"/>
              <w:rPr>
                <w:rFonts w:asciiTheme="majorHAnsi" w:hAnsiTheme="majorHAnsi"/>
                <w:b/>
                <w:bCs/>
                <w:sz w:val="20"/>
                <w:szCs w:val="20"/>
              </w:rPr>
            </w:pPr>
            <w:r w:rsidRPr="00DB424F">
              <w:rPr>
                <w:rFonts w:asciiTheme="majorHAnsi" w:hAnsiTheme="majorHAnsi"/>
                <w:b/>
                <w:sz w:val="20"/>
                <w:szCs w:val="20"/>
              </w:rPr>
              <w:t>Общая цена</w:t>
            </w:r>
          </w:p>
          <w:p w14:paraId="3D21DFFF" w14:textId="77777777" w:rsidR="0009191C" w:rsidRPr="00DB424F" w:rsidRDefault="0009191C" w:rsidP="00B46D58">
            <w:pPr>
              <w:widowControl w:val="0"/>
              <w:jc w:val="center"/>
              <w:rPr>
                <w:rFonts w:asciiTheme="majorHAnsi" w:hAnsiTheme="majorHAnsi"/>
                <w:b/>
                <w:bCs/>
                <w:sz w:val="20"/>
                <w:szCs w:val="20"/>
              </w:rPr>
            </w:pPr>
            <w:r w:rsidRPr="00DB424F">
              <w:rPr>
                <w:rFonts w:asciiTheme="majorHAnsi" w:hAnsiTheme="majorHAnsi"/>
                <w:b/>
                <w:sz w:val="20"/>
                <w:szCs w:val="20"/>
              </w:rPr>
              <w:t>/прописью и цифрами/</w:t>
            </w:r>
          </w:p>
        </w:tc>
      </w:tr>
      <w:tr w:rsidR="0009191C" w:rsidRPr="00DB424F" w14:paraId="088FB797" w14:textId="77777777" w:rsidTr="00133D80">
        <w:trPr>
          <w:jc w:val="center"/>
        </w:trPr>
        <w:tc>
          <w:tcPr>
            <w:tcW w:w="1103" w:type="dxa"/>
            <w:tcBorders>
              <w:top w:val="single" w:sz="4" w:space="0" w:color="auto"/>
              <w:left w:val="single" w:sz="4" w:space="0" w:color="auto"/>
              <w:bottom w:val="single" w:sz="4" w:space="0" w:color="auto"/>
              <w:right w:val="single" w:sz="4" w:space="0" w:color="auto"/>
            </w:tcBorders>
            <w:shd w:val="clear" w:color="auto" w:fill="99CCFF"/>
            <w:vAlign w:val="center"/>
          </w:tcPr>
          <w:p w14:paraId="7061625B" w14:textId="77777777" w:rsidR="0009191C" w:rsidRPr="00DB424F" w:rsidRDefault="0009191C" w:rsidP="00B46D58">
            <w:pPr>
              <w:widowControl w:val="0"/>
              <w:jc w:val="center"/>
              <w:rPr>
                <w:rFonts w:asciiTheme="majorHAnsi" w:hAnsiTheme="majorHAnsi"/>
                <w:b/>
                <w:i/>
                <w:sz w:val="20"/>
                <w:szCs w:val="20"/>
              </w:rPr>
            </w:pPr>
            <w:r w:rsidRPr="00DB424F">
              <w:rPr>
                <w:rFonts w:asciiTheme="majorHAnsi" w:hAnsiTheme="majorHAnsi"/>
                <w:b/>
                <w:i/>
                <w:sz w:val="20"/>
                <w:szCs w:val="20"/>
              </w:rPr>
              <w:t>1</w:t>
            </w:r>
          </w:p>
        </w:tc>
        <w:tc>
          <w:tcPr>
            <w:tcW w:w="2455" w:type="dxa"/>
            <w:tcBorders>
              <w:top w:val="single" w:sz="4" w:space="0" w:color="auto"/>
              <w:left w:val="single" w:sz="4" w:space="0" w:color="auto"/>
              <w:bottom w:val="single" w:sz="4" w:space="0" w:color="auto"/>
              <w:right w:val="single" w:sz="4" w:space="0" w:color="auto"/>
            </w:tcBorders>
            <w:shd w:val="clear" w:color="auto" w:fill="99CCFF"/>
          </w:tcPr>
          <w:p w14:paraId="630731DF" w14:textId="77777777" w:rsidR="0009191C" w:rsidRPr="00DB424F" w:rsidRDefault="0009191C" w:rsidP="00B46D58">
            <w:pPr>
              <w:widowControl w:val="0"/>
              <w:jc w:val="center"/>
              <w:rPr>
                <w:rFonts w:asciiTheme="majorHAnsi" w:hAnsiTheme="majorHAnsi"/>
                <w:b/>
                <w:i/>
                <w:sz w:val="20"/>
                <w:szCs w:val="20"/>
              </w:rPr>
            </w:pPr>
            <w:r w:rsidRPr="00DB424F">
              <w:rPr>
                <w:rFonts w:asciiTheme="majorHAnsi" w:hAnsiTheme="majorHAnsi"/>
                <w:b/>
                <w:i/>
                <w:sz w:val="20"/>
                <w:szCs w:val="20"/>
              </w:rPr>
              <w:t>2</w:t>
            </w:r>
          </w:p>
        </w:tc>
        <w:tc>
          <w:tcPr>
            <w:tcW w:w="2473" w:type="dxa"/>
            <w:tcBorders>
              <w:top w:val="single" w:sz="4" w:space="0" w:color="auto"/>
              <w:left w:val="single" w:sz="4" w:space="0" w:color="auto"/>
              <w:bottom w:val="single" w:sz="4" w:space="0" w:color="auto"/>
              <w:right w:val="single" w:sz="4" w:space="0" w:color="auto"/>
            </w:tcBorders>
            <w:shd w:val="clear" w:color="auto" w:fill="99CCFF"/>
          </w:tcPr>
          <w:p w14:paraId="261118BF" w14:textId="77777777" w:rsidR="0009191C" w:rsidRPr="00DB424F" w:rsidRDefault="0009191C" w:rsidP="00B46D58">
            <w:pPr>
              <w:widowControl w:val="0"/>
              <w:jc w:val="center"/>
              <w:rPr>
                <w:rFonts w:asciiTheme="majorHAnsi" w:hAnsiTheme="majorHAnsi"/>
                <w:i/>
                <w:sz w:val="20"/>
                <w:szCs w:val="20"/>
              </w:rPr>
            </w:pPr>
            <w:r w:rsidRPr="00DB424F">
              <w:rPr>
                <w:rFonts w:asciiTheme="majorHAnsi" w:hAnsiTheme="majorHAnsi"/>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78EF1DF7" w14:textId="77777777" w:rsidR="0009191C" w:rsidRPr="00DB424F" w:rsidRDefault="00E02389" w:rsidP="00B46D58">
            <w:pPr>
              <w:widowControl w:val="0"/>
              <w:jc w:val="center"/>
              <w:rPr>
                <w:rFonts w:asciiTheme="majorHAnsi" w:hAnsiTheme="majorHAnsi"/>
                <w:i/>
                <w:sz w:val="20"/>
                <w:szCs w:val="20"/>
                <w:lang w:val="en-US"/>
              </w:rPr>
            </w:pPr>
            <w:r w:rsidRPr="00DB424F">
              <w:rPr>
                <w:rFonts w:asciiTheme="majorHAnsi" w:hAnsiTheme="majorHAnsi"/>
                <w:b/>
                <w:i/>
                <w:sz w:val="20"/>
                <w:szCs w:val="20"/>
                <w:lang w:val="en-US"/>
              </w:rPr>
              <w:t>4</w:t>
            </w:r>
          </w:p>
        </w:tc>
        <w:tc>
          <w:tcPr>
            <w:tcW w:w="1984" w:type="dxa"/>
            <w:tcBorders>
              <w:top w:val="single" w:sz="4" w:space="0" w:color="auto"/>
              <w:left w:val="single" w:sz="4" w:space="0" w:color="auto"/>
              <w:bottom w:val="single" w:sz="4" w:space="0" w:color="auto"/>
              <w:right w:val="single" w:sz="4" w:space="0" w:color="auto"/>
            </w:tcBorders>
            <w:shd w:val="clear" w:color="auto" w:fill="99CCFF"/>
          </w:tcPr>
          <w:p w14:paraId="085D90FC" w14:textId="77777777" w:rsidR="0009191C" w:rsidRPr="00DB424F" w:rsidRDefault="00E02389" w:rsidP="00E02389">
            <w:pPr>
              <w:widowControl w:val="0"/>
              <w:jc w:val="center"/>
              <w:rPr>
                <w:rFonts w:asciiTheme="majorHAnsi" w:hAnsiTheme="majorHAnsi"/>
                <w:i/>
                <w:sz w:val="20"/>
                <w:szCs w:val="20"/>
              </w:rPr>
            </w:pPr>
            <w:r w:rsidRPr="00DB424F">
              <w:rPr>
                <w:rFonts w:asciiTheme="majorHAnsi" w:hAnsiTheme="majorHAnsi"/>
                <w:b/>
                <w:i/>
                <w:sz w:val="20"/>
                <w:szCs w:val="20"/>
                <w:lang w:val="en-US"/>
              </w:rPr>
              <w:t>5</w:t>
            </w:r>
            <w:r w:rsidR="0009191C" w:rsidRPr="00DB424F">
              <w:rPr>
                <w:rFonts w:asciiTheme="majorHAnsi" w:hAnsiTheme="majorHAnsi"/>
                <w:b/>
                <w:i/>
                <w:sz w:val="20"/>
                <w:szCs w:val="20"/>
              </w:rPr>
              <w:t>=3+4</w:t>
            </w:r>
          </w:p>
        </w:tc>
      </w:tr>
      <w:tr w:rsidR="0009191C" w:rsidRPr="00DB424F" w14:paraId="770097E2" w14:textId="77777777" w:rsidTr="00133D80">
        <w:trPr>
          <w:trHeight w:val="20"/>
          <w:jc w:val="center"/>
        </w:trPr>
        <w:tc>
          <w:tcPr>
            <w:tcW w:w="1103" w:type="dxa"/>
            <w:tcBorders>
              <w:top w:val="single" w:sz="4" w:space="0" w:color="auto"/>
              <w:left w:val="single" w:sz="4" w:space="0" w:color="auto"/>
              <w:bottom w:val="single" w:sz="4" w:space="0" w:color="auto"/>
              <w:right w:val="single" w:sz="4" w:space="0" w:color="auto"/>
            </w:tcBorders>
            <w:vAlign w:val="center"/>
          </w:tcPr>
          <w:p w14:paraId="0C82DD7F" w14:textId="77777777" w:rsidR="0009191C" w:rsidRPr="00DB424F" w:rsidRDefault="0009191C" w:rsidP="00B46D58">
            <w:pPr>
              <w:widowControl w:val="0"/>
              <w:jc w:val="center"/>
              <w:rPr>
                <w:rFonts w:asciiTheme="majorHAnsi" w:hAnsiTheme="majorHAnsi"/>
                <w:b/>
                <w:bCs/>
                <w:sz w:val="20"/>
                <w:szCs w:val="20"/>
              </w:rPr>
            </w:pPr>
            <w:r w:rsidRPr="00DB424F">
              <w:rPr>
                <w:rFonts w:asciiTheme="majorHAnsi" w:hAnsiTheme="majorHAnsi"/>
                <w:b/>
                <w:sz w:val="20"/>
                <w:szCs w:val="20"/>
              </w:rPr>
              <w:t>1</w:t>
            </w:r>
          </w:p>
        </w:tc>
        <w:tc>
          <w:tcPr>
            <w:tcW w:w="2455" w:type="dxa"/>
            <w:tcBorders>
              <w:top w:val="single" w:sz="4" w:space="0" w:color="auto"/>
              <w:left w:val="single" w:sz="4" w:space="0" w:color="auto"/>
              <w:bottom w:val="single" w:sz="4" w:space="0" w:color="auto"/>
              <w:right w:val="single" w:sz="4" w:space="0" w:color="auto"/>
            </w:tcBorders>
            <w:vAlign w:val="center"/>
          </w:tcPr>
          <w:p w14:paraId="1378091C" w14:textId="77777777" w:rsidR="0009191C" w:rsidRPr="00DB424F" w:rsidRDefault="0009191C" w:rsidP="00B46D58">
            <w:pPr>
              <w:widowControl w:val="0"/>
              <w:rPr>
                <w:rFonts w:asciiTheme="majorHAnsi" w:hAnsiTheme="majorHAnsi"/>
                <w:sz w:val="20"/>
                <w:szCs w:val="20"/>
              </w:rPr>
            </w:pPr>
            <w:r w:rsidRPr="00DB424F">
              <w:rPr>
                <w:rFonts w:asciiTheme="majorHAnsi" w:hAnsiTheme="majorHAnsi"/>
                <w:sz w:val="20"/>
                <w:szCs w:val="20"/>
                <w:u w:val="single"/>
                <w:vertAlign w:val="subscript"/>
              </w:rPr>
              <w:t>"Наименование лота предмета закупки № 1"</w:t>
            </w:r>
          </w:p>
        </w:tc>
        <w:tc>
          <w:tcPr>
            <w:tcW w:w="2473" w:type="dxa"/>
            <w:tcBorders>
              <w:top w:val="single" w:sz="4" w:space="0" w:color="auto"/>
              <w:left w:val="single" w:sz="4" w:space="0" w:color="auto"/>
              <w:bottom w:val="single" w:sz="4" w:space="0" w:color="auto"/>
              <w:right w:val="single" w:sz="4" w:space="0" w:color="auto"/>
            </w:tcBorders>
            <w:shd w:val="clear" w:color="auto" w:fill="auto"/>
          </w:tcPr>
          <w:p w14:paraId="7F0244F2" w14:textId="77777777" w:rsidR="0009191C" w:rsidRPr="00DB424F" w:rsidRDefault="0009191C" w:rsidP="00B46D58">
            <w:pPr>
              <w:widowControl w:val="0"/>
              <w:jc w:val="center"/>
              <w:rPr>
                <w:rFonts w:asciiTheme="majorHAnsi" w:hAnsiTheme="majorHAns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51BE696" w14:textId="77777777" w:rsidR="0009191C" w:rsidRPr="00DB424F" w:rsidRDefault="0009191C" w:rsidP="00B46D58">
            <w:pPr>
              <w:widowControl w:val="0"/>
              <w:jc w:val="center"/>
              <w:rPr>
                <w:rFonts w:asciiTheme="majorHAnsi" w:hAnsiTheme="majorHAnsi"/>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A69C6E8" w14:textId="77777777" w:rsidR="0009191C" w:rsidRPr="00DB424F" w:rsidRDefault="0009191C" w:rsidP="00B46D58">
            <w:pPr>
              <w:widowControl w:val="0"/>
              <w:jc w:val="center"/>
              <w:rPr>
                <w:rFonts w:asciiTheme="majorHAnsi" w:hAnsiTheme="majorHAnsi"/>
                <w:sz w:val="20"/>
                <w:szCs w:val="20"/>
              </w:rPr>
            </w:pPr>
          </w:p>
        </w:tc>
      </w:tr>
    </w:tbl>
    <w:p w14:paraId="151F8646" w14:textId="77777777" w:rsidR="00374F4A" w:rsidRPr="00DB424F" w:rsidRDefault="00374F4A" w:rsidP="00B46D58">
      <w:pPr>
        <w:widowControl w:val="0"/>
        <w:tabs>
          <w:tab w:val="left" w:pos="6804"/>
        </w:tabs>
        <w:jc w:val="center"/>
        <w:rPr>
          <w:rFonts w:asciiTheme="majorHAnsi" w:hAnsiTheme="majorHAnsi"/>
        </w:rPr>
      </w:pPr>
      <w:r w:rsidRPr="00DB424F">
        <w:rPr>
          <w:rFonts w:asciiTheme="majorHAnsi" w:hAnsiTheme="majorHAnsi"/>
        </w:rPr>
        <w:t>_________________________________________________</w:t>
      </w:r>
      <w:r w:rsidRPr="00DB424F">
        <w:rPr>
          <w:rFonts w:asciiTheme="majorHAnsi" w:hAnsiTheme="majorHAnsi"/>
        </w:rPr>
        <w:tab/>
        <w:t>_________________</w:t>
      </w:r>
    </w:p>
    <w:p w14:paraId="756EDDEE" w14:textId="77777777" w:rsidR="00374F4A" w:rsidRPr="00DB424F" w:rsidRDefault="00374F4A" w:rsidP="00B46D58">
      <w:pPr>
        <w:widowControl w:val="0"/>
        <w:tabs>
          <w:tab w:val="left" w:pos="7513"/>
        </w:tabs>
        <w:spacing w:after="160"/>
        <w:ind w:left="709"/>
        <w:jc w:val="both"/>
        <w:rPr>
          <w:rFonts w:asciiTheme="majorHAnsi" w:hAnsiTheme="majorHAnsi"/>
          <w:sz w:val="16"/>
        </w:rPr>
      </w:pPr>
      <w:r w:rsidRPr="00DB424F">
        <w:rPr>
          <w:rFonts w:asciiTheme="majorHAnsi" w:hAnsiTheme="majorHAnsi"/>
          <w:sz w:val="16"/>
        </w:rPr>
        <w:t>наименование участника (должность, имя, фамилия руководителя</w:t>
      </w:r>
      <w:r w:rsidR="00335DAA" w:rsidRPr="00DB424F">
        <w:rPr>
          <w:rFonts w:asciiTheme="majorHAnsi" w:hAnsiTheme="majorHAnsi"/>
          <w:sz w:val="16"/>
        </w:rPr>
        <w:t>)</w:t>
      </w:r>
      <w:r w:rsidRPr="00DB424F">
        <w:rPr>
          <w:rFonts w:asciiTheme="majorHAnsi" w:hAnsiTheme="majorHAnsi"/>
          <w:sz w:val="16"/>
        </w:rPr>
        <w:tab/>
        <w:t>подпись</w:t>
      </w:r>
    </w:p>
    <w:p w14:paraId="3944DDA3" w14:textId="77777777" w:rsidR="00DC619D" w:rsidRPr="00DB424F" w:rsidRDefault="00DC619D" w:rsidP="00B46D58">
      <w:pPr>
        <w:widowControl w:val="0"/>
        <w:spacing w:after="160"/>
        <w:jc w:val="both"/>
        <w:rPr>
          <w:rFonts w:asciiTheme="majorHAnsi" w:hAnsiTheme="majorHAnsi"/>
          <w:lang w:val="es-ES"/>
        </w:rPr>
      </w:pPr>
    </w:p>
    <w:p w14:paraId="21F77887" w14:textId="77777777" w:rsidR="00B2572B" w:rsidRPr="00DB424F" w:rsidRDefault="00B2572B" w:rsidP="00B46D58">
      <w:pPr>
        <w:widowControl w:val="0"/>
        <w:spacing w:after="160"/>
        <w:jc w:val="right"/>
        <w:rPr>
          <w:rFonts w:asciiTheme="majorHAnsi" w:hAnsiTheme="majorHAnsi"/>
        </w:rPr>
      </w:pPr>
      <w:r w:rsidRPr="00DB424F">
        <w:rPr>
          <w:rFonts w:asciiTheme="majorHAnsi" w:hAnsiTheme="majorHAnsi"/>
        </w:rPr>
        <w:t>М. П.</w:t>
      </w:r>
    </w:p>
    <w:p w14:paraId="2DD7A35E" w14:textId="77777777" w:rsidR="00B217BB" w:rsidRPr="00DB424F" w:rsidRDefault="00B217BB" w:rsidP="00B46D58">
      <w:pPr>
        <w:rPr>
          <w:rFonts w:asciiTheme="majorHAnsi" w:hAnsiTheme="majorHAnsi"/>
          <w:b/>
        </w:rPr>
      </w:pPr>
      <w:r w:rsidRPr="00DB424F">
        <w:rPr>
          <w:rFonts w:asciiTheme="majorHAnsi" w:hAnsiTheme="majorHAnsi"/>
          <w:b/>
        </w:rPr>
        <w:br w:type="page"/>
      </w:r>
    </w:p>
    <w:p w14:paraId="44A31C33" w14:textId="77777777" w:rsidR="00B2572B" w:rsidRPr="00DB424F" w:rsidRDefault="00B2572B" w:rsidP="00B46D58">
      <w:pPr>
        <w:widowControl w:val="0"/>
        <w:spacing w:after="160"/>
        <w:ind w:firstLine="567"/>
        <w:jc w:val="right"/>
        <w:rPr>
          <w:rFonts w:asciiTheme="majorHAnsi" w:hAnsiTheme="majorHAnsi"/>
          <w:b/>
          <w:strike/>
        </w:rPr>
      </w:pPr>
      <w:r w:rsidRPr="00DB424F">
        <w:rPr>
          <w:rFonts w:asciiTheme="majorHAnsi" w:hAnsiTheme="majorHAnsi"/>
          <w:b/>
          <w:strike/>
        </w:rPr>
        <w:lastRenderedPageBreak/>
        <w:t xml:space="preserve">Приложение № </w:t>
      </w:r>
      <w:r w:rsidR="001F7821" w:rsidRPr="00DB424F">
        <w:rPr>
          <w:rFonts w:asciiTheme="majorHAnsi" w:hAnsiTheme="majorHAnsi"/>
          <w:b/>
          <w:strike/>
        </w:rPr>
        <w:t>3</w:t>
      </w:r>
    </w:p>
    <w:p w14:paraId="407D9C35" w14:textId="56668EFF" w:rsidR="00B2572B" w:rsidRPr="00DB424F" w:rsidRDefault="00B2572B" w:rsidP="00B46D58">
      <w:pPr>
        <w:pStyle w:val="31"/>
        <w:widowControl w:val="0"/>
        <w:spacing w:after="160" w:line="240" w:lineRule="auto"/>
        <w:jc w:val="right"/>
        <w:rPr>
          <w:rFonts w:asciiTheme="majorHAnsi" w:hAnsiTheme="majorHAnsi"/>
          <w:b/>
          <w:strike/>
          <w:sz w:val="24"/>
          <w:szCs w:val="24"/>
        </w:rPr>
      </w:pPr>
      <w:r w:rsidRPr="00DB424F">
        <w:rPr>
          <w:rFonts w:asciiTheme="majorHAnsi" w:hAnsiTheme="majorHAnsi"/>
          <w:b/>
          <w:strike/>
          <w:sz w:val="24"/>
          <w:szCs w:val="24"/>
        </w:rPr>
        <w:t xml:space="preserve">к Приглашению на </w:t>
      </w:r>
      <w:r w:rsidR="003D2FA3" w:rsidRPr="00DB424F">
        <w:rPr>
          <w:rFonts w:asciiTheme="majorHAnsi" w:hAnsiTheme="majorHAnsi"/>
          <w:b/>
          <w:strike/>
          <w:sz w:val="24"/>
          <w:szCs w:val="24"/>
        </w:rPr>
        <w:t>процедуру запроса котировок</w:t>
      </w:r>
      <w:r w:rsidR="00EC165E" w:rsidRPr="00DB424F">
        <w:rPr>
          <w:rFonts w:asciiTheme="majorHAnsi" w:hAnsiTheme="majorHAnsi"/>
          <w:b/>
          <w:strike/>
          <w:sz w:val="24"/>
          <w:szCs w:val="24"/>
        </w:rPr>
        <w:br/>
      </w:r>
      <w:r w:rsidRPr="00DB424F">
        <w:rPr>
          <w:rFonts w:asciiTheme="majorHAnsi" w:hAnsiTheme="majorHAnsi"/>
          <w:b/>
          <w:strike/>
          <w:sz w:val="24"/>
          <w:szCs w:val="24"/>
        </w:rPr>
        <w:t xml:space="preserve">под кодом </w:t>
      </w:r>
    </w:p>
    <w:p w14:paraId="2DDE6244" w14:textId="77777777" w:rsidR="00742F7B" w:rsidRPr="00DB424F" w:rsidRDefault="00742F7B" w:rsidP="00742F7B">
      <w:pPr>
        <w:pStyle w:val="31"/>
        <w:widowControl w:val="0"/>
        <w:spacing w:after="160" w:line="240" w:lineRule="auto"/>
        <w:jc w:val="center"/>
        <w:rPr>
          <w:rFonts w:asciiTheme="majorHAnsi" w:hAnsiTheme="majorHAnsi"/>
          <w:strike/>
          <w:sz w:val="24"/>
          <w:szCs w:val="24"/>
        </w:rPr>
      </w:pPr>
      <w:r w:rsidRPr="00DB424F">
        <w:rPr>
          <w:rFonts w:asciiTheme="majorHAnsi" w:hAnsiTheme="majorHAnsi"/>
          <w:strike/>
          <w:sz w:val="24"/>
          <w:szCs w:val="24"/>
        </w:rPr>
        <w:t xml:space="preserve"> </w:t>
      </w:r>
    </w:p>
    <w:p w14:paraId="476C8958" w14:textId="77777777" w:rsidR="00B2572B" w:rsidRPr="00DB424F" w:rsidRDefault="00742F7B" w:rsidP="00742F7B">
      <w:pPr>
        <w:pStyle w:val="31"/>
        <w:widowControl w:val="0"/>
        <w:spacing w:after="160" w:line="240" w:lineRule="auto"/>
        <w:jc w:val="center"/>
        <w:rPr>
          <w:rFonts w:asciiTheme="majorHAnsi" w:hAnsiTheme="majorHAnsi"/>
          <w:strike/>
          <w:sz w:val="24"/>
          <w:szCs w:val="24"/>
          <w:lang w:val="hy-AM"/>
        </w:rPr>
      </w:pPr>
      <w:r w:rsidRPr="00DB424F">
        <w:rPr>
          <w:rFonts w:asciiTheme="majorHAnsi" w:hAnsiTheme="majorHAnsi"/>
          <w:strike/>
          <w:sz w:val="24"/>
          <w:szCs w:val="24"/>
        </w:rPr>
        <w:t>ГАРАНТИЯ</w:t>
      </w:r>
      <w:r w:rsidR="00AA2488" w:rsidRPr="00DB424F">
        <w:rPr>
          <w:rFonts w:asciiTheme="majorHAnsi" w:hAnsiTheme="majorHAnsi"/>
          <w:strike/>
          <w:sz w:val="24"/>
          <w:szCs w:val="24"/>
        </w:rPr>
        <w:t xml:space="preserve"> </w:t>
      </w:r>
      <w:r w:rsidR="00AA2488" w:rsidRPr="00DB424F">
        <w:rPr>
          <w:rFonts w:asciiTheme="majorHAnsi" w:hAnsiTheme="majorHAnsi"/>
          <w:strike/>
          <w:sz w:val="24"/>
          <w:szCs w:val="24"/>
          <w:lang w:val="en-US"/>
        </w:rPr>
        <w:t>N</w:t>
      </w:r>
      <w:r w:rsidR="00AA2488" w:rsidRPr="00DB424F">
        <w:rPr>
          <w:rFonts w:asciiTheme="majorHAnsi" w:hAnsiTheme="majorHAnsi"/>
          <w:strike/>
          <w:sz w:val="24"/>
          <w:szCs w:val="24"/>
          <w:lang w:val="hy-AM"/>
        </w:rPr>
        <w:t>________</w:t>
      </w:r>
    </w:p>
    <w:p w14:paraId="29DDC91D" w14:textId="77777777" w:rsidR="000E5A91" w:rsidRPr="00DB424F" w:rsidRDefault="000E5A91" w:rsidP="000E5A91">
      <w:pPr>
        <w:widowControl w:val="0"/>
        <w:spacing w:after="160"/>
        <w:ind w:left="567" w:right="565"/>
        <w:jc w:val="center"/>
        <w:rPr>
          <w:rFonts w:asciiTheme="majorHAnsi" w:hAnsiTheme="majorHAnsi"/>
          <w:b/>
          <w:strike/>
        </w:rPr>
      </w:pPr>
    </w:p>
    <w:p w14:paraId="3C7936B3" w14:textId="77777777" w:rsidR="00BF7253" w:rsidRPr="00DB424F" w:rsidRDefault="00BF7253" w:rsidP="00BF7253">
      <w:pPr>
        <w:pStyle w:val="af4"/>
        <w:shd w:val="clear" w:color="auto" w:fill="FFFFFF"/>
        <w:spacing w:before="0" w:beforeAutospacing="0" w:after="0" w:afterAutospacing="0" w:line="276" w:lineRule="auto"/>
        <w:ind w:firstLine="567"/>
        <w:contextualSpacing/>
        <w:jc w:val="both"/>
        <w:rPr>
          <w:rFonts w:asciiTheme="majorHAnsi" w:eastAsiaTheme="minorHAnsi" w:hAnsiTheme="majorHAnsi"/>
          <w:strike/>
          <w:sz w:val="18"/>
          <w:szCs w:val="18"/>
        </w:rPr>
      </w:pPr>
      <w:r w:rsidRPr="00DB424F">
        <w:rPr>
          <w:rFonts w:asciiTheme="majorHAnsi" w:eastAsiaTheme="minorHAnsi" w:hAnsiTheme="majorHAnsi"/>
          <w:strike/>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DB424F">
        <w:rPr>
          <w:rFonts w:asciiTheme="majorHAnsi" w:eastAsiaTheme="minorHAnsi" w:hAnsiTheme="majorHAnsi"/>
          <w:strike/>
          <w:sz w:val="18"/>
          <w:szCs w:val="18"/>
        </w:rPr>
        <w:t>______________________</w:t>
      </w:r>
      <w:r w:rsidRPr="00DB424F">
        <w:rPr>
          <w:rFonts w:asciiTheme="majorHAnsi" w:eastAsiaTheme="minorHAnsi" w:hAnsiTheme="majorHAnsi"/>
          <w:bCs/>
          <w:strike/>
        </w:rPr>
        <w:t xml:space="preserve"> организованной</w:t>
      </w:r>
    </w:p>
    <w:p w14:paraId="113450B7" w14:textId="77777777" w:rsidR="00BF7253" w:rsidRPr="00DB424F" w:rsidRDefault="00BF7253" w:rsidP="00BF7253">
      <w:pPr>
        <w:pStyle w:val="af4"/>
        <w:shd w:val="clear" w:color="auto" w:fill="FFFFFF"/>
        <w:spacing w:before="0" w:beforeAutospacing="0" w:after="0" w:afterAutospacing="0" w:line="276" w:lineRule="auto"/>
        <w:contextualSpacing/>
        <w:jc w:val="both"/>
        <w:rPr>
          <w:rFonts w:asciiTheme="majorHAnsi" w:eastAsiaTheme="minorHAnsi" w:hAnsiTheme="majorHAnsi"/>
          <w:strike/>
        </w:rPr>
      </w:pPr>
      <w:r w:rsidRPr="00DB424F">
        <w:rPr>
          <w:rFonts w:asciiTheme="majorHAnsi" w:eastAsiaTheme="minorHAnsi" w:hAnsiTheme="majorHAnsi"/>
          <w:strike/>
          <w:sz w:val="18"/>
          <w:szCs w:val="18"/>
        </w:rPr>
        <w:t xml:space="preserve">                                                                                             </w:t>
      </w:r>
      <w:r w:rsidRPr="00DB424F">
        <w:rPr>
          <w:rFonts w:asciiTheme="majorHAnsi" w:eastAsiaTheme="minorHAnsi" w:hAnsiTheme="majorHAnsi"/>
          <w:strike/>
          <w:sz w:val="16"/>
          <w:szCs w:val="16"/>
        </w:rPr>
        <w:t xml:space="preserve"> код процедуры</w:t>
      </w:r>
      <w:r w:rsidRPr="00DB424F">
        <w:rPr>
          <w:rFonts w:asciiTheme="majorHAnsi" w:eastAsiaTheme="minorHAnsi" w:hAnsiTheme="majorHAnsi"/>
          <w:strike/>
          <w:sz w:val="18"/>
          <w:szCs w:val="18"/>
        </w:rPr>
        <w:t xml:space="preserve">                                           </w:t>
      </w:r>
    </w:p>
    <w:p w14:paraId="1F092E3C" w14:textId="77777777" w:rsidR="00BF7253" w:rsidRPr="00DB424F" w:rsidRDefault="00BF7253" w:rsidP="00BF7253">
      <w:pPr>
        <w:pStyle w:val="af4"/>
        <w:shd w:val="clear" w:color="auto" w:fill="FFFFFF"/>
        <w:spacing w:before="0" w:beforeAutospacing="0" w:after="0" w:afterAutospacing="0"/>
        <w:contextualSpacing/>
        <w:rPr>
          <w:rFonts w:asciiTheme="majorHAnsi" w:eastAsiaTheme="minorHAnsi" w:hAnsiTheme="majorHAnsi"/>
          <w:strike/>
          <w:sz w:val="18"/>
          <w:szCs w:val="18"/>
        </w:rPr>
      </w:pPr>
      <w:r w:rsidRPr="00DB424F">
        <w:rPr>
          <w:rFonts w:asciiTheme="majorHAnsi" w:eastAsiaTheme="minorHAnsi" w:hAnsiTheme="majorHAnsi"/>
          <w:strike/>
          <w:sz w:val="18"/>
          <w:szCs w:val="18"/>
        </w:rPr>
        <w:t>____________________________</w:t>
      </w:r>
      <w:r w:rsidRPr="00DB424F">
        <w:rPr>
          <w:rFonts w:asciiTheme="majorHAnsi" w:eastAsiaTheme="minorHAnsi" w:hAnsiTheme="majorHAnsi"/>
          <w:strike/>
          <w:lang w:val="hy-AM"/>
        </w:rPr>
        <w:t>(далее-бенефициар)</w:t>
      </w:r>
      <w:r w:rsidRPr="00DB424F">
        <w:rPr>
          <w:rFonts w:asciiTheme="majorHAnsi" w:eastAsiaTheme="minorHAnsi" w:hAnsiTheme="majorHAnsi"/>
          <w:strike/>
        </w:rPr>
        <w:t xml:space="preserve">, </w:t>
      </w:r>
      <w:r w:rsidR="009F7BD5" w:rsidRPr="00DB424F">
        <w:rPr>
          <w:rFonts w:asciiTheme="majorHAnsi" w:eastAsiaTheme="minorHAnsi" w:hAnsiTheme="majorHAnsi"/>
          <w:strike/>
        </w:rPr>
        <w:t>вытекаю</w:t>
      </w:r>
      <w:r w:rsidRPr="00DB424F">
        <w:rPr>
          <w:rFonts w:asciiTheme="majorHAnsi" w:eastAsiaTheme="minorHAnsi" w:hAnsiTheme="majorHAnsi"/>
          <w:strike/>
        </w:rPr>
        <w:t xml:space="preserve">щих из </w:t>
      </w:r>
      <w:r w:rsidRPr="00DB424F">
        <w:rPr>
          <w:rFonts w:asciiTheme="majorHAnsi" w:hAnsiTheme="majorHAnsi"/>
          <w:strike/>
        </w:rPr>
        <w:t xml:space="preserve">участия ____________   </w:t>
      </w:r>
    </w:p>
    <w:p w14:paraId="3E3F7EA7" w14:textId="77777777" w:rsidR="00BF7253" w:rsidRPr="00DB424F" w:rsidRDefault="00BF7253" w:rsidP="00BF7253">
      <w:pPr>
        <w:pStyle w:val="af4"/>
        <w:shd w:val="clear" w:color="auto" w:fill="FFFFFF"/>
        <w:spacing w:before="0" w:beforeAutospacing="0" w:after="0" w:afterAutospacing="0"/>
        <w:contextualSpacing/>
        <w:rPr>
          <w:rFonts w:asciiTheme="majorHAnsi" w:eastAsiaTheme="minorHAnsi" w:hAnsiTheme="majorHAnsi"/>
          <w:strike/>
          <w:sz w:val="18"/>
          <w:szCs w:val="18"/>
        </w:rPr>
      </w:pPr>
      <w:r w:rsidRPr="00DB424F">
        <w:rPr>
          <w:rFonts w:asciiTheme="majorHAnsi" w:eastAsiaTheme="minorHAnsi" w:hAnsiTheme="majorHAnsi"/>
          <w:strike/>
          <w:sz w:val="18"/>
          <w:szCs w:val="18"/>
        </w:rPr>
        <w:t>наименование заказчика</w:t>
      </w:r>
      <w:r w:rsidRPr="00DB424F">
        <w:rPr>
          <w:rStyle w:val="af5"/>
          <w:rFonts w:asciiTheme="majorHAnsi" w:hAnsiTheme="majorHAnsi"/>
          <w:strike/>
          <w:sz w:val="16"/>
          <w:szCs w:val="16"/>
        </w:rPr>
        <w:t xml:space="preserve">                                                                                                       </w:t>
      </w:r>
      <w:r w:rsidRPr="00DB424F">
        <w:rPr>
          <w:rStyle w:val="af5"/>
          <w:rFonts w:asciiTheme="majorHAnsi" w:hAnsiTheme="majorHAnsi"/>
          <w:b w:val="0"/>
          <w:strike/>
          <w:sz w:val="16"/>
          <w:szCs w:val="16"/>
        </w:rPr>
        <w:t>наименование участника</w:t>
      </w:r>
    </w:p>
    <w:p w14:paraId="24EA91C1" w14:textId="77777777" w:rsidR="00BF7253" w:rsidRPr="00DB424F" w:rsidRDefault="00BF7253" w:rsidP="00BF7253">
      <w:pPr>
        <w:pStyle w:val="af4"/>
        <w:shd w:val="clear" w:color="auto" w:fill="FFFFFF"/>
        <w:spacing w:before="0" w:beforeAutospacing="0" w:after="0" w:afterAutospacing="0"/>
        <w:jc w:val="both"/>
        <w:rPr>
          <w:rFonts w:asciiTheme="majorHAnsi" w:eastAsiaTheme="minorHAnsi" w:hAnsiTheme="majorHAnsi"/>
          <w:strike/>
        </w:rPr>
      </w:pPr>
      <w:r w:rsidRPr="00DB424F">
        <w:rPr>
          <w:rFonts w:asciiTheme="majorHAnsi" w:eastAsiaTheme="minorHAnsi" w:hAnsiTheme="majorHAnsi"/>
          <w:strike/>
          <w:lang w:val="hy-AM"/>
        </w:rPr>
        <w:t xml:space="preserve"> (далее-</w:t>
      </w:r>
      <w:r w:rsidRPr="00DB424F">
        <w:rPr>
          <w:rFonts w:asciiTheme="majorHAnsi" w:eastAsiaTheme="minorHAnsi" w:hAnsiTheme="majorHAnsi"/>
          <w:strike/>
        </w:rPr>
        <w:t>п</w:t>
      </w:r>
      <w:r w:rsidRPr="00DB424F">
        <w:rPr>
          <w:rFonts w:asciiTheme="majorHAnsi" w:eastAsiaTheme="minorHAnsi" w:hAnsiTheme="majorHAnsi"/>
          <w:strike/>
          <w:lang w:val="hy-AM"/>
        </w:rPr>
        <w:t>ринципал)</w:t>
      </w:r>
      <w:r w:rsidRPr="00DB424F">
        <w:rPr>
          <w:rFonts w:asciiTheme="majorHAnsi" w:eastAsiaTheme="minorHAnsi" w:hAnsiTheme="majorHAnsi"/>
          <w:strike/>
        </w:rPr>
        <w:t xml:space="preserve"> в данной процедуре закупок.</w:t>
      </w:r>
    </w:p>
    <w:p w14:paraId="55E65EB8" w14:textId="77777777" w:rsidR="00BF7253" w:rsidRPr="00DB424F" w:rsidRDefault="00BF7253" w:rsidP="00BF7253">
      <w:pPr>
        <w:pStyle w:val="af4"/>
        <w:shd w:val="clear" w:color="auto" w:fill="FFFFFF"/>
        <w:spacing w:before="0" w:beforeAutospacing="0" w:after="0" w:afterAutospacing="0"/>
        <w:jc w:val="both"/>
        <w:rPr>
          <w:rFonts w:asciiTheme="majorHAnsi" w:eastAsiaTheme="minorHAnsi" w:hAnsiTheme="majorHAnsi"/>
          <w:strike/>
        </w:rPr>
      </w:pPr>
      <w:r w:rsidRPr="00DB424F">
        <w:rPr>
          <w:rFonts w:asciiTheme="majorHAnsi" w:eastAsiaTheme="minorHAnsi" w:hAnsiTheme="majorHAnsi"/>
          <w:strike/>
        </w:rPr>
        <w:t xml:space="preserve">    </w:t>
      </w:r>
    </w:p>
    <w:p w14:paraId="01CCAF3C" w14:textId="77777777" w:rsidR="00BF7253" w:rsidRPr="00DB424F" w:rsidRDefault="00BF7253" w:rsidP="00BF7253">
      <w:pPr>
        <w:pStyle w:val="af4"/>
        <w:shd w:val="clear" w:color="auto" w:fill="FFFFFF"/>
        <w:spacing w:before="0" w:beforeAutospacing="0" w:after="0" w:afterAutospacing="0"/>
        <w:ind w:firstLine="708"/>
        <w:jc w:val="both"/>
        <w:rPr>
          <w:rFonts w:asciiTheme="majorHAnsi" w:eastAsiaTheme="minorHAnsi" w:hAnsiTheme="majorHAnsi"/>
          <w:strike/>
          <w:lang w:val="hy-AM"/>
        </w:rPr>
      </w:pPr>
      <w:r w:rsidRPr="00DB424F">
        <w:rPr>
          <w:rFonts w:asciiTheme="majorHAnsi" w:eastAsiaTheme="minorHAnsi" w:hAnsiTheme="majorHAnsi"/>
          <w:strike/>
        </w:rPr>
        <w:t xml:space="preserve">2.  По гарантии </w:t>
      </w:r>
      <w:r w:rsidRPr="00DB424F">
        <w:rPr>
          <w:rFonts w:asciiTheme="majorHAnsi" w:eastAsiaTheme="minorHAnsi" w:hAnsiTheme="majorHAnsi"/>
          <w:strike/>
          <w:lang w:val="hy-AM"/>
        </w:rPr>
        <w:t xml:space="preserve">------------------------------------------------------------------------- </w:t>
      </w:r>
    </w:p>
    <w:p w14:paraId="246B43FA" w14:textId="77777777" w:rsidR="00BF7253" w:rsidRPr="00DB424F" w:rsidRDefault="00BF7253" w:rsidP="00BF7253">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sz w:val="18"/>
          <w:szCs w:val="18"/>
        </w:rPr>
        <w:t xml:space="preserve">                                                                  наименование банка выдающего гарантию</w:t>
      </w:r>
    </w:p>
    <w:p w14:paraId="421B839F" w14:textId="77777777" w:rsidR="00BF7253" w:rsidRPr="00DB424F" w:rsidRDefault="00BF7253" w:rsidP="00BF7253">
      <w:pPr>
        <w:pStyle w:val="af4"/>
        <w:shd w:val="clear" w:color="auto" w:fill="FFFFFF"/>
        <w:spacing w:before="0" w:beforeAutospacing="0" w:after="0" w:afterAutospacing="0"/>
        <w:jc w:val="both"/>
        <w:rPr>
          <w:rFonts w:asciiTheme="majorHAnsi" w:eastAsiaTheme="minorHAnsi" w:hAnsiTheme="majorHAnsi"/>
          <w:strike/>
        </w:rPr>
      </w:pPr>
      <w:r w:rsidRPr="00DB424F">
        <w:rPr>
          <w:rFonts w:asciiTheme="majorHAnsi" w:eastAsiaTheme="minorHAnsi" w:hAnsiTheme="majorHAnsi"/>
          <w:strike/>
        </w:rPr>
        <w:t>(далее-лицо, выдающее гарантию</w:t>
      </w:r>
      <w:proofErr w:type="gramStart"/>
      <w:r w:rsidRPr="00DB424F">
        <w:rPr>
          <w:rFonts w:asciiTheme="majorHAnsi" w:eastAsiaTheme="minorHAnsi" w:hAnsiTheme="majorHAnsi"/>
          <w:strike/>
        </w:rPr>
        <w:t>)</w:t>
      </w:r>
      <w:proofErr w:type="gramEnd"/>
      <w:r w:rsidRPr="00DB424F">
        <w:rPr>
          <w:rFonts w:asciiTheme="majorHAnsi" w:eastAsiaTheme="minorHAnsi" w:hAnsiTheme="majorHAnsi"/>
          <w:strike/>
        </w:rPr>
        <w:t xml:space="preserve">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34954547" w14:textId="77777777" w:rsidR="00BF7253" w:rsidRPr="00DB424F" w:rsidRDefault="00BF7253" w:rsidP="00BF7253">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r w:rsidRPr="00DB424F">
        <w:rPr>
          <w:rFonts w:asciiTheme="majorHAnsi" w:eastAsiaTheme="minorHAnsi" w:hAnsiTheme="majorHAnsi"/>
          <w:strike/>
          <w:sz w:val="18"/>
          <w:szCs w:val="18"/>
        </w:rPr>
        <w:t xml:space="preserve">сумма в цифрах и прописью         </w:t>
      </w:r>
    </w:p>
    <w:p w14:paraId="5D8F7874" w14:textId="77777777" w:rsidR="00BF7253" w:rsidRPr="00DB424F" w:rsidRDefault="00BF7253" w:rsidP="00BF7253">
      <w:pPr>
        <w:pStyle w:val="af4"/>
        <w:shd w:val="clear" w:color="auto" w:fill="FFFFFF"/>
        <w:spacing w:before="0" w:beforeAutospacing="0" w:after="0" w:afterAutospacing="0"/>
        <w:jc w:val="both"/>
        <w:rPr>
          <w:rFonts w:asciiTheme="majorHAnsi" w:eastAsiaTheme="minorHAnsi" w:hAnsiTheme="majorHAnsi"/>
          <w:strike/>
        </w:rPr>
      </w:pPr>
      <w:r w:rsidRPr="00DB424F">
        <w:rPr>
          <w:rFonts w:asciiTheme="majorHAnsi" w:eastAsiaTheme="minorHAnsi" w:hAnsiTheme="majorHAnsi"/>
          <w:strike/>
        </w:rPr>
        <w:t xml:space="preserve">гарантии)  в течение </w:t>
      </w:r>
      <w:r w:rsidR="00045968" w:rsidRPr="00DB424F">
        <w:rPr>
          <w:rFonts w:asciiTheme="majorHAnsi" w:eastAsiaTheme="minorHAnsi" w:hAnsiTheme="majorHAnsi"/>
          <w:strike/>
        </w:rPr>
        <w:t>пяти</w:t>
      </w:r>
      <w:r w:rsidRPr="00DB424F">
        <w:rPr>
          <w:rFonts w:asciiTheme="majorHAnsi" w:eastAsiaTheme="minorHAnsi" w:hAnsiTheme="majorHAnsi"/>
          <w:strike/>
        </w:rPr>
        <w:t xml:space="preserve"> рабочих дней после получения требования. </w:t>
      </w:r>
    </w:p>
    <w:p w14:paraId="640CD4CD" w14:textId="77777777" w:rsidR="00BF7253" w:rsidRPr="00DB424F" w:rsidRDefault="00BF7253" w:rsidP="00BF7253">
      <w:pPr>
        <w:pStyle w:val="af4"/>
        <w:shd w:val="clear" w:color="auto" w:fill="FFFFFF"/>
        <w:spacing w:before="0" w:beforeAutospacing="0" w:after="0" w:afterAutospacing="0"/>
        <w:jc w:val="both"/>
        <w:rPr>
          <w:rFonts w:asciiTheme="majorHAnsi" w:eastAsiaTheme="minorHAnsi" w:hAnsiTheme="majorHAnsi"/>
          <w:strike/>
        </w:rPr>
      </w:pPr>
      <w:r w:rsidRPr="00DB424F">
        <w:rPr>
          <w:rFonts w:asciiTheme="majorHAnsi" w:eastAsiaTheme="minorHAnsi" w:hAnsiTheme="majorHAnsi"/>
          <w:strike/>
        </w:rPr>
        <w:t>Выплата производится посредством перечисления на расчетный    счет____________________ бенефициара.</w:t>
      </w:r>
    </w:p>
    <w:p w14:paraId="5B4CB46E" w14:textId="77777777" w:rsidR="00BF7253" w:rsidRPr="00DB424F" w:rsidRDefault="00BF7253" w:rsidP="00BF7253">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r w:rsidRPr="00DB424F">
        <w:rPr>
          <w:rFonts w:asciiTheme="majorHAnsi" w:eastAsiaTheme="minorHAnsi" w:hAnsiTheme="majorHAnsi"/>
          <w:strike/>
          <w:sz w:val="18"/>
          <w:szCs w:val="18"/>
        </w:rPr>
        <w:t>расчетный счет</w:t>
      </w:r>
    </w:p>
    <w:p w14:paraId="28B2D8BF" w14:textId="77777777" w:rsidR="00BF7253" w:rsidRPr="00DB424F" w:rsidRDefault="00BF7253" w:rsidP="00BF7253">
      <w:pPr>
        <w:pStyle w:val="af4"/>
        <w:shd w:val="clear" w:color="auto" w:fill="FFFFFF"/>
        <w:spacing w:before="0" w:beforeAutospacing="0" w:after="0" w:afterAutospacing="0"/>
        <w:jc w:val="both"/>
        <w:rPr>
          <w:rFonts w:asciiTheme="majorHAnsi" w:eastAsiaTheme="minorHAnsi" w:hAnsiTheme="majorHAnsi"/>
          <w:strike/>
        </w:rPr>
      </w:pPr>
    </w:p>
    <w:p w14:paraId="7031E9BB"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3. Настоящая гарантия является безотзывной.</w:t>
      </w:r>
    </w:p>
    <w:p w14:paraId="45E09CAD" w14:textId="77777777" w:rsidR="00BF7253" w:rsidRPr="00DB424F" w:rsidRDefault="00BF7253" w:rsidP="00BF7253">
      <w:pPr>
        <w:pStyle w:val="af4"/>
        <w:shd w:val="clear" w:color="auto" w:fill="FFFFFF"/>
        <w:spacing w:before="0" w:beforeAutospacing="0" w:after="0" w:afterAutospacing="0"/>
        <w:ind w:firstLine="375"/>
        <w:jc w:val="both"/>
        <w:rPr>
          <w:rStyle w:val="af5"/>
          <w:rFonts w:asciiTheme="majorHAnsi" w:hAnsiTheme="majorHAnsi"/>
          <w:b w:val="0"/>
          <w:bCs w:val="0"/>
          <w:strike/>
          <w:sz w:val="20"/>
          <w:szCs w:val="20"/>
        </w:rPr>
      </w:pPr>
    </w:p>
    <w:p w14:paraId="54E7687F"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CA0AD32" w14:textId="77777777" w:rsidR="00BF7253" w:rsidRPr="00DB424F" w:rsidRDefault="00BF7253" w:rsidP="00BF7253">
      <w:pPr>
        <w:pStyle w:val="af4"/>
        <w:shd w:val="clear" w:color="auto" w:fill="FFFFFF"/>
        <w:ind w:firstLine="374"/>
        <w:contextualSpacing/>
        <w:jc w:val="both"/>
        <w:rPr>
          <w:rFonts w:asciiTheme="majorHAnsi" w:eastAsiaTheme="minorHAnsi" w:hAnsiTheme="majorHAnsi"/>
          <w:strike/>
        </w:rPr>
      </w:pPr>
      <w:r w:rsidRPr="00DB424F">
        <w:rPr>
          <w:rFonts w:asciiTheme="majorHAnsi" w:eastAsiaTheme="minorHAnsi" w:hAnsiTheme="majorHAnsi"/>
          <w:strike/>
        </w:rPr>
        <w:t xml:space="preserve">5. Гарантия действует </w:t>
      </w:r>
      <w:r w:rsidR="009426DB" w:rsidRPr="00DB424F">
        <w:rPr>
          <w:rFonts w:asciiTheme="majorHAnsi" w:eastAsiaTheme="minorHAnsi" w:hAnsiTheme="majorHAnsi"/>
          <w:strike/>
        </w:rPr>
        <w:t xml:space="preserve">с момента выпуска и в силе </w:t>
      </w:r>
      <w:r w:rsidRPr="00DB424F">
        <w:rPr>
          <w:rFonts w:asciiTheme="majorHAnsi" w:eastAsiaTheme="minorHAnsi" w:hAnsiTheme="majorHAnsi"/>
          <w:strike/>
        </w:rPr>
        <w:t>девяносто рабочих дней</w:t>
      </w:r>
      <w:r w:rsidR="0056608D" w:rsidRPr="00DB424F">
        <w:rPr>
          <w:rFonts w:asciiTheme="majorHAnsi" w:eastAsiaTheme="minorHAnsi" w:hAnsiTheme="majorHAnsi"/>
          <w:strike/>
        </w:rPr>
        <w:t>**</w:t>
      </w:r>
      <w:r w:rsidRPr="00DB424F">
        <w:rPr>
          <w:rFonts w:asciiTheme="majorHAnsi" w:eastAsiaTheme="minorHAnsi" w:hAnsiTheme="majorHAnsi"/>
          <w:strike/>
        </w:rPr>
        <w:t xml:space="preserve"> со дня </w:t>
      </w:r>
      <w:r w:rsidR="009939C4" w:rsidRPr="00DB424F">
        <w:rPr>
          <w:rFonts w:asciiTheme="majorHAnsi" w:eastAsiaTheme="minorHAnsi" w:hAnsiTheme="majorHAnsi"/>
          <w:strike/>
        </w:rPr>
        <w:t xml:space="preserve">истечения крайнего срока </w:t>
      </w:r>
      <w:r w:rsidRPr="00DB424F">
        <w:rPr>
          <w:rFonts w:asciiTheme="majorHAnsi" w:eastAsiaTheme="minorHAnsi" w:hAnsiTheme="majorHAnsi"/>
          <w:strike/>
        </w:rPr>
        <w:t>подачи принципалом заяв</w:t>
      </w:r>
      <w:r w:rsidR="009939C4" w:rsidRPr="00DB424F">
        <w:rPr>
          <w:rFonts w:asciiTheme="majorHAnsi" w:eastAsiaTheme="minorHAnsi" w:hAnsiTheme="majorHAnsi"/>
          <w:strike/>
        </w:rPr>
        <w:t>о</w:t>
      </w:r>
      <w:r w:rsidRPr="00DB424F">
        <w:rPr>
          <w:rFonts w:asciiTheme="majorHAnsi" w:eastAsiaTheme="minorHAnsi" w:hAnsiTheme="majorHAnsi"/>
          <w:strike/>
        </w:rPr>
        <w:t>к на участие в организованной бенефициаром процедуре закупок под кодом   ________________________________.</w:t>
      </w:r>
    </w:p>
    <w:p w14:paraId="4B2147EE" w14:textId="77777777" w:rsidR="00BF7253" w:rsidRPr="00DB424F" w:rsidRDefault="009426DB" w:rsidP="009939C4">
      <w:pPr>
        <w:pStyle w:val="af4"/>
        <w:shd w:val="clear" w:color="auto" w:fill="FFFFFF"/>
        <w:ind w:firstLine="374"/>
        <w:contextualSpacing/>
        <w:rPr>
          <w:rFonts w:asciiTheme="majorHAnsi" w:eastAsiaTheme="minorHAnsi" w:hAnsiTheme="majorHAnsi"/>
          <w:strike/>
          <w:sz w:val="18"/>
          <w:szCs w:val="18"/>
        </w:rPr>
      </w:pPr>
      <w:r w:rsidRPr="00DB424F">
        <w:rPr>
          <w:rFonts w:asciiTheme="majorHAnsi" w:eastAsiaTheme="minorHAnsi" w:hAnsiTheme="majorHAnsi"/>
          <w:strike/>
        </w:rPr>
        <w:t xml:space="preserve">  </w:t>
      </w:r>
      <w:r w:rsidR="00BF7253" w:rsidRPr="00DB424F">
        <w:rPr>
          <w:rFonts w:asciiTheme="majorHAnsi" w:eastAsiaTheme="minorHAnsi" w:hAnsiTheme="majorHAnsi"/>
          <w:strike/>
        </w:rPr>
        <w:t xml:space="preserve"> </w:t>
      </w:r>
      <w:r w:rsidR="00BF7253" w:rsidRPr="00DB424F">
        <w:rPr>
          <w:rFonts w:asciiTheme="majorHAnsi" w:eastAsiaTheme="minorHAnsi" w:hAnsiTheme="majorHAnsi"/>
          <w:strike/>
          <w:sz w:val="18"/>
          <w:szCs w:val="18"/>
        </w:rPr>
        <w:t>код процедуры</w:t>
      </w:r>
    </w:p>
    <w:p w14:paraId="56D15D76" w14:textId="77777777" w:rsidR="009D753C" w:rsidRPr="00DB424F" w:rsidRDefault="00634B02" w:rsidP="00634B02">
      <w:pPr>
        <w:pStyle w:val="af4"/>
        <w:shd w:val="clear" w:color="auto" w:fill="FFFFFF"/>
        <w:spacing w:before="0" w:beforeAutospacing="0" w:after="0" w:afterAutospacing="0"/>
        <w:ind w:firstLine="375"/>
        <w:jc w:val="both"/>
        <w:rPr>
          <w:ins w:id="13" w:author="Inesa Kocharyan" w:date="2023-07-07T17:01:00Z"/>
          <w:rFonts w:asciiTheme="majorHAnsi" w:eastAsiaTheme="minorHAnsi" w:hAnsiTheme="majorHAnsi"/>
          <w:strike/>
        </w:rPr>
      </w:pPr>
      <w:r w:rsidRPr="00DB424F">
        <w:rPr>
          <w:rFonts w:asciiTheme="majorHAnsi" w:eastAsiaTheme="minorHAnsi" w:hAnsiTheme="majorHAnsi"/>
          <w:strike/>
        </w:rPr>
        <w:t>Информацию о факте предоставления настоящей гарантии</w:t>
      </w:r>
      <w:r w:rsidR="0062057D" w:rsidRPr="00DB424F">
        <w:rPr>
          <w:rFonts w:asciiTheme="majorHAnsi" w:eastAsiaTheme="minorHAnsi" w:hAnsiTheme="majorHAnsi"/>
          <w:strike/>
        </w:rPr>
        <w:t>- номер гарантии, наименование предоставляющего банка и код, указанный в пункте 1 настоящей гарантии,</w:t>
      </w:r>
      <w:r w:rsidRPr="00DB424F">
        <w:rPr>
          <w:rFonts w:asciiTheme="majorHAnsi" w:eastAsiaTheme="minorHAnsi" w:hAnsiTheme="majorHAnsi"/>
          <w:strike/>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r w:rsidR="009D753C" w:rsidRPr="00DB424F">
        <w:rPr>
          <w:rFonts w:asciiTheme="majorHAnsi" w:eastAsiaTheme="minorHAnsi" w:hAnsiTheme="majorHAnsi"/>
          <w:strike/>
        </w:rPr>
        <w:t>--------------------------------------------</w:t>
      </w:r>
      <w:r w:rsidR="007531AA" w:rsidRPr="00DB424F">
        <w:rPr>
          <w:rFonts w:asciiTheme="majorHAnsi" w:eastAsiaTheme="minorHAnsi" w:hAnsiTheme="majorHAnsi"/>
          <w:strike/>
        </w:rPr>
        <w:t>,</w:t>
      </w:r>
      <w:ins w:id="14" w:author="Inesa Kocharyan" w:date="2023-07-07T17:01:00Z">
        <w:r w:rsidR="007531AA" w:rsidRPr="00DB424F">
          <w:rPr>
            <w:rFonts w:asciiTheme="majorHAnsi" w:eastAsiaTheme="minorHAnsi" w:hAnsiTheme="majorHAnsi"/>
            <w:strike/>
          </w:rPr>
          <w:t xml:space="preserve"> </w:t>
        </w:r>
      </w:ins>
      <w:r w:rsidRPr="00DB424F">
        <w:rPr>
          <w:rFonts w:asciiTheme="majorHAnsi" w:eastAsiaTheme="minorHAnsi" w:hAnsiTheme="majorHAnsi"/>
          <w:strike/>
        </w:rPr>
        <w:t xml:space="preserve">который указан в упомянутом в настоящем пункте </w:t>
      </w:r>
    </w:p>
    <w:p w14:paraId="38FB5634" w14:textId="77777777" w:rsidR="009D753C" w:rsidRPr="00DB424F" w:rsidRDefault="009D753C" w:rsidP="00634B02">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Style w:val="af5"/>
          <w:rFonts w:asciiTheme="majorHAnsi" w:hAnsiTheme="majorHAnsi"/>
          <w:b w:val="0"/>
          <w:bCs w:val="0"/>
          <w:strike/>
          <w:sz w:val="20"/>
          <w:szCs w:val="20"/>
        </w:rPr>
        <w:t>адрес эл. почты секретаря</w:t>
      </w:r>
    </w:p>
    <w:p w14:paraId="1D26D6AB" w14:textId="77777777" w:rsidR="00634B02" w:rsidRPr="00DB424F" w:rsidRDefault="00634B02" w:rsidP="00A3702B">
      <w:pPr>
        <w:pStyle w:val="af4"/>
        <w:shd w:val="clear" w:color="auto" w:fill="FFFFFF"/>
        <w:spacing w:before="0" w:beforeAutospacing="0" w:after="0" w:afterAutospacing="0"/>
        <w:jc w:val="both"/>
        <w:rPr>
          <w:rFonts w:asciiTheme="majorHAnsi" w:eastAsiaTheme="minorHAnsi" w:hAnsiTheme="majorHAnsi"/>
          <w:strike/>
        </w:rPr>
      </w:pPr>
      <w:r w:rsidRPr="00DB424F">
        <w:rPr>
          <w:rFonts w:asciiTheme="majorHAnsi" w:eastAsiaTheme="minorHAnsi" w:hAnsiTheme="majorHAnsi"/>
          <w:strike/>
        </w:rPr>
        <w:t>приглашении к процедуре закупок.</w:t>
      </w:r>
    </w:p>
    <w:p w14:paraId="7606266D" w14:textId="77777777" w:rsidR="00634B02" w:rsidRPr="00DB424F" w:rsidRDefault="00634B02" w:rsidP="00634B02">
      <w:pPr>
        <w:pStyle w:val="af4"/>
        <w:shd w:val="clear" w:color="auto" w:fill="FFFFFF"/>
        <w:spacing w:before="0" w:beforeAutospacing="0" w:after="0" w:afterAutospacing="0"/>
        <w:ind w:firstLine="375"/>
        <w:jc w:val="both"/>
        <w:rPr>
          <w:rStyle w:val="af5"/>
          <w:rFonts w:asciiTheme="majorHAnsi" w:hAnsiTheme="majorHAnsi"/>
          <w:b w:val="0"/>
          <w:bCs w:val="0"/>
          <w:strike/>
          <w:sz w:val="20"/>
          <w:szCs w:val="20"/>
        </w:rPr>
      </w:pPr>
    </w:p>
    <w:p w14:paraId="64FD084D"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6. Бенефициар предъявляет требование лицу, выдающему гарантию, в письменной форме. К требованию прилага</w:t>
      </w:r>
      <w:r w:rsidR="00842D08" w:rsidRPr="00DB424F">
        <w:rPr>
          <w:rFonts w:asciiTheme="majorHAnsi" w:eastAsiaTheme="minorHAnsi" w:hAnsiTheme="majorHAnsi"/>
          <w:strike/>
        </w:rPr>
        <w:t>е</w:t>
      </w:r>
      <w:r w:rsidRPr="00DB424F">
        <w:rPr>
          <w:rFonts w:asciiTheme="majorHAnsi" w:eastAsiaTheme="minorHAnsi" w:hAnsiTheme="majorHAnsi"/>
          <w:strike/>
        </w:rPr>
        <w:t>тся копия протокола заседания оценочной комиссии об отклонении заявки</w:t>
      </w:r>
      <w:r w:rsidR="00842D08" w:rsidRPr="00DB424F">
        <w:rPr>
          <w:rFonts w:asciiTheme="majorHAnsi" w:eastAsiaTheme="minorHAnsi" w:hAnsiTheme="majorHAnsi"/>
          <w:strike/>
        </w:rPr>
        <w:t>.</w:t>
      </w:r>
    </w:p>
    <w:p w14:paraId="5A34509B"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eastAsiaTheme="minorHAnsi" w:hAnsiTheme="majorHAnsi"/>
          <w:strike/>
        </w:rPr>
      </w:pPr>
    </w:p>
    <w:p w14:paraId="240533F6"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7.</w:t>
      </w:r>
      <w:r w:rsidRPr="00DB424F">
        <w:rPr>
          <w:rFonts w:asciiTheme="majorHAnsi" w:hAnsiTheme="majorHAnsi"/>
          <w:strike/>
        </w:rPr>
        <w:t xml:space="preserve"> </w:t>
      </w:r>
      <w:r w:rsidRPr="00DB424F">
        <w:rPr>
          <w:rFonts w:asciiTheme="majorHAnsi" w:eastAsiaTheme="minorHAnsi" w:hAnsiTheme="majorHAnsi"/>
          <w:strike/>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6A71C30"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eastAsiaTheme="minorHAnsi" w:hAnsiTheme="majorHAnsi"/>
          <w:strike/>
        </w:rPr>
      </w:pPr>
    </w:p>
    <w:p w14:paraId="03F143A5"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8.</w:t>
      </w:r>
      <w:r w:rsidRPr="00DB424F">
        <w:rPr>
          <w:rFonts w:asciiTheme="majorHAnsi" w:hAnsiTheme="majorHAnsi"/>
          <w:strike/>
        </w:rPr>
        <w:t xml:space="preserve"> </w:t>
      </w:r>
      <w:r w:rsidRPr="00DB424F">
        <w:rPr>
          <w:rFonts w:asciiTheme="majorHAnsi" w:eastAsiaTheme="minorHAnsi" w:hAnsiTheme="majorHAnsi"/>
          <w:strike/>
        </w:rPr>
        <w:t>Лицо, выдающее гарантию, отклоняет требование бенефициара, если:</w:t>
      </w:r>
    </w:p>
    <w:p w14:paraId="59BCBB20"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1) требование или прилагаемые документы не соответствуют условиям настоящей гарантии,</w:t>
      </w:r>
    </w:p>
    <w:p w14:paraId="38639E95" w14:textId="77777777" w:rsidR="00BF7253" w:rsidRPr="00DB424F" w:rsidRDefault="00BF7253" w:rsidP="00BF7253">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lastRenderedPageBreak/>
        <w:t>2) требование представлено по истечении срока, установленного гарантией.</w:t>
      </w:r>
    </w:p>
    <w:p w14:paraId="60C77971" w14:textId="77777777" w:rsidR="00BF7253" w:rsidRPr="00DB424F" w:rsidRDefault="00BF7253" w:rsidP="00BF7253">
      <w:pPr>
        <w:pStyle w:val="af4"/>
        <w:shd w:val="clear" w:color="auto" w:fill="FFFFFF"/>
        <w:spacing w:before="0" w:beforeAutospacing="0" w:after="0" w:afterAutospacing="0"/>
        <w:ind w:firstLine="375"/>
        <w:rPr>
          <w:rFonts w:asciiTheme="majorHAnsi" w:eastAsiaTheme="minorHAnsi" w:hAnsiTheme="majorHAnsi"/>
          <w:strike/>
        </w:rPr>
      </w:pPr>
    </w:p>
    <w:p w14:paraId="5F8AD08C" w14:textId="77777777" w:rsidR="00BF7253" w:rsidRPr="00DB424F" w:rsidRDefault="00BF7253" w:rsidP="00BF7253">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B6F654C" w14:textId="77777777" w:rsidR="00BF7253" w:rsidRPr="00DB424F" w:rsidRDefault="00BF7253" w:rsidP="00BF7253">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 xml:space="preserve"> 10. К настоящей гарантии применяются соответствующие положения Гражданского кодекса Республики Армения</w:t>
      </w:r>
    </w:p>
    <w:p w14:paraId="2B8DF7AB"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06313B2"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eastAsiaTheme="minorHAnsi" w:hAnsiTheme="majorHAnsi"/>
          <w:strike/>
        </w:rPr>
      </w:pPr>
    </w:p>
    <w:p w14:paraId="73F74C75"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hAnsiTheme="majorHAnsi"/>
          <w:strike/>
          <w:sz w:val="20"/>
          <w:szCs w:val="20"/>
        </w:rPr>
      </w:pPr>
    </w:p>
    <w:p w14:paraId="713D1891"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hAnsiTheme="majorHAnsi"/>
          <w:strike/>
          <w:sz w:val="20"/>
          <w:szCs w:val="20"/>
          <w:u w:val="single"/>
          <w:lang w:val="hy-AM"/>
        </w:rPr>
      </w:pPr>
      <w:r w:rsidRPr="00DB424F">
        <w:rPr>
          <w:rFonts w:asciiTheme="majorHAnsi" w:hAnsiTheme="majorHAnsi"/>
          <w:strike/>
          <w:sz w:val="20"/>
          <w:szCs w:val="20"/>
          <w:lang w:val="hy-AM"/>
        </w:rPr>
        <w:t>Руководитель исполнительного органа</w:t>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p>
    <w:p w14:paraId="4FE468D6"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hAnsiTheme="majorHAnsi"/>
          <w:strike/>
          <w:sz w:val="20"/>
          <w:szCs w:val="20"/>
          <w:lang w:val="hy-AM"/>
        </w:rPr>
      </w:pPr>
    </w:p>
    <w:p w14:paraId="0896C4D2"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hAnsiTheme="majorHAnsi"/>
          <w:strike/>
          <w:sz w:val="20"/>
          <w:szCs w:val="20"/>
          <w:lang w:val="hy-AM"/>
        </w:rPr>
      </w:pPr>
    </w:p>
    <w:p w14:paraId="1B094F0F"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hAnsiTheme="majorHAnsi"/>
          <w:strike/>
          <w:sz w:val="20"/>
          <w:szCs w:val="20"/>
          <w:lang w:val="hy-AM"/>
        </w:rPr>
      </w:pP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p>
    <w:p w14:paraId="4F2AB0B7" w14:textId="77777777" w:rsidR="00BF7253" w:rsidRPr="00DB424F" w:rsidRDefault="00BF7253" w:rsidP="00BF7253">
      <w:pPr>
        <w:pStyle w:val="af4"/>
        <w:shd w:val="clear" w:color="auto" w:fill="FFFFFF"/>
        <w:spacing w:before="0" w:beforeAutospacing="0" w:after="0" w:afterAutospacing="0"/>
        <w:rPr>
          <w:rFonts w:asciiTheme="majorHAnsi" w:hAnsiTheme="majorHAnsi"/>
          <w:strike/>
          <w:vertAlign w:val="superscript"/>
        </w:rPr>
      </w:pPr>
      <w:r w:rsidRPr="00DB424F">
        <w:rPr>
          <w:rFonts w:asciiTheme="majorHAnsi" w:hAnsiTheme="majorHAnsi"/>
          <w:strike/>
          <w:vertAlign w:val="superscript"/>
          <w:lang w:val="hy-AM"/>
        </w:rPr>
        <w:t xml:space="preserve">                                                        </w:t>
      </w:r>
      <w:r w:rsidRPr="00DB424F">
        <w:rPr>
          <w:rFonts w:asciiTheme="majorHAnsi" w:hAnsiTheme="majorHAnsi"/>
          <w:strike/>
          <w:vertAlign w:val="superscript"/>
        </w:rPr>
        <w:t>число, месяц, год</w:t>
      </w:r>
    </w:p>
    <w:p w14:paraId="33CA3426"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eastAsiaTheme="minorHAnsi" w:hAnsiTheme="majorHAnsi"/>
          <w:strike/>
          <w:lang w:val="hy-AM"/>
        </w:rPr>
      </w:pPr>
    </w:p>
    <w:p w14:paraId="6F3F5D35"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eastAsiaTheme="minorHAnsi" w:hAnsiTheme="majorHAnsi"/>
          <w:strike/>
        </w:rPr>
      </w:pPr>
    </w:p>
    <w:p w14:paraId="6CE7BE6D" w14:textId="77777777" w:rsidR="000E5A91" w:rsidRPr="00DB424F" w:rsidRDefault="000E5A91" w:rsidP="00BF7253">
      <w:pPr>
        <w:pStyle w:val="a3"/>
        <w:widowControl w:val="0"/>
        <w:spacing w:after="160" w:line="240" w:lineRule="auto"/>
        <w:rPr>
          <w:rFonts w:asciiTheme="majorHAnsi" w:hAnsiTheme="majorHAnsi"/>
          <w:i w:val="0"/>
          <w:strike/>
          <w:sz w:val="24"/>
          <w:szCs w:val="24"/>
        </w:rPr>
      </w:pPr>
    </w:p>
    <w:p w14:paraId="11814553" w14:textId="77777777" w:rsidR="00260163" w:rsidRPr="00DB424F" w:rsidRDefault="00260163" w:rsidP="00B46D58">
      <w:pPr>
        <w:widowControl w:val="0"/>
        <w:spacing w:after="160"/>
        <w:ind w:left="567" w:right="565"/>
        <w:jc w:val="center"/>
        <w:rPr>
          <w:rFonts w:asciiTheme="majorHAnsi" w:hAnsiTheme="majorHAnsi"/>
          <w:b/>
          <w:strike/>
        </w:rPr>
      </w:pPr>
    </w:p>
    <w:p w14:paraId="274D4005" w14:textId="77777777" w:rsidR="00CF2692" w:rsidRPr="00DB424F" w:rsidRDefault="00CF2692" w:rsidP="00B46D58">
      <w:pPr>
        <w:widowControl w:val="0"/>
        <w:spacing w:after="160"/>
        <w:ind w:left="567" w:right="565"/>
        <w:jc w:val="center"/>
        <w:rPr>
          <w:rFonts w:asciiTheme="majorHAnsi" w:hAnsiTheme="majorHAnsi"/>
          <w:b/>
        </w:rPr>
      </w:pPr>
    </w:p>
    <w:p w14:paraId="599DC280" w14:textId="77777777" w:rsidR="00CF2692" w:rsidRPr="00DB424F" w:rsidRDefault="00CF2692" w:rsidP="00B46D58">
      <w:pPr>
        <w:widowControl w:val="0"/>
        <w:spacing w:after="160"/>
        <w:ind w:left="567" w:right="565"/>
        <w:jc w:val="center"/>
        <w:rPr>
          <w:rFonts w:asciiTheme="majorHAnsi" w:hAnsiTheme="majorHAnsi"/>
          <w:b/>
        </w:rPr>
      </w:pPr>
    </w:p>
    <w:p w14:paraId="143B9BAB" w14:textId="77777777" w:rsidR="00CF2692" w:rsidRPr="00DB424F" w:rsidRDefault="00CF2692" w:rsidP="00B46D58">
      <w:pPr>
        <w:widowControl w:val="0"/>
        <w:spacing w:after="160"/>
        <w:ind w:left="567" w:right="565"/>
        <w:jc w:val="center"/>
        <w:rPr>
          <w:rFonts w:asciiTheme="majorHAnsi" w:hAnsiTheme="majorHAnsi"/>
          <w:b/>
        </w:rPr>
      </w:pPr>
    </w:p>
    <w:p w14:paraId="4DCFA991" w14:textId="77777777" w:rsidR="00CF2692" w:rsidRPr="00DB424F" w:rsidRDefault="00CF2692" w:rsidP="00B46D58">
      <w:pPr>
        <w:widowControl w:val="0"/>
        <w:spacing w:after="160"/>
        <w:ind w:left="567" w:right="565"/>
        <w:jc w:val="center"/>
        <w:rPr>
          <w:rFonts w:asciiTheme="majorHAnsi" w:hAnsiTheme="majorHAnsi"/>
          <w:b/>
        </w:rPr>
      </w:pPr>
    </w:p>
    <w:p w14:paraId="32A8ED3A" w14:textId="77777777" w:rsidR="00CF2692" w:rsidRPr="00DB424F" w:rsidRDefault="00CF2692" w:rsidP="00B46D58">
      <w:pPr>
        <w:widowControl w:val="0"/>
        <w:spacing w:after="160"/>
        <w:ind w:left="567" w:right="565"/>
        <w:jc w:val="center"/>
        <w:rPr>
          <w:rFonts w:asciiTheme="majorHAnsi" w:hAnsiTheme="majorHAnsi"/>
          <w:b/>
        </w:rPr>
      </w:pPr>
    </w:p>
    <w:p w14:paraId="15A1A3D6" w14:textId="77777777" w:rsidR="00CF2692" w:rsidRPr="00DB424F" w:rsidRDefault="00CF2692" w:rsidP="00B46D58">
      <w:pPr>
        <w:widowControl w:val="0"/>
        <w:spacing w:after="160"/>
        <w:ind w:left="567" w:right="565"/>
        <w:jc w:val="center"/>
        <w:rPr>
          <w:rFonts w:asciiTheme="majorHAnsi" w:hAnsiTheme="majorHAnsi"/>
          <w:b/>
        </w:rPr>
      </w:pPr>
    </w:p>
    <w:p w14:paraId="75171371" w14:textId="77777777" w:rsidR="00CF2692" w:rsidRPr="00DB424F" w:rsidRDefault="00CF2692" w:rsidP="00B46D58">
      <w:pPr>
        <w:widowControl w:val="0"/>
        <w:spacing w:after="160"/>
        <w:ind w:left="567" w:right="565"/>
        <w:jc w:val="center"/>
        <w:rPr>
          <w:rFonts w:asciiTheme="majorHAnsi" w:hAnsiTheme="majorHAnsi"/>
          <w:b/>
        </w:rPr>
      </w:pPr>
    </w:p>
    <w:p w14:paraId="1151D9EE" w14:textId="77777777" w:rsidR="00CF2692" w:rsidRPr="00DB424F" w:rsidRDefault="00CF2692" w:rsidP="00B46D58">
      <w:pPr>
        <w:widowControl w:val="0"/>
        <w:spacing w:after="160"/>
        <w:ind w:left="567" w:right="565"/>
        <w:jc w:val="center"/>
        <w:rPr>
          <w:rFonts w:asciiTheme="majorHAnsi" w:hAnsiTheme="majorHAnsi"/>
          <w:b/>
        </w:rPr>
      </w:pPr>
    </w:p>
    <w:p w14:paraId="0C2226F4" w14:textId="77777777" w:rsidR="00CF2692" w:rsidRPr="00DB424F" w:rsidRDefault="00CF2692" w:rsidP="00B46D58">
      <w:pPr>
        <w:widowControl w:val="0"/>
        <w:spacing w:after="160"/>
        <w:ind w:left="567" w:right="565"/>
        <w:jc w:val="center"/>
        <w:rPr>
          <w:rFonts w:asciiTheme="majorHAnsi" w:hAnsiTheme="majorHAnsi"/>
          <w:b/>
        </w:rPr>
      </w:pPr>
    </w:p>
    <w:p w14:paraId="153D078E" w14:textId="77777777" w:rsidR="00CF2692" w:rsidRPr="00DB424F" w:rsidRDefault="00CF2692" w:rsidP="00B46D58">
      <w:pPr>
        <w:widowControl w:val="0"/>
        <w:spacing w:after="160"/>
        <w:ind w:left="567" w:right="565"/>
        <w:jc w:val="center"/>
        <w:rPr>
          <w:rFonts w:asciiTheme="majorHAnsi" w:hAnsiTheme="majorHAnsi"/>
          <w:b/>
        </w:rPr>
      </w:pPr>
    </w:p>
    <w:p w14:paraId="61578CCE" w14:textId="77777777" w:rsidR="00CF2692" w:rsidRPr="00DB424F" w:rsidRDefault="00CF2692" w:rsidP="00B46D58">
      <w:pPr>
        <w:widowControl w:val="0"/>
        <w:spacing w:after="160"/>
        <w:ind w:left="567" w:right="565"/>
        <w:jc w:val="center"/>
        <w:rPr>
          <w:rFonts w:asciiTheme="majorHAnsi" w:hAnsiTheme="majorHAnsi"/>
          <w:b/>
        </w:rPr>
      </w:pPr>
    </w:p>
    <w:p w14:paraId="76C199D8" w14:textId="77777777" w:rsidR="00CF2692" w:rsidRPr="00DB424F" w:rsidRDefault="00CF2692" w:rsidP="00B46D58">
      <w:pPr>
        <w:widowControl w:val="0"/>
        <w:spacing w:after="160"/>
        <w:ind w:left="567" w:right="565"/>
        <w:jc w:val="center"/>
        <w:rPr>
          <w:rFonts w:asciiTheme="majorHAnsi" w:hAnsiTheme="majorHAnsi"/>
          <w:b/>
        </w:rPr>
      </w:pPr>
    </w:p>
    <w:p w14:paraId="7155D228" w14:textId="77777777" w:rsidR="001B5AD4" w:rsidRPr="00DB424F" w:rsidRDefault="001B5AD4" w:rsidP="00B46D58">
      <w:pPr>
        <w:widowControl w:val="0"/>
        <w:spacing w:after="160"/>
        <w:ind w:left="567" w:right="565"/>
        <w:jc w:val="center"/>
        <w:rPr>
          <w:rFonts w:asciiTheme="majorHAnsi" w:hAnsiTheme="majorHAnsi"/>
          <w:b/>
        </w:rPr>
      </w:pPr>
    </w:p>
    <w:p w14:paraId="2BCB3315" w14:textId="77777777" w:rsidR="00FD2C36" w:rsidRPr="00DB424F" w:rsidRDefault="00FD2C36" w:rsidP="001005B0">
      <w:pPr>
        <w:widowControl w:val="0"/>
        <w:spacing w:after="160"/>
        <w:ind w:firstLine="567"/>
        <w:jc w:val="right"/>
        <w:rPr>
          <w:rFonts w:asciiTheme="majorHAnsi" w:hAnsiTheme="majorHAnsi"/>
          <w:b/>
          <w:strike/>
          <w:lang w:val="hy-AM"/>
        </w:rPr>
      </w:pPr>
    </w:p>
    <w:p w14:paraId="2D7373D0" w14:textId="77777777" w:rsidR="00FD2C36" w:rsidRPr="00DB424F" w:rsidRDefault="00FD2C36" w:rsidP="001005B0">
      <w:pPr>
        <w:widowControl w:val="0"/>
        <w:spacing w:after="160"/>
        <w:ind w:firstLine="567"/>
        <w:jc w:val="right"/>
        <w:rPr>
          <w:rFonts w:asciiTheme="majorHAnsi" w:hAnsiTheme="majorHAnsi"/>
          <w:b/>
          <w:strike/>
          <w:lang w:val="hy-AM"/>
        </w:rPr>
      </w:pPr>
    </w:p>
    <w:p w14:paraId="412EBB78" w14:textId="77777777" w:rsidR="00FD2C36" w:rsidRPr="00DB424F" w:rsidRDefault="00FD2C36" w:rsidP="001005B0">
      <w:pPr>
        <w:widowControl w:val="0"/>
        <w:spacing w:after="160"/>
        <w:ind w:firstLine="567"/>
        <w:jc w:val="right"/>
        <w:rPr>
          <w:rFonts w:asciiTheme="majorHAnsi" w:hAnsiTheme="majorHAnsi"/>
          <w:b/>
          <w:strike/>
          <w:lang w:val="hy-AM"/>
        </w:rPr>
      </w:pPr>
    </w:p>
    <w:p w14:paraId="38DABA51" w14:textId="77777777" w:rsidR="00FD2C36" w:rsidRPr="00DB424F" w:rsidRDefault="00FD2C36" w:rsidP="001005B0">
      <w:pPr>
        <w:widowControl w:val="0"/>
        <w:spacing w:after="160"/>
        <w:ind w:firstLine="567"/>
        <w:jc w:val="right"/>
        <w:rPr>
          <w:rFonts w:asciiTheme="majorHAnsi" w:hAnsiTheme="majorHAnsi"/>
          <w:b/>
          <w:strike/>
          <w:lang w:val="hy-AM"/>
        </w:rPr>
      </w:pPr>
    </w:p>
    <w:p w14:paraId="3A2A9975" w14:textId="77777777" w:rsidR="00FD2C36" w:rsidRPr="00DB424F" w:rsidRDefault="00FD2C36" w:rsidP="001005B0">
      <w:pPr>
        <w:widowControl w:val="0"/>
        <w:spacing w:after="160"/>
        <w:ind w:firstLine="567"/>
        <w:jc w:val="right"/>
        <w:rPr>
          <w:rFonts w:asciiTheme="majorHAnsi" w:hAnsiTheme="majorHAnsi"/>
          <w:b/>
          <w:strike/>
        </w:rPr>
      </w:pPr>
    </w:p>
    <w:p w14:paraId="3B21CFE6" w14:textId="77777777" w:rsidR="00DC3B16" w:rsidRPr="00DB424F" w:rsidRDefault="00DC3B16" w:rsidP="001005B0">
      <w:pPr>
        <w:widowControl w:val="0"/>
        <w:spacing w:after="160"/>
        <w:ind w:firstLine="567"/>
        <w:jc w:val="right"/>
        <w:rPr>
          <w:rFonts w:asciiTheme="majorHAnsi" w:hAnsiTheme="majorHAnsi"/>
          <w:b/>
          <w:strike/>
        </w:rPr>
      </w:pPr>
    </w:p>
    <w:p w14:paraId="1B31715E" w14:textId="77777777" w:rsidR="00DC3B16" w:rsidRPr="00DB424F" w:rsidRDefault="00DC3B16" w:rsidP="001005B0">
      <w:pPr>
        <w:widowControl w:val="0"/>
        <w:spacing w:after="160"/>
        <w:ind w:firstLine="567"/>
        <w:jc w:val="right"/>
        <w:rPr>
          <w:rFonts w:asciiTheme="majorHAnsi" w:hAnsiTheme="majorHAnsi"/>
          <w:b/>
          <w:strike/>
        </w:rPr>
      </w:pPr>
    </w:p>
    <w:p w14:paraId="52D6E037" w14:textId="77777777" w:rsidR="00DC3B16" w:rsidRPr="00DB424F" w:rsidRDefault="00DC3B16" w:rsidP="001005B0">
      <w:pPr>
        <w:widowControl w:val="0"/>
        <w:spacing w:after="160"/>
        <w:ind w:firstLine="567"/>
        <w:jc w:val="right"/>
        <w:rPr>
          <w:rFonts w:asciiTheme="majorHAnsi" w:hAnsiTheme="majorHAnsi"/>
          <w:b/>
          <w:strike/>
        </w:rPr>
      </w:pPr>
    </w:p>
    <w:p w14:paraId="1864793F" w14:textId="77777777" w:rsidR="00DC3B16" w:rsidRPr="00DB424F" w:rsidRDefault="00DC3B16" w:rsidP="001005B0">
      <w:pPr>
        <w:widowControl w:val="0"/>
        <w:spacing w:after="160"/>
        <w:ind w:firstLine="567"/>
        <w:jc w:val="right"/>
        <w:rPr>
          <w:rFonts w:asciiTheme="majorHAnsi" w:hAnsiTheme="majorHAnsi"/>
          <w:b/>
          <w:strike/>
        </w:rPr>
      </w:pPr>
    </w:p>
    <w:p w14:paraId="618C2281" w14:textId="77777777" w:rsidR="00DC3B16" w:rsidRPr="00DB424F" w:rsidRDefault="00DC3B16" w:rsidP="001005B0">
      <w:pPr>
        <w:widowControl w:val="0"/>
        <w:spacing w:after="160"/>
        <w:ind w:firstLine="567"/>
        <w:jc w:val="right"/>
        <w:rPr>
          <w:rFonts w:asciiTheme="majorHAnsi" w:hAnsiTheme="majorHAnsi"/>
          <w:b/>
          <w:strike/>
        </w:rPr>
      </w:pPr>
    </w:p>
    <w:p w14:paraId="581486AE" w14:textId="77777777" w:rsidR="00DC3B16" w:rsidRPr="00DB424F" w:rsidRDefault="00DC3B16" w:rsidP="001005B0">
      <w:pPr>
        <w:widowControl w:val="0"/>
        <w:spacing w:after="160"/>
        <w:ind w:firstLine="567"/>
        <w:jc w:val="right"/>
        <w:rPr>
          <w:rFonts w:asciiTheme="majorHAnsi" w:hAnsiTheme="majorHAnsi"/>
          <w:b/>
          <w:strike/>
        </w:rPr>
      </w:pPr>
    </w:p>
    <w:p w14:paraId="267F968E" w14:textId="77777777" w:rsidR="00DC3B16" w:rsidRPr="00DB424F" w:rsidRDefault="00DC3B16" w:rsidP="001005B0">
      <w:pPr>
        <w:widowControl w:val="0"/>
        <w:spacing w:after="160"/>
        <w:ind w:firstLine="567"/>
        <w:jc w:val="right"/>
        <w:rPr>
          <w:rFonts w:asciiTheme="majorHAnsi" w:hAnsiTheme="majorHAnsi"/>
          <w:b/>
          <w:strike/>
        </w:rPr>
      </w:pPr>
    </w:p>
    <w:p w14:paraId="0F4DE3CA" w14:textId="77777777" w:rsidR="00FD2C36" w:rsidRPr="00DB424F" w:rsidRDefault="00FD2C36" w:rsidP="001005B0">
      <w:pPr>
        <w:widowControl w:val="0"/>
        <w:spacing w:after="160"/>
        <w:ind w:firstLine="567"/>
        <w:jc w:val="right"/>
        <w:rPr>
          <w:rFonts w:asciiTheme="majorHAnsi" w:hAnsiTheme="majorHAnsi"/>
          <w:b/>
          <w:strike/>
          <w:lang w:val="hy-AM"/>
        </w:rPr>
      </w:pPr>
    </w:p>
    <w:p w14:paraId="7C37D998" w14:textId="77777777" w:rsidR="001005B0" w:rsidRPr="00DB424F" w:rsidRDefault="007B3F5F" w:rsidP="001005B0">
      <w:pPr>
        <w:widowControl w:val="0"/>
        <w:spacing w:after="160"/>
        <w:ind w:firstLine="567"/>
        <w:jc w:val="right"/>
        <w:rPr>
          <w:rFonts w:asciiTheme="majorHAnsi" w:hAnsiTheme="majorHAnsi"/>
          <w:b/>
          <w:strike/>
        </w:rPr>
      </w:pPr>
      <w:r w:rsidRPr="00DB424F">
        <w:rPr>
          <w:rFonts w:asciiTheme="majorHAnsi" w:hAnsiTheme="majorHAnsi"/>
          <w:b/>
          <w:strike/>
        </w:rPr>
        <w:t>Приложение № 4</w:t>
      </w:r>
    </w:p>
    <w:p w14:paraId="05A38C3E" w14:textId="3788ACD8" w:rsidR="007B3F5F" w:rsidRPr="00DB424F" w:rsidRDefault="007B3F5F" w:rsidP="001005B0">
      <w:pPr>
        <w:widowControl w:val="0"/>
        <w:spacing w:after="160"/>
        <w:ind w:firstLine="567"/>
        <w:jc w:val="right"/>
        <w:rPr>
          <w:rFonts w:asciiTheme="majorHAnsi" w:hAnsiTheme="majorHAnsi"/>
          <w:b/>
          <w:strike/>
        </w:rPr>
      </w:pPr>
      <w:r w:rsidRPr="00DB424F">
        <w:rPr>
          <w:rFonts w:asciiTheme="majorHAnsi" w:hAnsiTheme="majorHAnsi"/>
          <w:b/>
          <w:strike/>
        </w:rPr>
        <w:t xml:space="preserve">к Приглашению на </w:t>
      </w:r>
      <w:r w:rsidR="003D2FA3" w:rsidRPr="00DB424F">
        <w:rPr>
          <w:rFonts w:asciiTheme="majorHAnsi" w:hAnsiTheme="majorHAnsi"/>
          <w:b/>
          <w:strike/>
        </w:rPr>
        <w:t>процедуру запроса котировок</w:t>
      </w:r>
      <w:r w:rsidRPr="00DB424F">
        <w:rPr>
          <w:rFonts w:asciiTheme="majorHAnsi" w:hAnsiTheme="majorHAnsi"/>
          <w:b/>
          <w:strike/>
        </w:rPr>
        <w:br/>
        <w:t xml:space="preserve">под кодом </w:t>
      </w:r>
      <w:r w:rsidRPr="00DB424F">
        <w:rPr>
          <w:rStyle w:val="af6"/>
          <w:rFonts w:asciiTheme="majorHAnsi" w:hAnsiTheme="majorHAnsi"/>
          <w:b/>
          <w:strike/>
        </w:rPr>
        <w:footnoteReference w:customMarkFollows="1" w:id="18"/>
        <w:t>*</w:t>
      </w:r>
    </w:p>
    <w:p w14:paraId="6E47C8EA" w14:textId="77777777" w:rsidR="0016001A" w:rsidRPr="00DB424F" w:rsidRDefault="0016001A" w:rsidP="0016001A">
      <w:pPr>
        <w:pStyle w:val="31"/>
        <w:widowControl w:val="0"/>
        <w:spacing w:after="160" w:line="240" w:lineRule="auto"/>
        <w:jc w:val="center"/>
        <w:rPr>
          <w:rFonts w:asciiTheme="majorHAnsi" w:hAnsiTheme="majorHAnsi"/>
          <w:strike/>
          <w:sz w:val="24"/>
          <w:szCs w:val="24"/>
          <w:lang w:val="hy-AM"/>
        </w:rPr>
      </w:pPr>
      <w:r w:rsidRPr="00DB424F">
        <w:rPr>
          <w:rFonts w:asciiTheme="majorHAnsi" w:hAnsiTheme="majorHAnsi"/>
          <w:strike/>
          <w:sz w:val="24"/>
          <w:szCs w:val="24"/>
        </w:rPr>
        <w:t xml:space="preserve">ГАРАНТИЯ </w:t>
      </w:r>
      <w:r w:rsidRPr="00DB424F">
        <w:rPr>
          <w:rFonts w:asciiTheme="majorHAnsi" w:hAnsiTheme="majorHAnsi"/>
          <w:strike/>
          <w:sz w:val="24"/>
          <w:szCs w:val="24"/>
          <w:lang w:val="en-US"/>
        </w:rPr>
        <w:t>N</w:t>
      </w:r>
      <w:r w:rsidRPr="00DB424F">
        <w:rPr>
          <w:rFonts w:asciiTheme="majorHAnsi" w:hAnsiTheme="majorHAnsi"/>
          <w:strike/>
          <w:sz w:val="24"/>
          <w:szCs w:val="24"/>
          <w:lang w:val="hy-AM"/>
        </w:rPr>
        <w:t>________</w:t>
      </w:r>
    </w:p>
    <w:p w14:paraId="52F3A128" w14:textId="77777777" w:rsidR="007B3F5F" w:rsidRPr="00DB424F" w:rsidRDefault="0016001A" w:rsidP="007B3F5F">
      <w:pPr>
        <w:widowControl w:val="0"/>
        <w:spacing w:after="160"/>
        <w:ind w:left="567" w:right="565"/>
        <w:jc w:val="center"/>
        <w:rPr>
          <w:rFonts w:asciiTheme="majorHAnsi" w:hAnsiTheme="majorHAnsi"/>
          <w:b/>
          <w:strike/>
        </w:rPr>
      </w:pPr>
      <w:r w:rsidRPr="00DB424F">
        <w:rPr>
          <w:rFonts w:asciiTheme="majorHAnsi" w:hAnsiTheme="majorHAnsi"/>
          <w:b/>
          <w:strike/>
        </w:rPr>
        <w:t>(обеспечение квалификации)</w:t>
      </w:r>
    </w:p>
    <w:p w14:paraId="677A67F3" w14:textId="77777777" w:rsidR="007B3F5F" w:rsidRPr="00DB424F" w:rsidRDefault="007B3F5F" w:rsidP="007B3F5F">
      <w:pPr>
        <w:pStyle w:val="af4"/>
        <w:shd w:val="clear" w:color="auto" w:fill="FFFFFF"/>
        <w:spacing w:before="0" w:beforeAutospacing="0" w:after="0" w:afterAutospacing="0"/>
        <w:jc w:val="both"/>
        <w:rPr>
          <w:rStyle w:val="af5"/>
          <w:rFonts w:asciiTheme="majorHAnsi" w:hAnsiTheme="majorHAnsi"/>
          <w:b w:val="0"/>
          <w:bCs w:val="0"/>
          <w:strike/>
          <w:sz w:val="20"/>
          <w:szCs w:val="20"/>
          <w:lang w:val="hy-AM"/>
        </w:rPr>
      </w:pPr>
      <w:r w:rsidRPr="00DB424F">
        <w:rPr>
          <w:rFonts w:asciiTheme="majorHAnsi" w:eastAsiaTheme="minorHAnsi" w:hAnsiTheme="majorHAnsi"/>
          <w:strike/>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w:t>
      </w:r>
      <w:r w:rsidRPr="00DB424F">
        <w:rPr>
          <w:rFonts w:asciiTheme="majorHAnsi" w:eastAsiaTheme="minorHAnsi" w:hAnsiTheme="majorHAnsi"/>
          <w:strike/>
          <w:lang w:val="hy-AM"/>
        </w:rPr>
        <w:t xml:space="preserve">  </w:t>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rPr>
        <w:t xml:space="preserve">                                                                    </w:t>
      </w:r>
    </w:p>
    <w:p w14:paraId="5DF2CF1C" w14:textId="77777777" w:rsidR="007B3F5F" w:rsidRPr="00DB424F" w:rsidRDefault="007B3F5F" w:rsidP="007B3F5F">
      <w:pPr>
        <w:pStyle w:val="af4"/>
        <w:shd w:val="clear" w:color="auto" w:fill="FFFFFF"/>
        <w:spacing w:before="0" w:beforeAutospacing="0" w:after="0" w:afterAutospacing="0"/>
        <w:ind w:left="-142"/>
        <w:rPr>
          <w:rStyle w:val="af5"/>
          <w:rFonts w:asciiTheme="majorHAnsi" w:hAnsiTheme="majorHAnsi"/>
          <w:b w:val="0"/>
          <w:strike/>
          <w:sz w:val="18"/>
          <w:szCs w:val="18"/>
        </w:rPr>
      </w:pPr>
      <w:r w:rsidRPr="00DB424F">
        <w:rPr>
          <w:rStyle w:val="af5"/>
          <w:rFonts w:asciiTheme="majorHAnsi" w:hAnsiTheme="majorHAnsi"/>
          <w:b w:val="0"/>
          <w:strike/>
          <w:sz w:val="18"/>
          <w:szCs w:val="18"/>
          <w:lang w:val="hy-AM"/>
        </w:rPr>
        <w:tab/>
      </w:r>
      <w:r w:rsidRPr="00DB424F">
        <w:rPr>
          <w:rStyle w:val="af5"/>
          <w:rFonts w:asciiTheme="majorHAnsi" w:hAnsiTheme="majorHAnsi"/>
          <w:b w:val="0"/>
          <w:strike/>
          <w:sz w:val="18"/>
          <w:szCs w:val="18"/>
        </w:rPr>
        <w:t xml:space="preserve">                                                                            номер заключаемого договора</w:t>
      </w:r>
    </w:p>
    <w:p w14:paraId="47004C59" w14:textId="77777777" w:rsidR="007B3F5F" w:rsidRPr="00DB424F" w:rsidRDefault="007B3F5F" w:rsidP="007B3F5F">
      <w:pPr>
        <w:pStyle w:val="af4"/>
        <w:shd w:val="clear" w:color="auto" w:fill="FFFFFF"/>
        <w:spacing w:before="0" w:beforeAutospacing="0" w:after="0" w:afterAutospacing="0"/>
        <w:ind w:left="-142"/>
        <w:rPr>
          <w:rStyle w:val="af5"/>
          <w:rFonts w:asciiTheme="majorHAnsi" w:hAnsiTheme="majorHAnsi"/>
          <w:b w:val="0"/>
          <w:bCs w:val="0"/>
          <w:strike/>
          <w:sz w:val="20"/>
          <w:szCs w:val="20"/>
          <w:lang w:val="hy-AM"/>
        </w:rPr>
      </w:pPr>
      <w:r w:rsidRPr="00DB424F">
        <w:rPr>
          <w:rFonts w:asciiTheme="majorHAnsi" w:eastAsiaTheme="minorHAnsi" w:hAnsiTheme="majorHAnsi"/>
          <w:strike/>
        </w:rPr>
        <w:t xml:space="preserve">  заключаемым</w:t>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Fonts w:asciiTheme="majorHAnsi" w:eastAsiaTheme="minorHAnsi" w:hAnsiTheme="majorHAnsi"/>
          <w:strike/>
        </w:rPr>
        <w:t xml:space="preserve"> (далее-</w:t>
      </w:r>
      <w:proofErr w:type="gramStart"/>
      <w:r w:rsidRPr="00DB424F">
        <w:rPr>
          <w:rFonts w:asciiTheme="majorHAnsi" w:eastAsiaTheme="minorHAnsi" w:hAnsiTheme="majorHAnsi"/>
          <w:strike/>
        </w:rPr>
        <w:t>принципал )</w:t>
      </w:r>
      <w:proofErr w:type="gramEnd"/>
      <w:r w:rsidRPr="00DB424F">
        <w:rPr>
          <w:rFonts w:asciiTheme="majorHAnsi" w:eastAsiaTheme="minorHAnsi" w:hAnsiTheme="majorHAnsi"/>
          <w:strike/>
        </w:rPr>
        <w:t xml:space="preserve"> в результате  </w:t>
      </w:r>
    </w:p>
    <w:p w14:paraId="717DD0BD" w14:textId="77777777" w:rsidR="007B3F5F" w:rsidRPr="00DB424F" w:rsidRDefault="007B3F5F" w:rsidP="007B3F5F">
      <w:pPr>
        <w:pStyle w:val="af4"/>
        <w:shd w:val="clear" w:color="auto" w:fill="FFFFFF"/>
        <w:spacing w:before="0" w:beforeAutospacing="0" w:after="0" w:afterAutospacing="0"/>
        <w:ind w:left="-142"/>
        <w:rPr>
          <w:rFonts w:asciiTheme="majorHAnsi" w:hAnsiTheme="majorHAnsi"/>
          <w:b/>
          <w:strike/>
          <w:sz w:val="18"/>
          <w:szCs w:val="18"/>
          <w:vertAlign w:val="superscript"/>
          <w:lang w:val="hy-AM"/>
        </w:rPr>
      </w:pPr>
      <w:r w:rsidRPr="00DB424F">
        <w:rPr>
          <w:rStyle w:val="af5"/>
          <w:rFonts w:asciiTheme="majorHAnsi" w:hAnsiTheme="majorHAnsi"/>
          <w:b w:val="0"/>
          <w:strike/>
          <w:sz w:val="18"/>
          <w:szCs w:val="18"/>
        </w:rPr>
        <w:t xml:space="preserve">                                  наименование отобранного участника</w:t>
      </w:r>
      <w:r w:rsidRPr="00DB424F">
        <w:rPr>
          <w:rStyle w:val="af5"/>
          <w:rFonts w:asciiTheme="majorHAnsi" w:hAnsiTheme="majorHAnsi"/>
          <w:b w:val="0"/>
          <w:strike/>
          <w:sz w:val="18"/>
          <w:szCs w:val="18"/>
          <w:lang w:val="hy-AM"/>
        </w:rPr>
        <w:tab/>
      </w:r>
    </w:p>
    <w:p w14:paraId="02BDDDC5"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Style w:val="af5"/>
          <w:rFonts w:asciiTheme="majorHAnsi" w:hAnsiTheme="majorHAnsi"/>
          <w:strike/>
          <w:sz w:val="20"/>
          <w:szCs w:val="20"/>
          <w:lang w:val="hy-AM"/>
        </w:rPr>
        <w:tab/>
      </w:r>
      <w:r w:rsidRPr="00DB424F">
        <w:rPr>
          <w:rFonts w:asciiTheme="majorHAnsi" w:eastAsiaTheme="minorHAnsi" w:hAnsiTheme="majorHAnsi"/>
          <w:strike/>
        </w:rPr>
        <w:t xml:space="preserve"> </w:t>
      </w:r>
    </w:p>
    <w:p w14:paraId="48F192D3" w14:textId="77777777" w:rsidR="007B3F5F" w:rsidRPr="00DB424F" w:rsidRDefault="007B3F5F" w:rsidP="007B3F5F">
      <w:pPr>
        <w:pStyle w:val="af4"/>
        <w:shd w:val="clear" w:color="auto" w:fill="FFFFFF"/>
        <w:spacing w:before="0" w:beforeAutospacing="0" w:after="0" w:afterAutospacing="0"/>
        <w:jc w:val="both"/>
        <w:rPr>
          <w:rFonts w:asciiTheme="majorHAnsi" w:hAnsiTheme="majorHAnsi"/>
          <w:strike/>
          <w:sz w:val="20"/>
          <w:szCs w:val="20"/>
          <w:lang w:val="hy-AM"/>
        </w:rPr>
      </w:pPr>
      <w:r w:rsidRPr="00DB424F">
        <w:rPr>
          <w:rFonts w:asciiTheme="majorHAnsi" w:eastAsiaTheme="minorHAnsi" w:hAnsiTheme="majorHAnsi"/>
          <w:strike/>
        </w:rPr>
        <w:t xml:space="preserve">организованной </w:t>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lang w:val="hy-AM"/>
        </w:rPr>
        <w:t xml:space="preserve"> </w:t>
      </w:r>
      <w:r w:rsidRPr="00DB424F">
        <w:rPr>
          <w:rFonts w:asciiTheme="majorHAnsi" w:eastAsiaTheme="minorHAnsi" w:hAnsiTheme="majorHAnsi"/>
          <w:strike/>
        </w:rPr>
        <w:t xml:space="preserve"> (далее-бенефициар) </w:t>
      </w:r>
    </w:p>
    <w:p w14:paraId="769A94B3" w14:textId="77777777" w:rsidR="007B3F5F" w:rsidRPr="00DB424F" w:rsidRDefault="007B3F5F" w:rsidP="007B3F5F">
      <w:pPr>
        <w:pStyle w:val="af4"/>
        <w:shd w:val="clear" w:color="auto" w:fill="FFFFFF"/>
        <w:spacing w:before="0" w:beforeAutospacing="0" w:after="0" w:afterAutospacing="0"/>
        <w:ind w:left="1276" w:firstLine="708"/>
        <w:rPr>
          <w:rFonts w:asciiTheme="majorHAnsi" w:eastAsiaTheme="minorHAnsi" w:hAnsiTheme="majorHAnsi"/>
          <w:b/>
          <w:strike/>
          <w:sz w:val="18"/>
          <w:szCs w:val="18"/>
        </w:rPr>
      </w:pPr>
      <w:r w:rsidRPr="00DB424F">
        <w:rPr>
          <w:rFonts w:asciiTheme="majorHAnsi" w:hAnsiTheme="majorHAnsi"/>
          <w:strike/>
          <w:vertAlign w:val="superscript"/>
        </w:rPr>
        <w:t xml:space="preserve">                         </w:t>
      </w:r>
      <w:r w:rsidRPr="00DB424F">
        <w:rPr>
          <w:rStyle w:val="af5"/>
          <w:rFonts w:asciiTheme="majorHAnsi" w:hAnsiTheme="majorHAnsi"/>
          <w:b w:val="0"/>
          <w:strike/>
          <w:sz w:val="18"/>
          <w:szCs w:val="18"/>
        </w:rPr>
        <w:t>наименование заказчика</w:t>
      </w:r>
      <w:r w:rsidRPr="00DB424F">
        <w:rPr>
          <w:rFonts w:asciiTheme="majorHAnsi" w:eastAsiaTheme="minorHAnsi" w:hAnsiTheme="majorHAnsi"/>
          <w:b/>
          <w:strike/>
          <w:sz w:val="18"/>
          <w:szCs w:val="18"/>
        </w:rPr>
        <w:t xml:space="preserve"> </w:t>
      </w:r>
    </w:p>
    <w:p w14:paraId="23478506" w14:textId="77777777" w:rsidR="007B3F5F" w:rsidRPr="00DB424F" w:rsidRDefault="007B3F5F" w:rsidP="007B3F5F">
      <w:pPr>
        <w:pStyle w:val="af4"/>
        <w:shd w:val="clear" w:color="auto" w:fill="FFFFFF"/>
        <w:spacing w:before="0" w:beforeAutospacing="0" w:after="0" w:afterAutospacing="0"/>
        <w:rPr>
          <w:rFonts w:asciiTheme="majorHAnsi" w:hAnsiTheme="majorHAnsi"/>
          <w:strike/>
          <w:vertAlign w:val="superscript"/>
        </w:rPr>
      </w:pPr>
      <w:r w:rsidRPr="00DB424F">
        <w:rPr>
          <w:rFonts w:asciiTheme="majorHAnsi" w:eastAsiaTheme="minorHAnsi" w:hAnsiTheme="majorHAnsi"/>
          <w:strike/>
        </w:rPr>
        <w:t>процедуры  закупок под кодом ____________________.</w:t>
      </w:r>
    </w:p>
    <w:p w14:paraId="09C70389" w14:textId="77777777" w:rsidR="007B3F5F" w:rsidRPr="00DB424F" w:rsidRDefault="007B3F5F" w:rsidP="007B3F5F">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r w:rsidRPr="00DB424F">
        <w:rPr>
          <w:rFonts w:asciiTheme="majorHAnsi" w:eastAsiaTheme="minorHAnsi" w:hAnsiTheme="majorHAnsi"/>
          <w:strike/>
          <w:sz w:val="18"/>
          <w:szCs w:val="18"/>
        </w:rPr>
        <w:t>код процедуры</w:t>
      </w:r>
    </w:p>
    <w:p w14:paraId="32DF55C5" w14:textId="77777777" w:rsidR="007B3F5F" w:rsidRPr="00DB424F" w:rsidRDefault="007B3F5F" w:rsidP="007B3F5F">
      <w:pPr>
        <w:pStyle w:val="af4"/>
        <w:shd w:val="clear" w:color="auto" w:fill="FFFFFF"/>
        <w:spacing w:before="0" w:beforeAutospacing="0" w:after="0" w:afterAutospacing="0"/>
        <w:jc w:val="both"/>
        <w:rPr>
          <w:rFonts w:asciiTheme="majorHAnsi" w:eastAsiaTheme="minorHAnsi" w:hAnsiTheme="majorHAnsi"/>
          <w:strike/>
          <w:lang w:val="hy-AM"/>
        </w:rPr>
      </w:pPr>
      <w:r w:rsidRPr="00DB424F">
        <w:rPr>
          <w:rFonts w:asciiTheme="majorHAnsi" w:eastAsiaTheme="minorHAnsi" w:hAnsiTheme="majorHAnsi"/>
          <w:strike/>
        </w:rPr>
        <w:t xml:space="preserve">  2.  По гарантии </w:t>
      </w:r>
      <w:r w:rsidRPr="00DB424F">
        <w:rPr>
          <w:rFonts w:asciiTheme="majorHAnsi" w:eastAsiaTheme="minorHAnsi" w:hAnsiTheme="majorHAnsi"/>
          <w:strike/>
          <w:lang w:val="hy-AM"/>
        </w:rPr>
        <w:t xml:space="preserve">---------------------------------------------------------------------------- </w:t>
      </w:r>
    </w:p>
    <w:p w14:paraId="3CEA267B" w14:textId="77777777" w:rsidR="007B3F5F" w:rsidRPr="00DB424F" w:rsidRDefault="007B3F5F" w:rsidP="007B3F5F">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sz w:val="18"/>
          <w:szCs w:val="18"/>
        </w:rPr>
        <w:t xml:space="preserve">                                        наименование </w:t>
      </w:r>
      <w:r w:rsidR="00C7561C" w:rsidRPr="00DB424F">
        <w:rPr>
          <w:rFonts w:asciiTheme="majorHAnsi" w:eastAsiaTheme="minorHAnsi" w:hAnsiTheme="majorHAnsi"/>
          <w:strike/>
          <w:sz w:val="18"/>
          <w:szCs w:val="18"/>
        </w:rPr>
        <w:t xml:space="preserve">выдающего гарантию </w:t>
      </w:r>
      <w:r w:rsidRPr="00DB424F">
        <w:rPr>
          <w:rFonts w:asciiTheme="majorHAnsi" w:eastAsiaTheme="minorHAnsi" w:hAnsiTheme="majorHAnsi"/>
          <w:strike/>
          <w:sz w:val="18"/>
          <w:szCs w:val="18"/>
        </w:rPr>
        <w:t>банка</w:t>
      </w:r>
      <w:r w:rsidR="00C7561C" w:rsidRPr="00DB424F">
        <w:rPr>
          <w:rFonts w:asciiTheme="majorHAnsi" w:eastAsiaTheme="minorHAnsi" w:hAnsiTheme="majorHAnsi"/>
          <w:strike/>
          <w:sz w:val="18"/>
          <w:szCs w:val="18"/>
        </w:rPr>
        <w:t xml:space="preserve"> </w:t>
      </w:r>
    </w:p>
    <w:p w14:paraId="7DD31432" w14:textId="77777777" w:rsidR="007B3F5F" w:rsidRPr="00DB424F" w:rsidRDefault="007B3F5F" w:rsidP="007B3F5F">
      <w:pPr>
        <w:pStyle w:val="af4"/>
        <w:shd w:val="clear" w:color="auto" w:fill="FFFFFF"/>
        <w:spacing w:before="0" w:beforeAutospacing="0" w:after="0" w:afterAutospacing="0"/>
        <w:jc w:val="both"/>
        <w:rPr>
          <w:rFonts w:asciiTheme="majorHAnsi" w:eastAsiaTheme="minorHAnsi" w:hAnsiTheme="majorHAnsi"/>
          <w:strike/>
        </w:rPr>
      </w:pPr>
    </w:p>
    <w:p w14:paraId="25BAC85D" w14:textId="77777777" w:rsidR="007B3F5F" w:rsidRPr="00DB424F" w:rsidRDefault="007B3F5F" w:rsidP="007B3F5F">
      <w:pPr>
        <w:pStyle w:val="af4"/>
        <w:shd w:val="clear" w:color="auto" w:fill="FFFFFF"/>
        <w:spacing w:before="0" w:beforeAutospacing="0" w:after="0" w:afterAutospacing="0"/>
        <w:jc w:val="both"/>
        <w:rPr>
          <w:rFonts w:asciiTheme="majorHAnsi" w:eastAsiaTheme="minorHAnsi" w:hAnsiTheme="majorHAnsi"/>
          <w:strike/>
        </w:rPr>
      </w:pPr>
      <w:r w:rsidRPr="00DB424F">
        <w:rPr>
          <w:rFonts w:asciiTheme="majorHAnsi" w:eastAsiaTheme="minorHAnsi" w:hAnsiTheme="majorHAnsi"/>
          <w:strike/>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roofErr w:type="gramStart"/>
      <w:r w:rsidRPr="00DB424F">
        <w:rPr>
          <w:rFonts w:asciiTheme="majorHAnsi" w:eastAsiaTheme="minorHAnsi" w:hAnsiTheme="majorHAnsi"/>
          <w:strike/>
        </w:rPr>
        <w:t xml:space="preserve">   (</w:t>
      </w:r>
      <w:proofErr w:type="gramEnd"/>
      <w:r w:rsidRPr="00DB424F">
        <w:rPr>
          <w:rFonts w:asciiTheme="majorHAnsi" w:eastAsiaTheme="minorHAnsi" w:hAnsiTheme="majorHAnsi"/>
          <w:strike/>
        </w:rPr>
        <w:t xml:space="preserve">далее-сумма             </w:t>
      </w:r>
    </w:p>
    <w:p w14:paraId="09A5578E" w14:textId="77777777" w:rsidR="007B3F5F" w:rsidRPr="00DB424F" w:rsidRDefault="007B3F5F" w:rsidP="007B3F5F">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r w:rsidRPr="00DB424F">
        <w:rPr>
          <w:rFonts w:asciiTheme="majorHAnsi" w:eastAsiaTheme="minorHAnsi" w:hAnsiTheme="majorHAnsi"/>
          <w:strike/>
          <w:sz w:val="18"/>
          <w:szCs w:val="18"/>
        </w:rPr>
        <w:t xml:space="preserve">сумма в цифрах и прописью         </w:t>
      </w:r>
    </w:p>
    <w:p w14:paraId="271C85CE" w14:textId="77777777" w:rsidR="007B3F5F" w:rsidRPr="00DB424F" w:rsidRDefault="007B3F5F" w:rsidP="007B3F5F">
      <w:pPr>
        <w:pStyle w:val="af4"/>
        <w:shd w:val="clear" w:color="auto" w:fill="FFFFFF"/>
        <w:spacing w:before="0" w:beforeAutospacing="0" w:after="0" w:afterAutospacing="0"/>
        <w:jc w:val="both"/>
        <w:rPr>
          <w:rFonts w:asciiTheme="majorHAnsi" w:eastAsiaTheme="minorHAnsi" w:hAnsiTheme="majorHAnsi"/>
          <w:strike/>
        </w:rPr>
      </w:pPr>
      <w:r w:rsidRPr="00DB424F">
        <w:rPr>
          <w:rFonts w:asciiTheme="majorHAnsi" w:eastAsiaTheme="minorHAnsi" w:hAnsiTheme="majorHAnsi"/>
          <w:strike/>
        </w:rPr>
        <w:t xml:space="preserve">гарантии) в течение </w:t>
      </w:r>
      <w:r w:rsidR="00ED62EA" w:rsidRPr="00DB424F">
        <w:rPr>
          <w:rFonts w:asciiTheme="majorHAnsi" w:eastAsiaTheme="minorHAnsi" w:hAnsiTheme="majorHAnsi"/>
          <w:strike/>
        </w:rPr>
        <w:t>пяти</w:t>
      </w:r>
      <w:r w:rsidRPr="00DB424F">
        <w:rPr>
          <w:rFonts w:asciiTheme="majorHAnsi" w:eastAsiaTheme="minorHAnsi" w:hAnsiTheme="majorHAnsi"/>
          <w:strike/>
        </w:rPr>
        <w:t xml:space="preserve"> рабочих  дней после получения требования. </w:t>
      </w:r>
    </w:p>
    <w:p w14:paraId="0C45F18D" w14:textId="77777777" w:rsidR="007B3F5F" w:rsidRPr="00DB424F" w:rsidRDefault="007B3F5F" w:rsidP="007B3F5F">
      <w:pPr>
        <w:pStyle w:val="af4"/>
        <w:shd w:val="clear" w:color="auto" w:fill="FFFFFF"/>
        <w:spacing w:before="0" w:beforeAutospacing="0" w:after="0" w:afterAutospacing="0"/>
        <w:ind w:firstLine="708"/>
        <w:jc w:val="both"/>
        <w:rPr>
          <w:rFonts w:asciiTheme="majorHAnsi" w:eastAsiaTheme="minorHAnsi" w:hAnsiTheme="majorHAnsi"/>
          <w:strike/>
        </w:rPr>
      </w:pPr>
      <w:r w:rsidRPr="00DB424F">
        <w:rPr>
          <w:rFonts w:asciiTheme="majorHAnsi" w:eastAsiaTheme="minorHAnsi" w:hAnsiTheme="majorHAnsi"/>
          <w:strike/>
        </w:rPr>
        <w:t>Выплата производится посредством перечисления на расчетный счет____________________ бенефициара.</w:t>
      </w:r>
    </w:p>
    <w:p w14:paraId="72506D29" w14:textId="77777777" w:rsidR="007B3F5F" w:rsidRPr="00DB424F" w:rsidRDefault="007B3F5F" w:rsidP="007B3F5F">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r w:rsidRPr="00DB424F">
        <w:rPr>
          <w:rFonts w:asciiTheme="majorHAnsi" w:eastAsiaTheme="minorHAnsi" w:hAnsiTheme="majorHAnsi"/>
          <w:strike/>
          <w:sz w:val="18"/>
          <w:szCs w:val="18"/>
        </w:rPr>
        <w:t>расчетный счет</w:t>
      </w:r>
    </w:p>
    <w:p w14:paraId="1278ADEA" w14:textId="77777777" w:rsidR="007B3F5F" w:rsidRPr="00DB424F" w:rsidRDefault="007B3F5F" w:rsidP="007B3F5F">
      <w:pPr>
        <w:pStyle w:val="af4"/>
        <w:shd w:val="clear" w:color="auto" w:fill="FFFFFF"/>
        <w:spacing w:before="0" w:beforeAutospacing="0" w:after="0" w:afterAutospacing="0"/>
        <w:ind w:firstLine="375"/>
        <w:jc w:val="both"/>
        <w:rPr>
          <w:rStyle w:val="af5"/>
          <w:rFonts w:asciiTheme="majorHAnsi" w:hAnsiTheme="majorHAnsi"/>
          <w:b w:val="0"/>
          <w:bCs w:val="0"/>
          <w:strike/>
          <w:sz w:val="20"/>
          <w:szCs w:val="20"/>
        </w:rPr>
      </w:pPr>
      <w:r w:rsidRPr="00DB424F">
        <w:rPr>
          <w:rStyle w:val="af5"/>
          <w:rFonts w:asciiTheme="majorHAnsi" w:hAnsiTheme="majorHAnsi"/>
          <w:strike/>
          <w:sz w:val="20"/>
          <w:szCs w:val="20"/>
        </w:rPr>
        <w:t xml:space="preserve">3. </w:t>
      </w:r>
      <w:r w:rsidRPr="00DB424F">
        <w:rPr>
          <w:rFonts w:asciiTheme="majorHAnsi" w:eastAsiaTheme="minorHAnsi" w:hAnsiTheme="majorHAnsi"/>
          <w:strike/>
        </w:rPr>
        <w:t>Настоящая гарантия является безотзывной.</w:t>
      </w:r>
    </w:p>
    <w:p w14:paraId="3AB4B2C4" w14:textId="77777777" w:rsidR="007B3F5F" w:rsidRPr="00DB424F" w:rsidRDefault="007B3F5F" w:rsidP="007B3F5F">
      <w:pPr>
        <w:pStyle w:val="af4"/>
        <w:shd w:val="clear" w:color="auto" w:fill="FFFFFF"/>
        <w:spacing w:before="0" w:beforeAutospacing="0" w:after="0" w:afterAutospacing="0"/>
        <w:ind w:firstLine="375"/>
        <w:jc w:val="both"/>
        <w:rPr>
          <w:rStyle w:val="af5"/>
          <w:rFonts w:asciiTheme="majorHAnsi" w:hAnsiTheme="majorHAnsi"/>
          <w:b w:val="0"/>
          <w:bCs w:val="0"/>
          <w:strike/>
          <w:sz w:val="20"/>
          <w:szCs w:val="20"/>
        </w:rPr>
      </w:pPr>
    </w:p>
    <w:p w14:paraId="413ACAFE"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78A382F" w14:textId="77777777" w:rsidR="0053597C" w:rsidRPr="00DB424F" w:rsidRDefault="0053597C" w:rsidP="0053597C">
      <w:pPr>
        <w:pStyle w:val="af4"/>
        <w:shd w:val="clear" w:color="auto" w:fill="FFFFFF"/>
        <w:ind w:firstLine="374"/>
        <w:contextualSpacing/>
        <w:jc w:val="both"/>
        <w:rPr>
          <w:rFonts w:asciiTheme="majorHAnsi" w:eastAsiaTheme="minorHAnsi" w:hAnsiTheme="majorHAnsi"/>
          <w:strike/>
        </w:rPr>
      </w:pPr>
      <w:r w:rsidRPr="00DB424F">
        <w:rPr>
          <w:rFonts w:asciiTheme="majorHAnsi" w:eastAsiaTheme="minorHAnsi" w:hAnsiTheme="majorHAnsi"/>
          <w:strike/>
        </w:rPr>
        <w:t xml:space="preserve">5. Гарантия действует </w:t>
      </w:r>
      <w:r w:rsidR="00B31A63" w:rsidRPr="00DB424F">
        <w:rPr>
          <w:rFonts w:asciiTheme="majorHAnsi" w:eastAsiaTheme="minorHAnsi" w:hAnsiTheme="majorHAnsi"/>
          <w:strike/>
        </w:rPr>
        <w:t xml:space="preserve">с момента выпуска и в </w:t>
      </w:r>
      <w:proofErr w:type="gramStart"/>
      <w:r w:rsidR="00B31A63" w:rsidRPr="00DB424F">
        <w:rPr>
          <w:rFonts w:asciiTheme="majorHAnsi" w:eastAsiaTheme="minorHAnsi" w:hAnsiTheme="majorHAnsi"/>
          <w:strike/>
        </w:rPr>
        <w:t xml:space="preserve">силе  </w:t>
      </w:r>
      <w:r w:rsidRPr="00DB424F">
        <w:rPr>
          <w:rFonts w:asciiTheme="majorHAnsi" w:eastAsiaTheme="minorHAnsi" w:hAnsiTheme="majorHAnsi"/>
          <w:strike/>
        </w:rPr>
        <w:t>со</w:t>
      </w:r>
      <w:proofErr w:type="gramEnd"/>
      <w:r w:rsidRPr="00DB424F">
        <w:rPr>
          <w:rFonts w:asciiTheme="majorHAnsi" w:eastAsiaTheme="minorHAnsi" w:hAnsiTheme="majorHAnsi"/>
          <w:strike/>
        </w:rPr>
        <w:t xml:space="preserve"> дня вступления в силу договора под кодом N________________________ заключаемого  между  </w:t>
      </w:r>
    </w:p>
    <w:p w14:paraId="5C9A289B" w14:textId="77777777" w:rsidR="0053597C" w:rsidRPr="00DB424F" w:rsidRDefault="00B31A63" w:rsidP="0053597C">
      <w:pPr>
        <w:pStyle w:val="af4"/>
        <w:shd w:val="clear" w:color="auto" w:fill="FFFFFF"/>
        <w:ind w:firstLine="374"/>
        <w:contextualSpacing/>
        <w:jc w:val="both"/>
        <w:rPr>
          <w:rFonts w:asciiTheme="majorHAnsi" w:eastAsiaTheme="minorHAnsi" w:hAnsiTheme="majorHAnsi"/>
          <w:strike/>
        </w:rPr>
      </w:pPr>
      <w:r w:rsidRPr="00DB424F">
        <w:rPr>
          <w:rFonts w:asciiTheme="majorHAnsi" w:eastAsiaTheme="minorHAnsi" w:hAnsiTheme="majorHAnsi"/>
          <w:strike/>
          <w:sz w:val="18"/>
          <w:szCs w:val="18"/>
        </w:rPr>
        <w:t xml:space="preserve">                                       </w:t>
      </w:r>
      <w:r w:rsidR="0053597C" w:rsidRPr="00DB424F">
        <w:rPr>
          <w:rFonts w:asciiTheme="majorHAnsi" w:eastAsiaTheme="minorHAnsi" w:hAnsiTheme="majorHAnsi"/>
          <w:strike/>
          <w:sz w:val="18"/>
          <w:szCs w:val="18"/>
        </w:rPr>
        <w:t xml:space="preserve">номер заключаемого </w:t>
      </w:r>
      <w:proofErr w:type="spellStart"/>
      <w:r w:rsidR="0053597C" w:rsidRPr="00DB424F">
        <w:rPr>
          <w:rFonts w:asciiTheme="majorHAnsi" w:eastAsiaTheme="minorHAnsi" w:hAnsiTheme="majorHAnsi"/>
          <w:strike/>
          <w:sz w:val="18"/>
          <w:szCs w:val="18"/>
        </w:rPr>
        <w:t>договара</w:t>
      </w:r>
      <w:proofErr w:type="spellEnd"/>
    </w:p>
    <w:p w14:paraId="2114B1BB" w14:textId="77777777" w:rsidR="0053597C" w:rsidRPr="00DB424F" w:rsidRDefault="0053597C" w:rsidP="0053597C">
      <w:pPr>
        <w:pStyle w:val="af4"/>
        <w:shd w:val="clear" w:color="auto" w:fill="FFFFFF"/>
        <w:ind w:firstLine="374"/>
        <w:contextualSpacing/>
        <w:jc w:val="both"/>
        <w:rPr>
          <w:rFonts w:asciiTheme="majorHAnsi" w:eastAsiaTheme="minorHAnsi" w:hAnsiTheme="majorHAnsi"/>
          <w:strike/>
        </w:rPr>
      </w:pPr>
    </w:p>
    <w:p w14:paraId="31F30A3B" w14:textId="77777777" w:rsidR="0053597C" w:rsidRPr="00DB424F" w:rsidRDefault="00B31A63" w:rsidP="0053597C">
      <w:pPr>
        <w:pStyle w:val="af4"/>
        <w:shd w:val="clear" w:color="auto" w:fill="FFFFFF"/>
        <w:contextualSpacing/>
        <w:jc w:val="both"/>
        <w:rPr>
          <w:rFonts w:asciiTheme="majorHAnsi" w:eastAsiaTheme="minorHAnsi" w:hAnsiTheme="majorHAnsi"/>
          <w:strike/>
          <w:lang w:val="hy-AM"/>
        </w:rPr>
      </w:pPr>
      <w:r w:rsidRPr="00DB424F">
        <w:rPr>
          <w:rFonts w:asciiTheme="majorHAnsi" w:eastAsiaTheme="minorHAnsi" w:hAnsiTheme="majorHAnsi"/>
          <w:strike/>
        </w:rPr>
        <w:t xml:space="preserve">бенефициаром и принципалом    </w:t>
      </w:r>
      <w:proofErr w:type="gramStart"/>
      <w:r w:rsidR="0053597C" w:rsidRPr="00DB424F">
        <w:rPr>
          <w:rFonts w:asciiTheme="majorHAnsi" w:eastAsiaTheme="minorHAnsi" w:hAnsiTheme="majorHAnsi"/>
          <w:strike/>
        </w:rPr>
        <w:t>и  действует</w:t>
      </w:r>
      <w:proofErr w:type="gramEnd"/>
      <w:r w:rsidR="0053597C" w:rsidRPr="00DB424F">
        <w:rPr>
          <w:rFonts w:asciiTheme="majorHAnsi" w:eastAsiaTheme="minorHAnsi" w:hAnsiTheme="majorHAnsi"/>
          <w:strike/>
        </w:rPr>
        <w:t xml:space="preserve"> </w:t>
      </w:r>
      <w:r w:rsidR="0053597C" w:rsidRPr="00DB424F">
        <w:rPr>
          <w:rFonts w:asciiTheme="majorHAnsi" w:eastAsiaTheme="minorHAnsi" w:hAnsiTheme="majorHAnsi"/>
          <w:strike/>
          <w:lang w:val="hy-AM"/>
        </w:rPr>
        <w:t xml:space="preserve"> </w:t>
      </w:r>
      <w:r w:rsidR="0053597C" w:rsidRPr="00DB424F">
        <w:rPr>
          <w:rFonts w:asciiTheme="majorHAnsi" w:eastAsiaTheme="minorHAnsi" w:hAnsiTheme="majorHAnsi"/>
          <w:strike/>
        </w:rPr>
        <w:t>в</w:t>
      </w:r>
      <w:r w:rsidR="0053597C" w:rsidRPr="00DB424F">
        <w:rPr>
          <w:rFonts w:asciiTheme="majorHAnsi" w:hAnsiTheme="majorHAnsi"/>
          <w:strike/>
        </w:rPr>
        <w:t>ключительно</w:t>
      </w:r>
      <w:r w:rsidR="0053597C" w:rsidRPr="00DB424F">
        <w:rPr>
          <w:rFonts w:asciiTheme="majorHAnsi" w:eastAsiaTheme="minorHAnsi" w:hAnsiTheme="majorHAnsi"/>
          <w:strike/>
        </w:rPr>
        <w:t xml:space="preserve"> </w:t>
      </w:r>
      <w:r w:rsidR="0053597C" w:rsidRPr="00DB424F">
        <w:rPr>
          <w:rFonts w:asciiTheme="majorHAnsi" w:eastAsiaTheme="minorHAnsi" w:hAnsiTheme="majorHAnsi"/>
          <w:strike/>
          <w:lang w:val="hy-AM"/>
        </w:rPr>
        <w:t xml:space="preserve"> </w:t>
      </w:r>
      <w:r w:rsidR="0053597C" w:rsidRPr="00DB424F">
        <w:rPr>
          <w:rFonts w:asciiTheme="majorHAnsi" w:eastAsiaTheme="minorHAnsi" w:hAnsiTheme="majorHAnsi"/>
          <w:strike/>
        </w:rPr>
        <w:t xml:space="preserve">до </w:t>
      </w:r>
      <w:r w:rsidR="0053597C" w:rsidRPr="00DB424F">
        <w:rPr>
          <w:rFonts w:asciiTheme="majorHAnsi" w:eastAsiaTheme="minorHAnsi" w:hAnsiTheme="majorHAnsi"/>
          <w:strike/>
          <w:lang w:val="hy-AM"/>
        </w:rPr>
        <w:t xml:space="preserve"> </w:t>
      </w:r>
      <w:r w:rsidR="0053597C" w:rsidRPr="00DB424F">
        <w:rPr>
          <w:rFonts w:asciiTheme="majorHAnsi" w:eastAsiaTheme="minorHAnsi" w:hAnsiTheme="majorHAnsi"/>
          <w:strike/>
        </w:rPr>
        <w:t xml:space="preserve">девяностого </w:t>
      </w:r>
      <w:r w:rsidR="0053597C" w:rsidRPr="00DB424F">
        <w:rPr>
          <w:rFonts w:asciiTheme="majorHAnsi" w:eastAsiaTheme="minorHAnsi" w:hAnsiTheme="majorHAnsi"/>
          <w:strike/>
          <w:lang w:val="hy-AM"/>
        </w:rPr>
        <w:t xml:space="preserve"> </w:t>
      </w:r>
      <w:r w:rsidR="0053597C" w:rsidRPr="00DB424F">
        <w:rPr>
          <w:rFonts w:asciiTheme="majorHAnsi" w:eastAsiaTheme="minorHAnsi" w:hAnsiTheme="majorHAnsi"/>
          <w:strike/>
        </w:rPr>
        <w:t xml:space="preserve">рабочего </w:t>
      </w:r>
      <w:r w:rsidR="0053597C" w:rsidRPr="00DB424F">
        <w:rPr>
          <w:rFonts w:asciiTheme="majorHAnsi" w:eastAsiaTheme="minorHAnsi" w:hAnsiTheme="majorHAnsi"/>
          <w:strike/>
          <w:lang w:val="hy-AM"/>
        </w:rPr>
        <w:t xml:space="preserve"> </w:t>
      </w:r>
      <w:r w:rsidR="0053597C" w:rsidRPr="00DB424F">
        <w:rPr>
          <w:rFonts w:asciiTheme="majorHAnsi" w:eastAsiaTheme="minorHAnsi" w:hAnsiTheme="majorHAnsi"/>
          <w:strike/>
        </w:rPr>
        <w:t>дня</w:t>
      </w:r>
      <w:r w:rsidR="0053597C" w:rsidRPr="00DB424F">
        <w:rPr>
          <w:rFonts w:asciiTheme="majorHAnsi" w:eastAsiaTheme="minorHAnsi" w:hAnsiTheme="majorHAnsi"/>
          <w:strike/>
          <w:lang w:val="hy-AM"/>
        </w:rPr>
        <w:t xml:space="preserve">   </w:t>
      </w:r>
      <w:r w:rsidR="0053597C" w:rsidRPr="00DB424F">
        <w:rPr>
          <w:rFonts w:asciiTheme="majorHAnsi" w:eastAsiaTheme="minorHAnsi" w:hAnsiTheme="majorHAnsi"/>
          <w:strike/>
        </w:rPr>
        <w:t xml:space="preserve">следующего за днем </w:t>
      </w:r>
    </w:p>
    <w:p w14:paraId="53DC5538" w14:textId="77777777" w:rsidR="0053597C" w:rsidRPr="00DB424F" w:rsidRDefault="0053597C" w:rsidP="0053597C">
      <w:pPr>
        <w:pStyle w:val="af4"/>
        <w:shd w:val="clear" w:color="auto" w:fill="FFFFFF"/>
        <w:contextualSpacing/>
        <w:jc w:val="both"/>
        <w:rPr>
          <w:rFonts w:asciiTheme="majorHAnsi" w:eastAsiaTheme="minorHAnsi" w:hAnsiTheme="majorHAnsi"/>
          <w:strike/>
          <w:sz w:val="18"/>
          <w:szCs w:val="18"/>
          <w:lang w:val="hy-AM"/>
        </w:rPr>
      </w:pPr>
    </w:p>
    <w:p w14:paraId="46BE32BD" w14:textId="77777777" w:rsidR="0053597C" w:rsidRPr="00DB424F" w:rsidRDefault="0053597C" w:rsidP="001E7BA9">
      <w:pPr>
        <w:pStyle w:val="af4"/>
        <w:shd w:val="clear" w:color="auto" w:fill="FFFFFF"/>
        <w:contextualSpacing/>
        <w:jc w:val="center"/>
        <w:rPr>
          <w:rFonts w:asciiTheme="majorHAnsi" w:eastAsiaTheme="minorHAnsi" w:hAnsiTheme="majorHAnsi"/>
          <w:strike/>
        </w:rPr>
      </w:pPr>
      <w:r w:rsidRPr="00DB424F">
        <w:rPr>
          <w:rFonts w:asciiTheme="majorHAnsi" w:eastAsiaTheme="minorHAnsi" w:hAnsiTheme="majorHAnsi"/>
          <w:strike/>
          <w:lang w:val="hy-AM"/>
        </w:rPr>
        <w:t>--------------------------------------------------------</w:t>
      </w:r>
      <w:r w:rsidRPr="00DB424F">
        <w:rPr>
          <w:rFonts w:asciiTheme="majorHAnsi" w:eastAsiaTheme="minorHAnsi" w:hAnsiTheme="majorHAnsi"/>
          <w:strike/>
        </w:rPr>
        <w:t>------------------</w:t>
      </w:r>
      <w:r w:rsidRPr="00DB424F">
        <w:rPr>
          <w:rFonts w:asciiTheme="majorHAnsi" w:eastAsiaTheme="minorHAnsi" w:hAnsiTheme="majorHAnsi"/>
          <w:strike/>
          <w:lang w:val="hy-AM"/>
        </w:rPr>
        <w:t>----------------------</w:t>
      </w:r>
      <w:r w:rsidRPr="00DB424F">
        <w:rPr>
          <w:rFonts w:asciiTheme="majorHAnsi" w:eastAsiaTheme="minorHAnsi" w:hAnsiTheme="majorHAnsi"/>
          <w:strike/>
        </w:rPr>
        <w:t xml:space="preserve"> </w:t>
      </w:r>
      <w:r w:rsidRPr="00DB424F">
        <w:rPr>
          <w:rFonts w:asciiTheme="majorHAnsi" w:eastAsiaTheme="minorHAnsi" w:hAnsiTheme="majorHAnsi"/>
          <w:strike/>
          <w:lang w:val="hy-AM"/>
        </w:rPr>
        <w:t>.</w:t>
      </w:r>
      <w:r w:rsidRPr="00DB424F">
        <w:rPr>
          <w:rFonts w:asciiTheme="majorHAnsi" w:eastAsiaTheme="minorHAnsi" w:hAnsiTheme="majorHAnsi"/>
          <w:strike/>
        </w:rPr>
        <w:t xml:space="preserve">           </w:t>
      </w:r>
      <w:r w:rsidRPr="00DB424F">
        <w:rPr>
          <w:rFonts w:asciiTheme="majorHAnsi" w:hAnsiTheme="majorHAnsi"/>
          <w:strike/>
          <w:sz w:val="16"/>
          <w:szCs w:val="16"/>
        </w:rPr>
        <w:t>крайний срок</w:t>
      </w:r>
      <w:r w:rsidRPr="00DB424F">
        <w:rPr>
          <w:rFonts w:asciiTheme="majorHAnsi" w:eastAsiaTheme="minorHAnsi" w:hAnsiTheme="majorHAnsi"/>
          <w:strike/>
          <w:sz w:val="16"/>
          <w:szCs w:val="16"/>
        </w:rPr>
        <w:t xml:space="preserve"> поставки товаров</w:t>
      </w:r>
      <w:r w:rsidRPr="00DB424F">
        <w:rPr>
          <w:rFonts w:asciiTheme="majorHAnsi" w:eastAsiaTheme="minorHAnsi" w:hAnsiTheme="majorHAnsi"/>
          <w:strike/>
          <w:sz w:val="16"/>
          <w:szCs w:val="16"/>
          <w:lang w:val="hy-AM"/>
        </w:rPr>
        <w:t>, предусмотренн</w:t>
      </w:r>
      <w:proofErr w:type="spellStart"/>
      <w:r w:rsidRPr="00DB424F">
        <w:rPr>
          <w:rFonts w:asciiTheme="majorHAnsi" w:eastAsiaTheme="minorHAnsi" w:hAnsiTheme="majorHAnsi"/>
          <w:strike/>
          <w:sz w:val="16"/>
          <w:szCs w:val="16"/>
        </w:rPr>
        <w:t>ый</w:t>
      </w:r>
      <w:proofErr w:type="spellEnd"/>
      <w:r w:rsidRPr="00DB424F">
        <w:rPr>
          <w:rFonts w:asciiTheme="majorHAnsi" w:eastAsiaTheme="minorHAnsi" w:hAnsiTheme="majorHAnsi"/>
          <w:strike/>
          <w:sz w:val="16"/>
          <w:szCs w:val="16"/>
        </w:rPr>
        <w:t xml:space="preserve"> </w:t>
      </w:r>
      <w:r w:rsidRPr="00DB424F">
        <w:rPr>
          <w:rFonts w:asciiTheme="majorHAnsi" w:eastAsiaTheme="minorHAnsi" w:hAnsiTheme="majorHAnsi"/>
          <w:strike/>
          <w:sz w:val="16"/>
          <w:szCs w:val="16"/>
          <w:lang w:val="hy-AM"/>
        </w:rPr>
        <w:t>заключаемым договором</w:t>
      </w:r>
    </w:p>
    <w:p w14:paraId="09AD5DFF" w14:textId="77777777" w:rsidR="008E15C3" w:rsidRPr="00DB424F" w:rsidRDefault="0053597C" w:rsidP="0053597C">
      <w:pPr>
        <w:pStyle w:val="af4"/>
        <w:shd w:val="clear" w:color="auto" w:fill="FFFFFF"/>
        <w:contextualSpacing/>
        <w:jc w:val="both"/>
        <w:rPr>
          <w:rFonts w:asciiTheme="majorHAnsi" w:eastAsiaTheme="minorHAnsi" w:hAnsiTheme="majorHAnsi"/>
          <w:strike/>
        </w:rPr>
      </w:pPr>
      <w:r w:rsidRPr="00DB424F">
        <w:rPr>
          <w:rFonts w:asciiTheme="majorHAnsi" w:eastAsiaTheme="minorHAnsi" w:hAnsiTheme="majorHAnsi"/>
          <w:strike/>
        </w:rPr>
        <w:t>В день предоставления гарантии лицо, выдающее гарантию, с официального адреса</w:t>
      </w:r>
      <w:r w:rsidRPr="00DB424F">
        <w:rPr>
          <w:rFonts w:asciiTheme="majorHAnsi" w:eastAsiaTheme="minorHAnsi" w:hAnsiTheme="majorHAnsi"/>
          <w:strike/>
          <w:lang w:val="hy-AM"/>
        </w:rPr>
        <w:t xml:space="preserve"> </w:t>
      </w:r>
      <w:r w:rsidRPr="00DB424F">
        <w:rPr>
          <w:rFonts w:asciiTheme="majorHAnsi" w:eastAsiaTheme="minorHAnsi" w:hAnsiTheme="majorHAnsi"/>
          <w:strike/>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8E15C3" w:rsidRPr="00DB424F">
        <w:rPr>
          <w:rFonts w:asciiTheme="majorHAnsi" w:eastAsiaTheme="minorHAnsi" w:hAnsiTheme="majorHAnsi"/>
          <w:strike/>
        </w:rPr>
        <w:t>-----------------------------------------------------------------</w:t>
      </w:r>
    </w:p>
    <w:p w14:paraId="5AFBB13D" w14:textId="77777777" w:rsidR="008E15C3" w:rsidRPr="00DB424F" w:rsidRDefault="008E15C3" w:rsidP="008E15C3">
      <w:pPr>
        <w:pStyle w:val="af4"/>
        <w:shd w:val="clear" w:color="auto" w:fill="FFFFFF"/>
        <w:contextualSpacing/>
        <w:jc w:val="center"/>
        <w:rPr>
          <w:rFonts w:asciiTheme="majorHAnsi" w:eastAsiaTheme="minorHAnsi" w:hAnsiTheme="majorHAnsi"/>
          <w:strike/>
        </w:rPr>
      </w:pPr>
      <w:r w:rsidRPr="00DB424F">
        <w:rPr>
          <w:rStyle w:val="af5"/>
          <w:rFonts w:asciiTheme="majorHAnsi" w:hAnsiTheme="majorHAnsi"/>
          <w:b w:val="0"/>
          <w:bCs w:val="0"/>
          <w:strike/>
          <w:sz w:val="20"/>
          <w:szCs w:val="20"/>
        </w:rPr>
        <w:t xml:space="preserve">                                                     адрес эл. почты секретаря</w:t>
      </w:r>
    </w:p>
    <w:p w14:paraId="04CB5472" w14:textId="77777777" w:rsidR="0053597C" w:rsidRPr="00DB424F" w:rsidRDefault="0053597C" w:rsidP="0053597C">
      <w:pPr>
        <w:pStyle w:val="af4"/>
        <w:shd w:val="clear" w:color="auto" w:fill="FFFFFF"/>
        <w:contextualSpacing/>
        <w:jc w:val="both"/>
        <w:rPr>
          <w:rFonts w:asciiTheme="majorHAnsi" w:eastAsiaTheme="minorHAnsi" w:hAnsiTheme="majorHAnsi"/>
          <w:strike/>
        </w:rPr>
      </w:pPr>
      <w:r w:rsidRPr="00DB424F">
        <w:rPr>
          <w:rFonts w:asciiTheme="majorHAnsi" w:eastAsiaTheme="minorHAnsi" w:hAnsiTheme="majorHAnsi"/>
          <w:strike/>
        </w:rPr>
        <w:t>указанный в приглашении к процедуре закупок, организованной под кодом упомянутым в пункте 1 настоящей гарантии</w:t>
      </w:r>
      <w:r w:rsidRPr="00DB424F">
        <w:rPr>
          <w:rFonts w:asciiTheme="majorHAnsi" w:eastAsiaTheme="minorHAnsi" w:hAnsiTheme="majorHAnsi"/>
          <w:strike/>
          <w:lang w:val="hy-AM"/>
        </w:rPr>
        <w:t>.</w:t>
      </w:r>
      <w:r w:rsidRPr="00DB424F">
        <w:rPr>
          <w:rFonts w:asciiTheme="majorHAnsi" w:eastAsiaTheme="minorHAnsi" w:hAnsiTheme="majorHAnsi"/>
          <w:strike/>
        </w:rPr>
        <w:t xml:space="preserve"> </w:t>
      </w:r>
    </w:p>
    <w:p w14:paraId="07734061" w14:textId="77777777" w:rsidR="007B3F5F" w:rsidRPr="00DB424F" w:rsidRDefault="007B3F5F" w:rsidP="007B3F5F">
      <w:pPr>
        <w:pStyle w:val="af4"/>
        <w:shd w:val="clear" w:color="auto" w:fill="FFFFFF"/>
        <w:spacing w:before="0" w:beforeAutospacing="0" w:after="0" w:afterAutospacing="0"/>
        <w:ind w:firstLine="375"/>
        <w:jc w:val="both"/>
        <w:rPr>
          <w:rStyle w:val="af5"/>
          <w:rFonts w:asciiTheme="majorHAnsi" w:hAnsiTheme="majorHAnsi"/>
          <w:b w:val="0"/>
          <w:bCs w:val="0"/>
          <w:strike/>
          <w:sz w:val="20"/>
          <w:szCs w:val="20"/>
        </w:rPr>
      </w:pPr>
    </w:p>
    <w:p w14:paraId="6B798E18"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lastRenderedPageBreak/>
        <w:t>6. Бенефициар предъявляет требование лицу, дающему гарантию, в письменной форме. К требованию прилагаются следующие документы:</w:t>
      </w:r>
    </w:p>
    <w:p w14:paraId="314D2C26" w14:textId="77777777" w:rsidR="007B3F5F" w:rsidRPr="00DB424F" w:rsidRDefault="007B3F5F" w:rsidP="007B3F5F">
      <w:pPr>
        <w:pStyle w:val="af4"/>
        <w:shd w:val="clear" w:color="auto" w:fill="FFFFFF"/>
        <w:ind w:firstLine="374"/>
        <w:contextualSpacing/>
        <w:jc w:val="both"/>
        <w:rPr>
          <w:rFonts w:asciiTheme="majorHAnsi" w:eastAsiaTheme="minorHAnsi" w:hAnsiTheme="majorHAnsi"/>
          <w:strike/>
        </w:rPr>
      </w:pPr>
      <w:r w:rsidRPr="00DB424F">
        <w:rPr>
          <w:rFonts w:asciiTheme="majorHAnsi" w:eastAsiaTheme="minorHAnsi" w:hAnsiTheme="majorHAnsi"/>
          <w:strike/>
        </w:rPr>
        <w:t>1) копии заключенного договора N</w:t>
      </w:r>
      <w:r w:rsidRPr="00DB424F">
        <w:rPr>
          <w:rFonts w:asciiTheme="majorHAnsi" w:eastAsiaTheme="minorHAnsi" w:hAnsiTheme="majorHAnsi"/>
          <w:strike/>
          <w:lang w:val="hy-AM"/>
        </w:rPr>
        <w:t xml:space="preserve"> </w:t>
      </w:r>
      <w:r w:rsidRPr="00DB424F">
        <w:rPr>
          <w:rFonts w:asciiTheme="majorHAnsi" w:eastAsiaTheme="minorHAnsi" w:hAnsiTheme="majorHAnsi"/>
          <w:strike/>
        </w:rPr>
        <w:t xml:space="preserve">_____________________, включая </w:t>
      </w:r>
    </w:p>
    <w:p w14:paraId="78A38A57" w14:textId="77777777" w:rsidR="007B3F5F" w:rsidRPr="00DB424F" w:rsidRDefault="007B3F5F" w:rsidP="007B3F5F">
      <w:pPr>
        <w:pStyle w:val="af4"/>
        <w:shd w:val="clear" w:color="auto" w:fill="FFFFFF"/>
        <w:contextualSpacing/>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r w:rsidRPr="00DB424F">
        <w:rPr>
          <w:rFonts w:asciiTheme="majorHAnsi" w:eastAsiaTheme="minorHAnsi" w:hAnsiTheme="majorHAnsi"/>
          <w:strike/>
          <w:sz w:val="18"/>
          <w:szCs w:val="18"/>
        </w:rPr>
        <w:t xml:space="preserve">номер заключаемого </w:t>
      </w:r>
      <w:proofErr w:type="spellStart"/>
      <w:r w:rsidRPr="00DB424F">
        <w:rPr>
          <w:rFonts w:asciiTheme="majorHAnsi" w:eastAsiaTheme="minorHAnsi" w:hAnsiTheme="majorHAnsi"/>
          <w:strike/>
          <w:sz w:val="18"/>
          <w:szCs w:val="18"/>
        </w:rPr>
        <w:t>договара</w:t>
      </w:r>
      <w:proofErr w:type="spellEnd"/>
    </w:p>
    <w:p w14:paraId="34FF11F5"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копии внесенных  в него изменений, дополнительных соглашений,</w:t>
      </w:r>
    </w:p>
    <w:p w14:paraId="3860C2A4"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p>
    <w:p w14:paraId="7317D0DC"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DB424F">
          <w:rPr>
            <w:rStyle w:val="a9"/>
            <w:rFonts w:asciiTheme="majorHAnsi" w:hAnsiTheme="majorHAnsi"/>
            <w:strike/>
            <w:color w:val="auto"/>
            <w:sz w:val="20"/>
            <w:szCs w:val="20"/>
            <w:lang w:val="hy-AM"/>
          </w:rPr>
          <w:t>www.procurement.am</w:t>
        </w:r>
      </w:hyperlink>
      <w:r w:rsidRPr="00DB424F">
        <w:rPr>
          <w:rFonts w:asciiTheme="majorHAnsi" w:eastAsiaTheme="minorHAnsi" w:hAnsiTheme="majorHAnsi"/>
          <w:strike/>
        </w:rPr>
        <w:t xml:space="preserve"> .</w:t>
      </w:r>
    </w:p>
    <w:p w14:paraId="73B48C78"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p>
    <w:p w14:paraId="707DBDDE"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7.</w:t>
      </w:r>
      <w:r w:rsidRPr="00DB424F">
        <w:rPr>
          <w:rFonts w:asciiTheme="majorHAnsi" w:hAnsiTheme="majorHAnsi"/>
          <w:strike/>
        </w:rPr>
        <w:t xml:space="preserve"> </w:t>
      </w:r>
      <w:r w:rsidRPr="00DB424F">
        <w:rPr>
          <w:rFonts w:asciiTheme="majorHAnsi" w:eastAsiaTheme="minorHAnsi" w:hAnsiTheme="majorHAnsi"/>
          <w:strike/>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E9EB9B"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p>
    <w:p w14:paraId="030059D3"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8.</w:t>
      </w:r>
      <w:r w:rsidRPr="00DB424F">
        <w:rPr>
          <w:rFonts w:asciiTheme="majorHAnsi" w:hAnsiTheme="majorHAnsi"/>
          <w:strike/>
        </w:rPr>
        <w:t xml:space="preserve"> </w:t>
      </w:r>
      <w:r w:rsidRPr="00DB424F">
        <w:rPr>
          <w:rFonts w:asciiTheme="majorHAnsi" w:eastAsiaTheme="minorHAnsi" w:hAnsiTheme="majorHAnsi"/>
          <w:strike/>
        </w:rPr>
        <w:t>Лицо, выдающее гарантию, отклоняет требование бенефициара, если:</w:t>
      </w:r>
    </w:p>
    <w:p w14:paraId="3F82B630"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1) требование или прилагаемые документы не соответствуют условиям настоящей гарантии,</w:t>
      </w:r>
    </w:p>
    <w:p w14:paraId="149434AC" w14:textId="77777777" w:rsidR="007B3F5F" w:rsidRPr="00DB424F" w:rsidRDefault="007B3F5F" w:rsidP="007B3F5F">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2) требование представлено по истечении срока, установленного гарантией.</w:t>
      </w:r>
    </w:p>
    <w:p w14:paraId="14B55DD0" w14:textId="77777777" w:rsidR="007B3F5F" w:rsidRPr="00DB424F" w:rsidRDefault="007B3F5F" w:rsidP="007B3F5F">
      <w:pPr>
        <w:pStyle w:val="af4"/>
        <w:shd w:val="clear" w:color="auto" w:fill="FFFFFF"/>
        <w:spacing w:before="0" w:beforeAutospacing="0" w:after="0" w:afterAutospacing="0"/>
        <w:ind w:firstLine="375"/>
        <w:rPr>
          <w:rFonts w:asciiTheme="majorHAnsi" w:eastAsiaTheme="minorHAnsi" w:hAnsiTheme="majorHAnsi"/>
          <w:strike/>
        </w:rPr>
      </w:pPr>
    </w:p>
    <w:p w14:paraId="0CDCB84D" w14:textId="77777777" w:rsidR="007B3F5F" w:rsidRPr="00DB424F" w:rsidRDefault="007B3F5F" w:rsidP="007B3F5F">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A971D3F" w14:textId="77777777" w:rsidR="007B3F5F" w:rsidRPr="00DB424F" w:rsidRDefault="007B3F5F" w:rsidP="007B3F5F">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 xml:space="preserve"> 10. К настоящей гарантии применяются соответствующие положения Гражданского кодекса Республики Армения</w:t>
      </w:r>
    </w:p>
    <w:p w14:paraId="6249A0FF"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DB24FCC"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p>
    <w:p w14:paraId="7CAC13EE"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hAnsiTheme="majorHAnsi"/>
          <w:strike/>
          <w:sz w:val="20"/>
          <w:szCs w:val="20"/>
        </w:rPr>
      </w:pPr>
    </w:p>
    <w:p w14:paraId="708594F5"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hAnsiTheme="majorHAnsi"/>
          <w:strike/>
          <w:sz w:val="20"/>
          <w:szCs w:val="20"/>
          <w:u w:val="single"/>
          <w:lang w:val="hy-AM"/>
        </w:rPr>
      </w:pPr>
      <w:r w:rsidRPr="00DB424F">
        <w:rPr>
          <w:rFonts w:asciiTheme="majorHAnsi" w:hAnsiTheme="majorHAnsi"/>
          <w:strike/>
          <w:sz w:val="20"/>
          <w:szCs w:val="20"/>
          <w:lang w:val="hy-AM"/>
        </w:rPr>
        <w:t>Руководитель исполнительного органа</w:t>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p>
    <w:p w14:paraId="4FB072D0"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hAnsiTheme="majorHAnsi"/>
          <w:strike/>
          <w:sz w:val="20"/>
          <w:szCs w:val="20"/>
          <w:lang w:val="hy-AM"/>
        </w:rPr>
      </w:pPr>
    </w:p>
    <w:p w14:paraId="3F31807C"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hAnsiTheme="majorHAnsi"/>
          <w:strike/>
          <w:sz w:val="20"/>
          <w:szCs w:val="20"/>
          <w:lang w:val="hy-AM"/>
        </w:rPr>
      </w:pPr>
    </w:p>
    <w:p w14:paraId="691AF69A"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hAnsiTheme="majorHAnsi"/>
          <w:strike/>
          <w:sz w:val="20"/>
          <w:szCs w:val="20"/>
          <w:lang w:val="hy-AM"/>
        </w:rPr>
      </w:pP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p>
    <w:p w14:paraId="4A735ED1" w14:textId="77777777" w:rsidR="007B3F5F" w:rsidRPr="00DB424F" w:rsidRDefault="007B3F5F" w:rsidP="007B3F5F">
      <w:pPr>
        <w:pStyle w:val="af4"/>
        <w:shd w:val="clear" w:color="auto" w:fill="FFFFFF"/>
        <w:spacing w:before="0" w:beforeAutospacing="0" w:after="0" w:afterAutospacing="0"/>
        <w:rPr>
          <w:rFonts w:asciiTheme="majorHAnsi" w:hAnsiTheme="majorHAnsi"/>
          <w:strike/>
          <w:vertAlign w:val="superscript"/>
        </w:rPr>
      </w:pPr>
      <w:r w:rsidRPr="00DB424F">
        <w:rPr>
          <w:rFonts w:asciiTheme="majorHAnsi" w:hAnsiTheme="majorHAnsi"/>
          <w:strike/>
          <w:vertAlign w:val="superscript"/>
          <w:lang w:val="hy-AM"/>
        </w:rPr>
        <w:t xml:space="preserve">                                                        </w:t>
      </w:r>
      <w:r w:rsidRPr="00DB424F">
        <w:rPr>
          <w:rFonts w:asciiTheme="majorHAnsi" w:hAnsiTheme="majorHAnsi"/>
          <w:strike/>
          <w:vertAlign w:val="superscript"/>
        </w:rPr>
        <w:t>число, месяц, год</w:t>
      </w:r>
    </w:p>
    <w:p w14:paraId="47094ED8"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lang w:val="hy-AM"/>
        </w:rPr>
      </w:pPr>
    </w:p>
    <w:p w14:paraId="4B2282EB"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p>
    <w:p w14:paraId="06055208"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p>
    <w:p w14:paraId="1528BC86" w14:textId="77777777" w:rsidR="00CF2692" w:rsidRPr="00DB424F" w:rsidRDefault="00CF2692" w:rsidP="00B46D58">
      <w:pPr>
        <w:widowControl w:val="0"/>
        <w:spacing w:after="160"/>
        <w:ind w:left="567" w:right="565"/>
        <w:jc w:val="center"/>
        <w:rPr>
          <w:rFonts w:asciiTheme="majorHAnsi" w:hAnsiTheme="majorHAnsi"/>
          <w:b/>
          <w:strike/>
        </w:rPr>
      </w:pPr>
    </w:p>
    <w:p w14:paraId="56D51C52" w14:textId="77777777" w:rsidR="00CF2692" w:rsidRPr="00DB424F" w:rsidRDefault="00CF2692" w:rsidP="00B46D58">
      <w:pPr>
        <w:widowControl w:val="0"/>
        <w:spacing w:after="160"/>
        <w:ind w:left="567" w:right="565"/>
        <w:jc w:val="center"/>
        <w:rPr>
          <w:rFonts w:asciiTheme="majorHAnsi" w:hAnsiTheme="majorHAnsi"/>
          <w:b/>
          <w:strike/>
        </w:rPr>
      </w:pPr>
    </w:p>
    <w:p w14:paraId="48AC661B" w14:textId="77777777" w:rsidR="007B3F5F" w:rsidRPr="00DB424F" w:rsidRDefault="007B3F5F" w:rsidP="00B46D58">
      <w:pPr>
        <w:widowControl w:val="0"/>
        <w:spacing w:after="160"/>
        <w:ind w:left="567" w:right="565"/>
        <w:jc w:val="center"/>
        <w:rPr>
          <w:rFonts w:asciiTheme="majorHAnsi" w:hAnsiTheme="majorHAnsi"/>
          <w:b/>
          <w:strike/>
        </w:rPr>
      </w:pPr>
    </w:p>
    <w:p w14:paraId="18D5FE5D" w14:textId="77777777" w:rsidR="00CF2692" w:rsidRPr="00DB424F" w:rsidRDefault="00CF2692" w:rsidP="00B46D58">
      <w:pPr>
        <w:widowControl w:val="0"/>
        <w:spacing w:after="160"/>
        <w:ind w:left="567" w:right="565"/>
        <w:jc w:val="center"/>
        <w:rPr>
          <w:rFonts w:asciiTheme="majorHAnsi" w:hAnsiTheme="majorHAnsi"/>
          <w:b/>
          <w:strike/>
        </w:rPr>
      </w:pPr>
    </w:p>
    <w:p w14:paraId="648C067B" w14:textId="77777777" w:rsidR="001005B0" w:rsidRPr="00DB424F" w:rsidRDefault="001005B0" w:rsidP="00B46D58">
      <w:pPr>
        <w:widowControl w:val="0"/>
        <w:spacing w:after="160"/>
        <w:ind w:left="567" w:right="565"/>
        <w:jc w:val="center"/>
        <w:rPr>
          <w:rFonts w:asciiTheme="majorHAnsi" w:hAnsiTheme="majorHAnsi"/>
          <w:b/>
        </w:rPr>
      </w:pPr>
    </w:p>
    <w:p w14:paraId="6AE18E93" w14:textId="77777777" w:rsidR="001005B0" w:rsidRPr="00DB424F" w:rsidRDefault="001005B0" w:rsidP="00B46D58">
      <w:pPr>
        <w:widowControl w:val="0"/>
        <w:spacing w:after="160"/>
        <w:ind w:left="567" w:right="565"/>
        <w:jc w:val="center"/>
        <w:rPr>
          <w:rFonts w:asciiTheme="majorHAnsi" w:hAnsiTheme="majorHAnsi"/>
          <w:b/>
        </w:rPr>
      </w:pPr>
    </w:p>
    <w:p w14:paraId="6A277AD6" w14:textId="77777777" w:rsidR="001005B0" w:rsidRPr="00DB424F" w:rsidRDefault="001005B0" w:rsidP="00B46D58">
      <w:pPr>
        <w:widowControl w:val="0"/>
        <w:spacing w:after="160"/>
        <w:ind w:left="567" w:right="565"/>
        <w:jc w:val="center"/>
        <w:rPr>
          <w:rFonts w:asciiTheme="majorHAnsi" w:hAnsiTheme="majorHAnsi"/>
          <w:b/>
        </w:rPr>
      </w:pPr>
    </w:p>
    <w:p w14:paraId="07A05111" w14:textId="77777777" w:rsidR="001005B0" w:rsidRPr="00DB424F" w:rsidRDefault="001005B0" w:rsidP="00B46D58">
      <w:pPr>
        <w:widowControl w:val="0"/>
        <w:spacing w:after="160"/>
        <w:ind w:left="567" w:right="565"/>
        <w:jc w:val="center"/>
        <w:rPr>
          <w:rFonts w:asciiTheme="majorHAnsi" w:hAnsiTheme="majorHAnsi"/>
          <w:b/>
        </w:rPr>
      </w:pPr>
    </w:p>
    <w:p w14:paraId="2C52AD2D" w14:textId="77777777" w:rsidR="00F562DD" w:rsidRPr="00DB424F" w:rsidRDefault="00F562DD">
      <w:pPr>
        <w:rPr>
          <w:rFonts w:asciiTheme="majorHAnsi" w:hAnsiTheme="majorHAnsi"/>
          <w:i/>
          <w:sz w:val="22"/>
          <w:szCs w:val="22"/>
        </w:rPr>
      </w:pPr>
      <w:r w:rsidRPr="00DB424F">
        <w:rPr>
          <w:rFonts w:asciiTheme="majorHAnsi" w:hAnsiTheme="majorHAnsi"/>
          <w:i/>
          <w:sz w:val="22"/>
          <w:szCs w:val="22"/>
        </w:rPr>
        <w:br w:type="page"/>
      </w:r>
    </w:p>
    <w:p w14:paraId="7ACA736E" w14:textId="77777777" w:rsidR="003E31E5" w:rsidRPr="00DB424F" w:rsidRDefault="003E31E5" w:rsidP="003E31E5">
      <w:pPr>
        <w:widowControl w:val="0"/>
        <w:spacing w:after="160"/>
        <w:ind w:firstLine="567"/>
        <w:jc w:val="right"/>
        <w:rPr>
          <w:rFonts w:asciiTheme="majorHAnsi" w:hAnsiTheme="majorHAnsi"/>
          <w:b/>
          <w:strike/>
        </w:rPr>
      </w:pPr>
      <w:r w:rsidRPr="00DB424F">
        <w:rPr>
          <w:rFonts w:asciiTheme="majorHAnsi" w:hAnsiTheme="majorHAnsi"/>
          <w:b/>
          <w:strike/>
        </w:rPr>
        <w:lastRenderedPageBreak/>
        <w:t>Приложение № 4</w:t>
      </w:r>
      <w:r w:rsidR="005D6FB8" w:rsidRPr="00DB424F">
        <w:rPr>
          <w:rFonts w:asciiTheme="majorHAnsi" w:hAnsiTheme="majorHAnsi"/>
          <w:b/>
          <w:strike/>
        </w:rPr>
        <w:t>.</w:t>
      </w:r>
      <w:r w:rsidRPr="00DB424F">
        <w:rPr>
          <w:rFonts w:asciiTheme="majorHAnsi" w:hAnsiTheme="majorHAnsi"/>
          <w:b/>
          <w:strike/>
        </w:rPr>
        <w:t>1</w:t>
      </w:r>
    </w:p>
    <w:p w14:paraId="43BB4C3B" w14:textId="115BBD01" w:rsidR="003E31E5" w:rsidRPr="00DB424F" w:rsidRDefault="003E31E5" w:rsidP="003E31E5">
      <w:pPr>
        <w:widowControl w:val="0"/>
        <w:spacing w:after="160"/>
        <w:ind w:firstLine="567"/>
        <w:jc w:val="right"/>
        <w:rPr>
          <w:rFonts w:asciiTheme="majorHAnsi" w:hAnsiTheme="majorHAnsi"/>
          <w:b/>
          <w:strike/>
        </w:rPr>
      </w:pPr>
      <w:r w:rsidRPr="00DB424F">
        <w:rPr>
          <w:rFonts w:asciiTheme="majorHAnsi" w:hAnsiTheme="majorHAnsi"/>
          <w:b/>
          <w:strike/>
        </w:rPr>
        <w:t xml:space="preserve">к Приглашению на </w:t>
      </w:r>
      <w:r w:rsidR="003D2FA3" w:rsidRPr="00DB424F">
        <w:rPr>
          <w:rFonts w:asciiTheme="majorHAnsi" w:hAnsiTheme="majorHAnsi"/>
          <w:b/>
          <w:strike/>
        </w:rPr>
        <w:t>процедуру запроса котировок</w:t>
      </w:r>
      <w:r w:rsidRPr="00DB424F">
        <w:rPr>
          <w:rFonts w:asciiTheme="majorHAnsi" w:hAnsiTheme="majorHAnsi"/>
          <w:b/>
          <w:strike/>
        </w:rPr>
        <w:br/>
        <w:t xml:space="preserve">под кодом </w:t>
      </w:r>
      <w:r w:rsidRPr="00DB424F">
        <w:rPr>
          <w:rStyle w:val="af6"/>
          <w:rFonts w:asciiTheme="majorHAnsi" w:hAnsiTheme="majorHAnsi"/>
          <w:b/>
          <w:strike/>
        </w:rPr>
        <w:footnoteReference w:customMarkFollows="1" w:id="19"/>
        <w:t>*</w:t>
      </w:r>
    </w:p>
    <w:p w14:paraId="03684449" w14:textId="77777777" w:rsidR="003E31E5" w:rsidRPr="00DB424F" w:rsidRDefault="003E31E5" w:rsidP="003E31E5">
      <w:pPr>
        <w:pStyle w:val="31"/>
        <w:widowControl w:val="0"/>
        <w:spacing w:after="160" w:line="240" w:lineRule="auto"/>
        <w:jc w:val="center"/>
        <w:rPr>
          <w:rFonts w:asciiTheme="majorHAnsi" w:hAnsiTheme="majorHAnsi"/>
          <w:strike/>
          <w:sz w:val="24"/>
          <w:szCs w:val="24"/>
          <w:lang w:val="hy-AM"/>
        </w:rPr>
      </w:pPr>
      <w:r w:rsidRPr="00DB424F">
        <w:rPr>
          <w:rFonts w:asciiTheme="majorHAnsi" w:hAnsiTheme="majorHAnsi"/>
          <w:strike/>
          <w:sz w:val="24"/>
          <w:szCs w:val="24"/>
        </w:rPr>
        <w:t xml:space="preserve">ГАРАНТИЯ </w:t>
      </w:r>
      <w:r w:rsidRPr="00DB424F">
        <w:rPr>
          <w:rFonts w:asciiTheme="majorHAnsi" w:hAnsiTheme="majorHAnsi"/>
          <w:strike/>
          <w:sz w:val="24"/>
          <w:szCs w:val="24"/>
          <w:lang w:val="en-US"/>
        </w:rPr>
        <w:t>N</w:t>
      </w:r>
      <w:r w:rsidRPr="00DB424F">
        <w:rPr>
          <w:rFonts w:asciiTheme="majorHAnsi" w:hAnsiTheme="majorHAnsi"/>
          <w:strike/>
          <w:sz w:val="24"/>
          <w:szCs w:val="24"/>
          <w:lang w:val="hy-AM"/>
        </w:rPr>
        <w:t>________</w:t>
      </w:r>
    </w:p>
    <w:p w14:paraId="5210579F" w14:textId="77777777" w:rsidR="003E31E5" w:rsidRPr="00DB424F" w:rsidRDefault="003E31E5" w:rsidP="003E31E5">
      <w:pPr>
        <w:widowControl w:val="0"/>
        <w:spacing w:after="160"/>
        <w:ind w:left="567" w:right="565"/>
        <w:jc w:val="center"/>
        <w:rPr>
          <w:rFonts w:asciiTheme="majorHAnsi" w:hAnsiTheme="majorHAnsi"/>
          <w:b/>
          <w:strike/>
        </w:rPr>
      </w:pPr>
      <w:r w:rsidRPr="00DB424F">
        <w:rPr>
          <w:rFonts w:asciiTheme="majorHAnsi" w:hAnsiTheme="majorHAnsi"/>
          <w:b/>
          <w:strike/>
        </w:rPr>
        <w:t>(обеспечение квалификации)</w:t>
      </w:r>
    </w:p>
    <w:p w14:paraId="57FE43F4" w14:textId="77777777" w:rsidR="003E31E5" w:rsidRPr="00DB424F" w:rsidRDefault="003E31E5" w:rsidP="003E31E5">
      <w:pPr>
        <w:pStyle w:val="af4"/>
        <w:shd w:val="clear" w:color="auto" w:fill="FFFFFF"/>
        <w:spacing w:before="0" w:beforeAutospacing="0" w:after="0" w:afterAutospacing="0"/>
        <w:jc w:val="both"/>
        <w:rPr>
          <w:rStyle w:val="af5"/>
          <w:rFonts w:asciiTheme="majorHAnsi" w:hAnsiTheme="majorHAnsi"/>
          <w:b w:val="0"/>
          <w:bCs w:val="0"/>
          <w:strike/>
          <w:sz w:val="20"/>
          <w:szCs w:val="20"/>
          <w:lang w:val="hy-AM"/>
        </w:rPr>
      </w:pPr>
      <w:r w:rsidRPr="00DB424F">
        <w:rPr>
          <w:rFonts w:asciiTheme="majorHAnsi" w:eastAsiaTheme="minorHAnsi" w:hAnsiTheme="majorHAnsi"/>
          <w:strike/>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N</w:t>
      </w:r>
      <w:r w:rsidRPr="00DB424F">
        <w:rPr>
          <w:rFonts w:asciiTheme="majorHAnsi" w:eastAsiaTheme="minorHAnsi" w:hAnsiTheme="majorHAnsi"/>
          <w:strike/>
          <w:lang w:val="hy-AM"/>
        </w:rPr>
        <w:t xml:space="preserve">  </w:t>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rPr>
        <w:t xml:space="preserve">                                                                    </w:t>
      </w:r>
    </w:p>
    <w:p w14:paraId="5081D5A2" w14:textId="77777777" w:rsidR="003E31E5" w:rsidRPr="00DB424F" w:rsidRDefault="003E31E5" w:rsidP="003E31E5">
      <w:pPr>
        <w:pStyle w:val="af4"/>
        <w:shd w:val="clear" w:color="auto" w:fill="FFFFFF"/>
        <w:spacing w:before="0" w:beforeAutospacing="0" w:after="0" w:afterAutospacing="0"/>
        <w:ind w:left="-142"/>
        <w:rPr>
          <w:rStyle w:val="af5"/>
          <w:rFonts w:asciiTheme="majorHAnsi" w:hAnsiTheme="majorHAnsi"/>
          <w:b w:val="0"/>
          <w:strike/>
          <w:sz w:val="18"/>
          <w:szCs w:val="18"/>
        </w:rPr>
      </w:pPr>
      <w:r w:rsidRPr="00DB424F">
        <w:rPr>
          <w:rStyle w:val="af5"/>
          <w:rFonts w:asciiTheme="majorHAnsi" w:hAnsiTheme="majorHAnsi"/>
          <w:b w:val="0"/>
          <w:strike/>
          <w:sz w:val="18"/>
          <w:szCs w:val="18"/>
          <w:lang w:val="hy-AM"/>
        </w:rPr>
        <w:tab/>
      </w:r>
      <w:r w:rsidRPr="00DB424F">
        <w:rPr>
          <w:rStyle w:val="af5"/>
          <w:rFonts w:asciiTheme="majorHAnsi" w:hAnsiTheme="majorHAnsi"/>
          <w:b w:val="0"/>
          <w:strike/>
          <w:sz w:val="18"/>
          <w:szCs w:val="18"/>
        </w:rPr>
        <w:t xml:space="preserve">                                                                            </w:t>
      </w:r>
      <w:r w:rsidR="002D6327" w:rsidRPr="00DB424F">
        <w:rPr>
          <w:rStyle w:val="af5"/>
          <w:rFonts w:asciiTheme="majorHAnsi" w:hAnsiTheme="majorHAnsi"/>
          <w:b w:val="0"/>
          <w:strike/>
          <w:sz w:val="18"/>
          <w:szCs w:val="18"/>
          <w:lang w:val="hy-AM"/>
        </w:rPr>
        <w:t xml:space="preserve">                          </w:t>
      </w:r>
      <w:r w:rsidRPr="00DB424F">
        <w:rPr>
          <w:rStyle w:val="af5"/>
          <w:rFonts w:asciiTheme="majorHAnsi" w:hAnsiTheme="majorHAnsi"/>
          <w:b w:val="0"/>
          <w:strike/>
          <w:sz w:val="18"/>
          <w:szCs w:val="18"/>
        </w:rPr>
        <w:t>номер заключаемого договора</w:t>
      </w:r>
    </w:p>
    <w:p w14:paraId="1FED9A92" w14:textId="77777777" w:rsidR="003E31E5" w:rsidRPr="00DB424F" w:rsidRDefault="003E31E5" w:rsidP="003E31E5">
      <w:pPr>
        <w:pStyle w:val="af4"/>
        <w:shd w:val="clear" w:color="auto" w:fill="FFFFFF"/>
        <w:spacing w:before="0" w:beforeAutospacing="0" w:after="0" w:afterAutospacing="0"/>
        <w:ind w:left="-142"/>
        <w:rPr>
          <w:rStyle w:val="af5"/>
          <w:rFonts w:asciiTheme="majorHAnsi" w:hAnsiTheme="majorHAnsi"/>
          <w:b w:val="0"/>
          <w:bCs w:val="0"/>
          <w:strike/>
          <w:sz w:val="20"/>
          <w:szCs w:val="20"/>
          <w:lang w:val="hy-AM"/>
        </w:rPr>
      </w:pPr>
      <w:r w:rsidRPr="00DB424F">
        <w:rPr>
          <w:rFonts w:asciiTheme="majorHAnsi" w:eastAsiaTheme="minorHAnsi" w:hAnsiTheme="majorHAnsi"/>
          <w:strike/>
        </w:rPr>
        <w:t xml:space="preserve">  заключаемым</w:t>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Fonts w:asciiTheme="majorHAnsi" w:eastAsiaTheme="minorHAnsi" w:hAnsiTheme="majorHAnsi"/>
          <w:strike/>
        </w:rPr>
        <w:t xml:space="preserve"> (далее-</w:t>
      </w:r>
      <w:proofErr w:type="gramStart"/>
      <w:r w:rsidRPr="00DB424F">
        <w:rPr>
          <w:rFonts w:asciiTheme="majorHAnsi" w:eastAsiaTheme="minorHAnsi" w:hAnsiTheme="majorHAnsi"/>
          <w:strike/>
        </w:rPr>
        <w:t>принципал )</w:t>
      </w:r>
      <w:proofErr w:type="gramEnd"/>
      <w:r w:rsidRPr="00DB424F">
        <w:rPr>
          <w:rFonts w:asciiTheme="majorHAnsi" w:eastAsiaTheme="minorHAnsi" w:hAnsiTheme="majorHAnsi"/>
          <w:strike/>
        </w:rPr>
        <w:t xml:space="preserve"> в результате  </w:t>
      </w:r>
    </w:p>
    <w:p w14:paraId="794F8A09" w14:textId="77777777" w:rsidR="003E31E5" w:rsidRPr="00DB424F" w:rsidRDefault="003E31E5" w:rsidP="003E31E5">
      <w:pPr>
        <w:pStyle w:val="af4"/>
        <w:shd w:val="clear" w:color="auto" w:fill="FFFFFF"/>
        <w:spacing w:before="0" w:beforeAutospacing="0" w:after="0" w:afterAutospacing="0"/>
        <w:ind w:left="-142"/>
        <w:rPr>
          <w:rFonts w:asciiTheme="majorHAnsi" w:hAnsiTheme="majorHAnsi"/>
          <w:b/>
          <w:strike/>
          <w:sz w:val="18"/>
          <w:szCs w:val="18"/>
          <w:vertAlign w:val="superscript"/>
          <w:lang w:val="hy-AM"/>
        </w:rPr>
      </w:pPr>
      <w:r w:rsidRPr="00DB424F">
        <w:rPr>
          <w:rStyle w:val="af5"/>
          <w:rFonts w:asciiTheme="majorHAnsi" w:hAnsiTheme="majorHAnsi"/>
          <w:b w:val="0"/>
          <w:strike/>
          <w:sz w:val="18"/>
          <w:szCs w:val="18"/>
        </w:rPr>
        <w:t xml:space="preserve">                                  наименование отобранного участника</w:t>
      </w:r>
      <w:r w:rsidRPr="00DB424F">
        <w:rPr>
          <w:rStyle w:val="af5"/>
          <w:rFonts w:asciiTheme="majorHAnsi" w:hAnsiTheme="majorHAnsi"/>
          <w:b w:val="0"/>
          <w:strike/>
          <w:sz w:val="18"/>
          <w:szCs w:val="18"/>
          <w:lang w:val="hy-AM"/>
        </w:rPr>
        <w:tab/>
      </w:r>
    </w:p>
    <w:p w14:paraId="7B6F618B"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Style w:val="af5"/>
          <w:rFonts w:asciiTheme="majorHAnsi" w:hAnsiTheme="majorHAnsi"/>
          <w:strike/>
          <w:sz w:val="20"/>
          <w:szCs w:val="20"/>
          <w:lang w:val="hy-AM"/>
        </w:rPr>
        <w:tab/>
      </w:r>
      <w:r w:rsidRPr="00DB424F">
        <w:rPr>
          <w:rFonts w:asciiTheme="majorHAnsi" w:eastAsiaTheme="minorHAnsi" w:hAnsiTheme="majorHAnsi"/>
          <w:strike/>
        </w:rPr>
        <w:t xml:space="preserve"> </w:t>
      </w:r>
    </w:p>
    <w:p w14:paraId="7AFE0F73" w14:textId="77777777" w:rsidR="003E31E5" w:rsidRPr="00DB424F" w:rsidRDefault="003E31E5" w:rsidP="003E31E5">
      <w:pPr>
        <w:pStyle w:val="af4"/>
        <w:shd w:val="clear" w:color="auto" w:fill="FFFFFF"/>
        <w:spacing w:before="0" w:beforeAutospacing="0" w:after="0" w:afterAutospacing="0"/>
        <w:jc w:val="both"/>
        <w:rPr>
          <w:rFonts w:asciiTheme="majorHAnsi" w:hAnsiTheme="majorHAnsi"/>
          <w:strike/>
          <w:sz w:val="20"/>
          <w:szCs w:val="20"/>
          <w:lang w:val="hy-AM"/>
        </w:rPr>
      </w:pPr>
      <w:r w:rsidRPr="00DB424F">
        <w:rPr>
          <w:rFonts w:asciiTheme="majorHAnsi" w:eastAsiaTheme="minorHAnsi" w:hAnsiTheme="majorHAnsi"/>
          <w:strike/>
        </w:rPr>
        <w:t xml:space="preserve">организованной </w:t>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lang w:val="hy-AM"/>
        </w:rPr>
        <w:t xml:space="preserve"> </w:t>
      </w:r>
      <w:r w:rsidRPr="00DB424F">
        <w:rPr>
          <w:rFonts w:asciiTheme="majorHAnsi" w:eastAsiaTheme="minorHAnsi" w:hAnsiTheme="majorHAnsi"/>
          <w:strike/>
        </w:rPr>
        <w:t xml:space="preserve"> (далее-бенефициар) </w:t>
      </w:r>
    </w:p>
    <w:p w14:paraId="7FA395A6" w14:textId="77777777" w:rsidR="003E31E5" w:rsidRPr="00DB424F" w:rsidRDefault="003E31E5" w:rsidP="003E31E5">
      <w:pPr>
        <w:pStyle w:val="af4"/>
        <w:shd w:val="clear" w:color="auto" w:fill="FFFFFF"/>
        <w:spacing w:before="0" w:beforeAutospacing="0" w:after="0" w:afterAutospacing="0"/>
        <w:ind w:left="1276" w:firstLine="708"/>
        <w:rPr>
          <w:rFonts w:asciiTheme="majorHAnsi" w:eastAsiaTheme="minorHAnsi" w:hAnsiTheme="majorHAnsi"/>
          <w:b/>
          <w:strike/>
          <w:sz w:val="18"/>
          <w:szCs w:val="18"/>
        </w:rPr>
      </w:pPr>
      <w:r w:rsidRPr="00DB424F">
        <w:rPr>
          <w:rFonts w:asciiTheme="majorHAnsi" w:hAnsiTheme="majorHAnsi"/>
          <w:strike/>
          <w:vertAlign w:val="superscript"/>
        </w:rPr>
        <w:t xml:space="preserve">                         </w:t>
      </w:r>
      <w:r w:rsidRPr="00DB424F">
        <w:rPr>
          <w:rStyle w:val="af5"/>
          <w:rFonts w:asciiTheme="majorHAnsi" w:hAnsiTheme="majorHAnsi"/>
          <w:b w:val="0"/>
          <w:strike/>
          <w:sz w:val="18"/>
          <w:szCs w:val="18"/>
        </w:rPr>
        <w:t>наименование заказчика</w:t>
      </w:r>
      <w:r w:rsidRPr="00DB424F">
        <w:rPr>
          <w:rFonts w:asciiTheme="majorHAnsi" w:eastAsiaTheme="minorHAnsi" w:hAnsiTheme="majorHAnsi"/>
          <w:b/>
          <w:strike/>
          <w:sz w:val="18"/>
          <w:szCs w:val="18"/>
        </w:rPr>
        <w:t xml:space="preserve"> </w:t>
      </w:r>
    </w:p>
    <w:p w14:paraId="41B110A5" w14:textId="77777777" w:rsidR="003E31E5" w:rsidRPr="00DB424F" w:rsidRDefault="003E31E5" w:rsidP="003E31E5">
      <w:pPr>
        <w:pStyle w:val="af4"/>
        <w:shd w:val="clear" w:color="auto" w:fill="FFFFFF"/>
        <w:spacing w:before="0" w:beforeAutospacing="0" w:after="0" w:afterAutospacing="0"/>
        <w:rPr>
          <w:rFonts w:asciiTheme="majorHAnsi" w:hAnsiTheme="majorHAnsi"/>
          <w:strike/>
          <w:vertAlign w:val="superscript"/>
        </w:rPr>
      </w:pPr>
      <w:r w:rsidRPr="00DB424F">
        <w:rPr>
          <w:rFonts w:asciiTheme="majorHAnsi" w:eastAsiaTheme="minorHAnsi" w:hAnsiTheme="majorHAnsi"/>
          <w:strike/>
        </w:rPr>
        <w:t>процедуры  закупок под кодом ____________________.</w:t>
      </w:r>
    </w:p>
    <w:p w14:paraId="40D84FDA" w14:textId="77777777" w:rsidR="003E31E5" w:rsidRPr="00DB424F" w:rsidRDefault="003E31E5" w:rsidP="003E31E5">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r w:rsidRPr="00DB424F">
        <w:rPr>
          <w:rFonts w:asciiTheme="majorHAnsi" w:eastAsiaTheme="minorHAnsi" w:hAnsiTheme="majorHAnsi"/>
          <w:strike/>
          <w:sz w:val="18"/>
          <w:szCs w:val="18"/>
        </w:rPr>
        <w:t>код процедуры</w:t>
      </w:r>
    </w:p>
    <w:p w14:paraId="457C23BB" w14:textId="77777777" w:rsidR="003E31E5" w:rsidRPr="00DB424F" w:rsidRDefault="003E31E5" w:rsidP="003E31E5">
      <w:pPr>
        <w:pStyle w:val="af4"/>
        <w:shd w:val="clear" w:color="auto" w:fill="FFFFFF"/>
        <w:spacing w:before="0" w:beforeAutospacing="0" w:after="0" w:afterAutospacing="0"/>
        <w:jc w:val="both"/>
        <w:rPr>
          <w:rFonts w:asciiTheme="majorHAnsi" w:eastAsiaTheme="minorHAnsi" w:hAnsiTheme="majorHAnsi"/>
          <w:strike/>
          <w:lang w:val="hy-AM"/>
        </w:rPr>
      </w:pPr>
      <w:r w:rsidRPr="00DB424F">
        <w:rPr>
          <w:rFonts w:asciiTheme="majorHAnsi" w:eastAsiaTheme="minorHAnsi" w:hAnsiTheme="majorHAnsi"/>
          <w:strike/>
        </w:rPr>
        <w:t xml:space="preserve">  2.  По гарантии </w:t>
      </w:r>
      <w:r w:rsidRPr="00DB424F">
        <w:rPr>
          <w:rFonts w:asciiTheme="majorHAnsi" w:eastAsiaTheme="minorHAnsi" w:hAnsiTheme="majorHAnsi"/>
          <w:strike/>
          <w:lang w:val="hy-AM"/>
        </w:rPr>
        <w:t xml:space="preserve">---------------------------------------------------------------------------- </w:t>
      </w:r>
    </w:p>
    <w:p w14:paraId="467385FD" w14:textId="77777777" w:rsidR="003E31E5" w:rsidRPr="00DB424F" w:rsidRDefault="00310DC1" w:rsidP="003E31E5">
      <w:pPr>
        <w:pStyle w:val="af4"/>
        <w:shd w:val="clear" w:color="auto" w:fill="FFFFFF"/>
        <w:spacing w:before="0" w:beforeAutospacing="0" w:after="0" w:afterAutospacing="0"/>
        <w:jc w:val="both"/>
        <w:rPr>
          <w:rFonts w:asciiTheme="majorHAnsi" w:eastAsiaTheme="minorHAnsi" w:hAnsiTheme="majorHAnsi"/>
          <w:strike/>
        </w:rPr>
      </w:pPr>
      <w:r w:rsidRPr="00DB424F">
        <w:rPr>
          <w:rFonts w:asciiTheme="majorHAnsi" w:eastAsiaTheme="minorHAnsi" w:hAnsiTheme="majorHAnsi"/>
          <w:strike/>
          <w:sz w:val="18"/>
          <w:szCs w:val="18"/>
        </w:rPr>
        <w:t xml:space="preserve">                                     наименование выдающего гарантию банка </w:t>
      </w:r>
    </w:p>
    <w:p w14:paraId="58E81892" w14:textId="77777777" w:rsidR="003E31E5" w:rsidRPr="00DB424F" w:rsidRDefault="003E31E5" w:rsidP="003E31E5">
      <w:pPr>
        <w:pStyle w:val="af4"/>
        <w:shd w:val="clear" w:color="auto" w:fill="FFFFFF"/>
        <w:spacing w:before="0" w:beforeAutospacing="0" w:after="0" w:afterAutospacing="0"/>
        <w:jc w:val="both"/>
        <w:rPr>
          <w:rFonts w:asciiTheme="majorHAnsi" w:eastAsiaTheme="minorHAnsi" w:hAnsiTheme="majorHAnsi"/>
          <w:strike/>
        </w:rPr>
      </w:pPr>
      <w:r w:rsidRPr="00DB424F">
        <w:rPr>
          <w:rFonts w:asciiTheme="majorHAnsi" w:eastAsiaTheme="minorHAnsi" w:hAnsiTheme="majorHAnsi"/>
          <w:strike/>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roofErr w:type="gramStart"/>
      <w:r w:rsidRPr="00DB424F">
        <w:rPr>
          <w:rFonts w:asciiTheme="majorHAnsi" w:eastAsiaTheme="minorHAnsi" w:hAnsiTheme="majorHAnsi"/>
          <w:strike/>
        </w:rPr>
        <w:t xml:space="preserve">   (</w:t>
      </w:r>
      <w:proofErr w:type="gramEnd"/>
      <w:r w:rsidRPr="00DB424F">
        <w:rPr>
          <w:rFonts w:asciiTheme="majorHAnsi" w:eastAsiaTheme="minorHAnsi" w:hAnsiTheme="majorHAnsi"/>
          <w:strike/>
        </w:rPr>
        <w:t xml:space="preserve">далее-сумма             </w:t>
      </w:r>
    </w:p>
    <w:p w14:paraId="5B0374D3" w14:textId="77777777" w:rsidR="003E31E5" w:rsidRPr="00DB424F" w:rsidRDefault="003E31E5" w:rsidP="003E31E5">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r w:rsidRPr="00DB424F">
        <w:rPr>
          <w:rFonts w:asciiTheme="majorHAnsi" w:eastAsiaTheme="minorHAnsi" w:hAnsiTheme="majorHAnsi"/>
          <w:strike/>
          <w:sz w:val="18"/>
          <w:szCs w:val="18"/>
        </w:rPr>
        <w:t xml:space="preserve">сумма в цифрах и прописью         </w:t>
      </w:r>
    </w:p>
    <w:p w14:paraId="2EA5B00D" w14:textId="77777777" w:rsidR="00C2217E" w:rsidRPr="00DB424F" w:rsidRDefault="003E31E5" w:rsidP="00C2217E">
      <w:pPr>
        <w:pStyle w:val="af4"/>
        <w:shd w:val="clear" w:color="auto" w:fill="FFFFFF"/>
        <w:spacing w:before="0" w:beforeAutospacing="0" w:after="0" w:afterAutospacing="0"/>
        <w:jc w:val="both"/>
        <w:rPr>
          <w:rFonts w:asciiTheme="majorHAnsi" w:eastAsiaTheme="minorHAnsi" w:hAnsiTheme="majorHAnsi"/>
          <w:strike/>
        </w:rPr>
      </w:pPr>
      <w:r w:rsidRPr="00DB424F">
        <w:rPr>
          <w:rFonts w:asciiTheme="majorHAnsi" w:eastAsiaTheme="minorHAnsi" w:hAnsiTheme="majorHAnsi"/>
          <w:strike/>
        </w:rPr>
        <w:t xml:space="preserve">гарантии) в течение </w:t>
      </w:r>
      <w:r w:rsidR="007857F1" w:rsidRPr="00DB424F">
        <w:rPr>
          <w:rFonts w:asciiTheme="majorHAnsi" w:eastAsiaTheme="minorHAnsi" w:hAnsiTheme="majorHAnsi"/>
          <w:strike/>
        </w:rPr>
        <w:t>пяти</w:t>
      </w:r>
      <w:r w:rsidRPr="00DB424F">
        <w:rPr>
          <w:rFonts w:asciiTheme="majorHAnsi" w:eastAsiaTheme="minorHAnsi" w:hAnsiTheme="majorHAnsi"/>
          <w:strike/>
        </w:rPr>
        <w:t xml:space="preserve"> рабочих дней после получения требования. </w:t>
      </w:r>
      <w:r w:rsidR="00C2217E" w:rsidRPr="00DB424F">
        <w:rPr>
          <w:rFonts w:asciiTheme="majorHAnsi" w:eastAsiaTheme="minorHAnsi" w:hAnsiTheme="majorHAnsi"/>
          <w:strike/>
        </w:rPr>
        <w:t xml:space="preserve">При выплате суммы гарантии учитываются вычеты из суммы гарантии на основании </w:t>
      </w:r>
      <w:r w:rsidR="00C2217E" w:rsidRPr="00DB424F">
        <w:rPr>
          <w:rFonts w:asciiTheme="majorHAnsi" w:eastAsiaTheme="minorHAnsi" w:hAnsiTheme="majorHAnsi"/>
          <w:strike/>
          <w:lang w:val="hy-AM"/>
        </w:rPr>
        <w:t xml:space="preserve">двухсторонне утвержденного </w:t>
      </w:r>
      <w:r w:rsidR="00C2217E" w:rsidRPr="00DB424F">
        <w:rPr>
          <w:rFonts w:asciiTheme="majorHAnsi" w:eastAsiaTheme="minorHAnsi" w:hAnsiTheme="majorHAnsi"/>
          <w:strike/>
        </w:rPr>
        <w:t>акта (актов) приема-передачи между бенефициаром и принципалом в рамках исполнения договора</w:t>
      </w:r>
      <w:r w:rsidR="00C2217E" w:rsidRPr="00DB424F">
        <w:rPr>
          <w:rFonts w:asciiTheme="majorHAnsi" w:eastAsiaTheme="minorHAnsi" w:hAnsiTheme="majorHAnsi"/>
          <w:strike/>
          <w:lang w:val="hy-AM"/>
        </w:rPr>
        <w:t xml:space="preserve"> и</w:t>
      </w:r>
      <w:r w:rsidR="00C2217E" w:rsidRPr="00DB424F">
        <w:rPr>
          <w:rFonts w:asciiTheme="majorHAnsi" w:eastAsiaTheme="minorHAnsi" w:hAnsiTheme="majorHAnsi"/>
          <w:strike/>
        </w:rPr>
        <w:t xml:space="preserve"> </w:t>
      </w:r>
      <w:proofErr w:type="spellStart"/>
      <w:r w:rsidR="00C2217E" w:rsidRPr="00DB424F">
        <w:rPr>
          <w:rFonts w:asciiTheme="majorHAnsi" w:eastAsiaTheme="minorHAnsi" w:hAnsiTheme="majorHAnsi"/>
          <w:strike/>
        </w:rPr>
        <w:t>представленн</w:t>
      </w:r>
      <w:proofErr w:type="spellEnd"/>
      <w:r w:rsidR="00C2217E" w:rsidRPr="00DB424F">
        <w:rPr>
          <w:rFonts w:asciiTheme="majorHAnsi" w:eastAsiaTheme="minorHAnsi" w:hAnsiTheme="majorHAnsi"/>
          <w:strike/>
          <w:lang w:val="hy-AM"/>
        </w:rPr>
        <w:t>ого принципалом</w:t>
      </w:r>
      <w:r w:rsidR="00C2217E" w:rsidRPr="00DB424F">
        <w:rPr>
          <w:rFonts w:asciiTheme="majorHAnsi" w:eastAsiaTheme="minorHAnsi" w:hAnsiTheme="majorHAnsi"/>
          <w:strike/>
        </w:rPr>
        <w:t xml:space="preserve"> лицу давшему гарантию</w:t>
      </w:r>
      <w:r w:rsidR="00240609" w:rsidRPr="00DB424F">
        <w:rPr>
          <w:rFonts w:asciiTheme="majorHAnsi" w:eastAsiaTheme="minorHAnsi" w:hAnsiTheme="majorHAnsi"/>
          <w:strike/>
          <w:lang w:val="hy-AM"/>
        </w:rPr>
        <w:t>.</w:t>
      </w:r>
      <w:r w:rsidR="00C2217E" w:rsidRPr="00DB424F">
        <w:rPr>
          <w:rFonts w:asciiTheme="majorHAnsi" w:eastAsiaTheme="minorHAnsi" w:hAnsiTheme="majorHAnsi"/>
          <w:strike/>
        </w:rPr>
        <w:t xml:space="preserve"> </w:t>
      </w:r>
    </w:p>
    <w:p w14:paraId="255F9DB1" w14:textId="77777777" w:rsidR="003E31E5" w:rsidRPr="00DB424F" w:rsidRDefault="003E31E5" w:rsidP="00E85485">
      <w:pPr>
        <w:pStyle w:val="af4"/>
        <w:shd w:val="clear" w:color="auto" w:fill="FFFFFF"/>
        <w:spacing w:before="0" w:beforeAutospacing="0" w:after="0" w:afterAutospacing="0"/>
        <w:ind w:firstLine="708"/>
        <w:jc w:val="both"/>
        <w:rPr>
          <w:rFonts w:asciiTheme="majorHAnsi" w:eastAsiaTheme="minorHAnsi" w:hAnsiTheme="majorHAnsi"/>
          <w:strike/>
        </w:rPr>
      </w:pPr>
      <w:r w:rsidRPr="00DB424F">
        <w:rPr>
          <w:rFonts w:asciiTheme="majorHAnsi" w:eastAsiaTheme="minorHAnsi" w:hAnsiTheme="majorHAnsi"/>
          <w:strike/>
        </w:rPr>
        <w:t>Выплата производится посредством перечисления на расчетный счет____________________ бенефициара.</w:t>
      </w:r>
    </w:p>
    <w:p w14:paraId="60316744" w14:textId="77777777" w:rsidR="003E31E5" w:rsidRPr="00DB424F" w:rsidRDefault="003E31E5" w:rsidP="003E31E5">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r w:rsidRPr="00DB424F">
        <w:rPr>
          <w:rFonts w:asciiTheme="majorHAnsi" w:eastAsiaTheme="minorHAnsi" w:hAnsiTheme="majorHAnsi"/>
          <w:strike/>
          <w:sz w:val="18"/>
          <w:szCs w:val="18"/>
        </w:rPr>
        <w:t>расчетный счет</w:t>
      </w:r>
    </w:p>
    <w:p w14:paraId="62537EFB" w14:textId="77777777" w:rsidR="003E31E5" w:rsidRPr="00DB424F" w:rsidRDefault="003E31E5" w:rsidP="003E31E5">
      <w:pPr>
        <w:pStyle w:val="af4"/>
        <w:shd w:val="clear" w:color="auto" w:fill="FFFFFF"/>
        <w:spacing w:before="0" w:beforeAutospacing="0" w:after="0" w:afterAutospacing="0"/>
        <w:ind w:firstLine="375"/>
        <w:jc w:val="both"/>
        <w:rPr>
          <w:rStyle w:val="af5"/>
          <w:rFonts w:asciiTheme="majorHAnsi" w:hAnsiTheme="majorHAnsi"/>
          <w:b w:val="0"/>
          <w:bCs w:val="0"/>
          <w:strike/>
          <w:sz w:val="20"/>
          <w:szCs w:val="20"/>
        </w:rPr>
      </w:pPr>
      <w:r w:rsidRPr="00DB424F">
        <w:rPr>
          <w:rStyle w:val="af5"/>
          <w:rFonts w:asciiTheme="majorHAnsi" w:hAnsiTheme="majorHAnsi"/>
          <w:strike/>
          <w:sz w:val="20"/>
          <w:szCs w:val="20"/>
        </w:rPr>
        <w:t xml:space="preserve">3. </w:t>
      </w:r>
      <w:r w:rsidRPr="00DB424F">
        <w:rPr>
          <w:rFonts w:asciiTheme="majorHAnsi" w:eastAsiaTheme="minorHAnsi" w:hAnsiTheme="majorHAnsi"/>
          <w:strike/>
        </w:rPr>
        <w:t>Настоящая гарантия является безотзывной.</w:t>
      </w:r>
    </w:p>
    <w:p w14:paraId="383B56E0" w14:textId="77777777" w:rsidR="003E31E5" w:rsidRPr="00DB424F" w:rsidRDefault="003E31E5" w:rsidP="003E31E5">
      <w:pPr>
        <w:pStyle w:val="af4"/>
        <w:shd w:val="clear" w:color="auto" w:fill="FFFFFF"/>
        <w:spacing w:before="0" w:beforeAutospacing="0" w:after="0" w:afterAutospacing="0"/>
        <w:ind w:firstLine="375"/>
        <w:jc w:val="both"/>
        <w:rPr>
          <w:rStyle w:val="af5"/>
          <w:rFonts w:asciiTheme="majorHAnsi" w:hAnsiTheme="majorHAnsi"/>
          <w:b w:val="0"/>
          <w:bCs w:val="0"/>
          <w:strike/>
          <w:sz w:val="20"/>
          <w:szCs w:val="20"/>
        </w:rPr>
      </w:pPr>
    </w:p>
    <w:p w14:paraId="5780943C"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AC398DC" w14:textId="77777777" w:rsidR="001C278A" w:rsidRPr="00DB424F" w:rsidRDefault="001C278A" w:rsidP="001C278A">
      <w:pPr>
        <w:pStyle w:val="af4"/>
        <w:shd w:val="clear" w:color="auto" w:fill="FFFFFF"/>
        <w:ind w:firstLine="374"/>
        <w:contextualSpacing/>
        <w:jc w:val="both"/>
        <w:rPr>
          <w:rFonts w:asciiTheme="majorHAnsi" w:eastAsiaTheme="minorHAnsi" w:hAnsiTheme="majorHAnsi"/>
          <w:strike/>
        </w:rPr>
      </w:pPr>
      <w:r w:rsidRPr="00DB424F">
        <w:rPr>
          <w:rFonts w:asciiTheme="majorHAnsi" w:eastAsiaTheme="minorHAnsi" w:hAnsiTheme="majorHAnsi"/>
          <w:strike/>
        </w:rPr>
        <w:t>5. Гарантия действует</w:t>
      </w:r>
      <w:r w:rsidR="00E2296A" w:rsidRPr="00DB424F">
        <w:rPr>
          <w:rFonts w:asciiTheme="majorHAnsi" w:eastAsiaTheme="minorHAnsi" w:hAnsiTheme="majorHAnsi"/>
          <w:strike/>
        </w:rPr>
        <w:t xml:space="preserve"> с момента выпуска и в </w:t>
      </w:r>
      <w:proofErr w:type="gramStart"/>
      <w:r w:rsidR="00E2296A" w:rsidRPr="00DB424F">
        <w:rPr>
          <w:rFonts w:asciiTheme="majorHAnsi" w:eastAsiaTheme="minorHAnsi" w:hAnsiTheme="majorHAnsi"/>
          <w:strike/>
        </w:rPr>
        <w:t xml:space="preserve">силе  </w:t>
      </w:r>
      <w:r w:rsidRPr="00DB424F">
        <w:rPr>
          <w:rFonts w:asciiTheme="majorHAnsi" w:eastAsiaTheme="minorHAnsi" w:hAnsiTheme="majorHAnsi"/>
          <w:strike/>
        </w:rPr>
        <w:t>со</w:t>
      </w:r>
      <w:proofErr w:type="gramEnd"/>
      <w:r w:rsidRPr="00DB424F">
        <w:rPr>
          <w:rFonts w:asciiTheme="majorHAnsi" w:eastAsiaTheme="minorHAnsi" w:hAnsiTheme="majorHAnsi"/>
          <w:strike/>
        </w:rPr>
        <w:t xml:space="preserve"> дня вступления в силу договора под кодом N________________________ заключаемого  между  </w:t>
      </w:r>
    </w:p>
    <w:p w14:paraId="3CCC32AC" w14:textId="77777777" w:rsidR="001C278A" w:rsidRPr="00DB424F" w:rsidRDefault="00E2296A" w:rsidP="001C278A">
      <w:pPr>
        <w:pStyle w:val="af4"/>
        <w:shd w:val="clear" w:color="auto" w:fill="FFFFFF"/>
        <w:ind w:firstLine="374"/>
        <w:contextualSpacing/>
        <w:jc w:val="both"/>
        <w:rPr>
          <w:rFonts w:asciiTheme="majorHAnsi" w:eastAsiaTheme="minorHAnsi" w:hAnsiTheme="majorHAnsi"/>
          <w:strike/>
        </w:rPr>
      </w:pPr>
      <w:r w:rsidRPr="00DB424F">
        <w:rPr>
          <w:rFonts w:asciiTheme="majorHAnsi" w:eastAsiaTheme="minorHAnsi" w:hAnsiTheme="majorHAnsi"/>
          <w:strike/>
          <w:sz w:val="18"/>
          <w:szCs w:val="18"/>
        </w:rPr>
        <w:t xml:space="preserve">                                           </w:t>
      </w:r>
      <w:r w:rsidR="001C278A" w:rsidRPr="00DB424F">
        <w:rPr>
          <w:rFonts w:asciiTheme="majorHAnsi" w:eastAsiaTheme="minorHAnsi" w:hAnsiTheme="majorHAnsi"/>
          <w:strike/>
          <w:sz w:val="18"/>
          <w:szCs w:val="18"/>
        </w:rPr>
        <w:t xml:space="preserve">номер заключаемого </w:t>
      </w:r>
      <w:proofErr w:type="spellStart"/>
      <w:r w:rsidR="001C278A" w:rsidRPr="00DB424F">
        <w:rPr>
          <w:rFonts w:asciiTheme="majorHAnsi" w:eastAsiaTheme="minorHAnsi" w:hAnsiTheme="majorHAnsi"/>
          <w:strike/>
          <w:sz w:val="18"/>
          <w:szCs w:val="18"/>
        </w:rPr>
        <w:t>договара</w:t>
      </w:r>
      <w:proofErr w:type="spellEnd"/>
    </w:p>
    <w:p w14:paraId="00C0C8FB" w14:textId="77777777" w:rsidR="001C278A" w:rsidRPr="00DB424F" w:rsidRDefault="001C278A" w:rsidP="001C278A">
      <w:pPr>
        <w:pStyle w:val="af4"/>
        <w:shd w:val="clear" w:color="auto" w:fill="FFFFFF"/>
        <w:ind w:firstLine="374"/>
        <w:contextualSpacing/>
        <w:jc w:val="both"/>
        <w:rPr>
          <w:rFonts w:asciiTheme="majorHAnsi" w:eastAsiaTheme="minorHAnsi" w:hAnsiTheme="majorHAnsi"/>
          <w:strike/>
        </w:rPr>
      </w:pPr>
    </w:p>
    <w:p w14:paraId="7EEAE626" w14:textId="77777777" w:rsidR="001C278A" w:rsidRPr="00DB424F" w:rsidRDefault="00E2296A" w:rsidP="001C278A">
      <w:pPr>
        <w:pStyle w:val="af4"/>
        <w:shd w:val="clear" w:color="auto" w:fill="FFFFFF"/>
        <w:contextualSpacing/>
        <w:jc w:val="both"/>
        <w:rPr>
          <w:rFonts w:asciiTheme="majorHAnsi" w:eastAsiaTheme="minorHAnsi" w:hAnsiTheme="majorHAnsi"/>
          <w:strike/>
          <w:lang w:val="hy-AM"/>
        </w:rPr>
      </w:pPr>
      <w:r w:rsidRPr="00DB424F">
        <w:rPr>
          <w:rFonts w:asciiTheme="majorHAnsi" w:eastAsiaTheme="minorHAnsi" w:hAnsiTheme="majorHAnsi"/>
          <w:strike/>
        </w:rPr>
        <w:t xml:space="preserve">бенефициаром и принципалом    </w:t>
      </w:r>
      <w:proofErr w:type="gramStart"/>
      <w:r w:rsidR="001C278A" w:rsidRPr="00DB424F">
        <w:rPr>
          <w:rFonts w:asciiTheme="majorHAnsi" w:eastAsiaTheme="minorHAnsi" w:hAnsiTheme="majorHAnsi"/>
          <w:strike/>
        </w:rPr>
        <w:t>и  действует</w:t>
      </w:r>
      <w:proofErr w:type="gramEnd"/>
      <w:r w:rsidR="001C278A" w:rsidRPr="00DB424F">
        <w:rPr>
          <w:rFonts w:asciiTheme="majorHAnsi" w:eastAsiaTheme="minorHAnsi" w:hAnsiTheme="majorHAnsi"/>
          <w:strike/>
        </w:rPr>
        <w:t xml:space="preserve"> </w:t>
      </w:r>
      <w:r w:rsidR="001C278A" w:rsidRPr="00DB424F">
        <w:rPr>
          <w:rFonts w:asciiTheme="majorHAnsi" w:eastAsiaTheme="minorHAnsi" w:hAnsiTheme="majorHAnsi"/>
          <w:strike/>
          <w:lang w:val="hy-AM"/>
        </w:rPr>
        <w:t xml:space="preserve"> </w:t>
      </w:r>
      <w:r w:rsidR="001C278A" w:rsidRPr="00DB424F">
        <w:rPr>
          <w:rFonts w:asciiTheme="majorHAnsi" w:eastAsiaTheme="minorHAnsi" w:hAnsiTheme="majorHAnsi"/>
          <w:strike/>
        </w:rPr>
        <w:t>в</w:t>
      </w:r>
      <w:r w:rsidR="001C278A" w:rsidRPr="00DB424F">
        <w:rPr>
          <w:rFonts w:asciiTheme="majorHAnsi" w:hAnsiTheme="majorHAnsi"/>
          <w:strike/>
        </w:rPr>
        <w:t>ключительно</w:t>
      </w:r>
      <w:r w:rsidR="001C278A" w:rsidRPr="00DB424F">
        <w:rPr>
          <w:rFonts w:asciiTheme="majorHAnsi" w:eastAsiaTheme="minorHAnsi" w:hAnsiTheme="majorHAnsi"/>
          <w:strike/>
        </w:rPr>
        <w:t xml:space="preserve"> </w:t>
      </w:r>
      <w:r w:rsidR="001C278A" w:rsidRPr="00DB424F">
        <w:rPr>
          <w:rFonts w:asciiTheme="majorHAnsi" w:eastAsiaTheme="minorHAnsi" w:hAnsiTheme="majorHAnsi"/>
          <w:strike/>
          <w:lang w:val="hy-AM"/>
        </w:rPr>
        <w:t xml:space="preserve"> </w:t>
      </w:r>
      <w:r w:rsidR="001C278A" w:rsidRPr="00DB424F">
        <w:rPr>
          <w:rFonts w:asciiTheme="majorHAnsi" w:eastAsiaTheme="minorHAnsi" w:hAnsiTheme="majorHAnsi"/>
          <w:strike/>
        </w:rPr>
        <w:t xml:space="preserve">до </w:t>
      </w:r>
      <w:r w:rsidR="001C278A" w:rsidRPr="00DB424F">
        <w:rPr>
          <w:rFonts w:asciiTheme="majorHAnsi" w:eastAsiaTheme="minorHAnsi" w:hAnsiTheme="majorHAnsi"/>
          <w:strike/>
          <w:lang w:val="hy-AM"/>
        </w:rPr>
        <w:t xml:space="preserve"> </w:t>
      </w:r>
      <w:r w:rsidR="001C278A" w:rsidRPr="00DB424F">
        <w:rPr>
          <w:rFonts w:asciiTheme="majorHAnsi" w:eastAsiaTheme="minorHAnsi" w:hAnsiTheme="majorHAnsi"/>
          <w:strike/>
        </w:rPr>
        <w:t xml:space="preserve">девяностого </w:t>
      </w:r>
      <w:r w:rsidR="001C278A" w:rsidRPr="00DB424F">
        <w:rPr>
          <w:rFonts w:asciiTheme="majorHAnsi" w:eastAsiaTheme="minorHAnsi" w:hAnsiTheme="majorHAnsi"/>
          <w:strike/>
          <w:lang w:val="hy-AM"/>
        </w:rPr>
        <w:t xml:space="preserve"> </w:t>
      </w:r>
      <w:r w:rsidR="001C278A" w:rsidRPr="00DB424F">
        <w:rPr>
          <w:rFonts w:asciiTheme="majorHAnsi" w:eastAsiaTheme="minorHAnsi" w:hAnsiTheme="majorHAnsi"/>
          <w:strike/>
        </w:rPr>
        <w:t xml:space="preserve">рабочего </w:t>
      </w:r>
      <w:r w:rsidR="001C278A" w:rsidRPr="00DB424F">
        <w:rPr>
          <w:rFonts w:asciiTheme="majorHAnsi" w:eastAsiaTheme="minorHAnsi" w:hAnsiTheme="majorHAnsi"/>
          <w:strike/>
          <w:lang w:val="hy-AM"/>
        </w:rPr>
        <w:t xml:space="preserve"> </w:t>
      </w:r>
      <w:r w:rsidR="001C278A" w:rsidRPr="00DB424F">
        <w:rPr>
          <w:rFonts w:asciiTheme="majorHAnsi" w:eastAsiaTheme="minorHAnsi" w:hAnsiTheme="majorHAnsi"/>
          <w:strike/>
        </w:rPr>
        <w:t>дня</w:t>
      </w:r>
      <w:r w:rsidR="001C278A" w:rsidRPr="00DB424F">
        <w:rPr>
          <w:rFonts w:asciiTheme="majorHAnsi" w:eastAsiaTheme="minorHAnsi" w:hAnsiTheme="majorHAnsi"/>
          <w:strike/>
          <w:lang w:val="hy-AM"/>
        </w:rPr>
        <w:t xml:space="preserve">   </w:t>
      </w:r>
      <w:r w:rsidR="001C278A" w:rsidRPr="00DB424F">
        <w:rPr>
          <w:rFonts w:asciiTheme="majorHAnsi" w:eastAsiaTheme="minorHAnsi" w:hAnsiTheme="majorHAnsi"/>
          <w:strike/>
        </w:rPr>
        <w:t xml:space="preserve">следующего за днем </w:t>
      </w:r>
    </w:p>
    <w:p w14:paraId="148C3D04" w14:textId="77777777" w:rsidR="001C278A" w:rsidRPr="00DB424F" w:rsidRDefault="001C278A" w:rsidP="001C278A">
      <w:pPr>
        <w:pStyle w:val="af4"/>
        <w:shd w:val="clear" w:color="auto" w:fill="FFFFFF"/>
        <w:contextualSpacing/>
        <w:jc w:val="both"/>
        <w:rPr>
          <w:rFonts w:asciiTheme="majorHAnsi" w:eastAsiaTheme="minorHAnsi" w:hAnsiTheme="majorHAnsi"/>
          <w:strike/>
          <w:sz w:val="18"/>
          <w:szCs w:val="18"/>
          <w:lang w:val="hy-AM"/>
        </w:rPr>
      </w:pPr>
    </w:p>
    <w:p w14:paraId="630D6F2F" w14:textId="77777777" w:rsidR="001C278A" w:rsidRPr="00DB424F" w:rsidRDefault="001C278A" w:rsidP="00B961C7">
      <w:pPr>
        <w:pStyle w:val="af4"/>
        <w:shd w:val="clear" w:color="auto" w:fill="FFFFFF"/>
        <w:contextualSpacing/>
        <w:jc w:val="center"/>
        <w:rPr>
          <w:rFonts w:asciiTheme="majorHAnsi" w:eastAsiaTheme="minorHAnsi" w:hAnsiTheme="majorHAnsi"/>
          <w:strike/>
        </w:rPr>
      </w:pPr>
      <w:r w:rsidRPr="00DB424F">
        <w:rPr>
          <w:rFonts w:asciiTheme="majorHAnsi" w:eastAsiaTheme="minorHAnsi" w:hAnsiTheme="majorHAnsi"/>
          <w:strike/>
          <w:lang w:val="hy-AM"/>
        </w:rPr>
        <w:t>--------------------------------------------------------</w:t>
      </w:r>
      <w:r w:rsidRPr="00DB424F">
        <w:rPr>
          <w:rFonts w:asciiTheme="majorHAnsi" w:eastAsiaTheme="minorHAnsi" w:hAnsiTheme="majorHAnsi"/>
          <w:strike/>
        </w:rPr>
        <w:t>------------------</w:t>
      </w:r>
      <w:r w:rsidRPr="00DB424F">
        <w:rPr>
          <w:rFonts w:asciiTheme="majorHAnsi" w:eastAsiaTheme="minorHAnsi" w:hAnsiTheme="majorHAnsi"/>
          <w:strike/>
          <w:lang w:val="hy-AM"/>
        </w:rPr>
        <w:t>----------------------</w:t>
      </w:r>
      <w:r w:rsidRPr="00DB424F">
        <w:rPr>
          <w:rFonts w:asciiTheme="majorHAnsi" w:eastAsiaTheme="minorHAnsi" w:hAnsiTheme="majorHAnsi"/>
          <w:strike/>
        </w:rPr>
        <w:t xml:space="preserve"> </w:t>
      </w:r>
      <w:r w:rsidRPr="00DB424F">
        <w:rPr>
          <w:rFonts w:asciiTheme="majorHAnsi" w:eastAsiaTheme="minorHAnsi" w:hAnsiTheme="majorHAnsi"/>
          <w:strike/>
          <w:lang w:val="hy-AM"/>
        </w:rPr>
        <w:t>.</w:t>
      </w:r>
      <w:r w:rsidRPr="00DB424F">
        <w:rPr>
          <w:rFonts w:asciiTheme="majorHAnsi" w:eastAsiaTheme="minorHAnsi" w:hAnsiTheme="majorHAnsi"/>
          <w:strike/>
        </w:rPr>
        <w:t xml:space="preserve">           </w:t>
      </w:r>
      <w:r w:rsidR="00B961C7" w:rsidRPr="00DB424F">
        <w:rPr>
          <w:rFonts w:asciiTheme="majorHAnsi" w:hAnsiTheme="majorHAnsi"/>
          <w:strike/>
          <w:sz w:val="16"/>
          <w:szCs w:val="16"/>
        </w:rPr>
        <w:t>крайний</w:t>
      </w:r>
      <w:r w:rsidRPr="00DB424F">
        <w:rPr>
          <w:rFonts w:asciiTheme="majorHAnsi" w:hAnsiTheme="majorHAnsi"/>
          <w:strike/>
          <w:sz w:val="16"/>
          <w:szCs w:val="16"/>
        </w:rPr>
        <w:t xml:space="preserve">  срок</w:t>
      </w:r>
      <w:r w:rsidRPr="00DB424F">
        <w:rPr>
          <w:rFonts w:asciiTheme="majorHAnsi" w:eastAsiaTheme="minorHAnsi" w:hAnsiTheme="majorHAnsi"/>
          <w:strike/>
          <w:sz w:val="16"/>
          <w:szCs w:val="16"/>
        </w:rPr>
        <w:t xml:space="preserve"> поставки товаров</w:t>
      </w:r>
      <w:r w:rsidRPr="00DB424F">
        <w:rPr>
          <w:rFonts w:asciiTheme="majorHAnsi" w:eastAsiaTheme="minorHAnsi" w:hAnsiTheme="majorHAnsi"/>
          <w:strike/>
          <w:sz w:val="16"/>
          <w:szCs w:val="16"/>
          <w:lang w:val="hy-AM"/>
        </w:rPr>
        <w:t>, предусмотренн</w:t>
      </w:r>
      <w:proofErr w:type="spellStart"/>
      <w:r w:rsidRPr="00DB424F">
        <w:rPr>
          <w:rFonts w:asciiTheme="majorHAnsi" w:eastAsiaTheme="minorHAnsi" w:hAnsiTheme="majorHAnsi"/>
          <w:strike/>
          <w:sz w:val="16"/>
          <w:szCs w:val="16"/>
        </w:rPr>
        <w:t>ый</w:t>
      </w:r>
      <w:proofErr w:type="spellEnd"/>
      <w:r w:rsidRPr="00DB424F">
        <w:rPr>
          <w:rFonts w:asciiTheme="majorHAnsi" w:eastAsiaTheme="minorHAnsi" w:hAnsiTheme="majorHAnsi"/>
          <w:strike/>
          <w:sz w:val="16"/>
          <w:szCs w:val="16"/>
        </w:rPr>
        <w:t xml:space="preserve"> </w:t>
      </w:r>
      <w:r w:rsidRPr="00DB424F">
        <w:rPr>
          <w:rFonts w:asciiTheme="majorHAnsi" w:eastAsiaTheme="minorHAnsi" w:hAnsiTheme="majorHAnsi"/>
          <w:strike/>
          <w:sz w:val="16"/>
          <w:szCs w:val="16"/>
          <w:lang w:val="hy-AM"/>
        </w:rPr>
        <w:t>заключаемым договором</w:t>
      </w:r>
    </w:p>
    <w:p w14:paraId="156F48C6" w14:textId="77777777" w:rsidR="006A338D" w:rsidRPr="00DB424F" w:rsidRDefault="001C278A" w:rsidP="001C278A">
      <w:pPr>
        <w:pStyle w:val="af4"/>
        <w:shd w:val="clear" w:color="auto" w:fill="FFFFFF"/>
        <w:contextualSpacing/>
        <w:jc w:val="both"/>
        <w:rPr>
          <w:rFonts w:asciiTheme="majorHAnsi" w:eastAsiaTheme="minorHAnsi" w:hAnsiTheme="majorHAnsi"/>
          <w:strike/>
        </w:rPr>
      </w:pPr>
      <w:r w:rsidRPr="00DB424F">
        <w:rPr>
          <w:rFonts w:asciiTheme="majorHAnsi" w:eastAsiaTheme="minorHAnsi" w:hAnsiTheme="majorHAnsi"/>
          <w:strike/>
        </w:rPr>
        <w:t>В день предоставления гарантии лицо, выдающее гарантию, с официального адреса</w:t>
      </w:r>
      <w:r w:rsidRPr="00DB424F">
        <w:rPr>
          <w:rFonts w:asciiTheme="majorHAnsi" w:eastAsiaTheme="minorHAnsi" w:hAnsiTheme="majorHAnsi"/>
          <w:strike/>
          <w:lang w:val="hy-AM"/>
        </w:rPr>
        <w:t xml:space="preserve"> </w:t>
      </w:r>
      <w:r w:rsidRPr="00DB424F">
        <w:rPr>
          <w:rFonts w:asciiTheme="majorHAnsi" w:eastAsiaTheme="minorHAnsi" w:hAnsiTheme="majorHAnsi"/>
          <w:strike/>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6A338D" w:rsidRPr="00DB424F">
        <w:rPr>
          <w:rFonts w:asciiTheme="majorHAnsi" w:eastAsiaTheme="minorHAnsi" w:hAnsiTheme="majorHAnsi"/>
          <w:strike/>
        </w:rPr>
        <w:t xml:space="preserve"> ----------------------------------------------------------------</w:t>
      </w:r>
      <w:r w:rsidRPr="00DB424F">
        <w:rPr>
          <w:rFonts w:asciiTheme="majorHAnsi" w:eastAsiaTheme="minorHAnsi" w:hAnsiTheme="majorHAnsi"/>
          <w:strike/>
        </w:rPr>
        <w:t xml:space="preserve"> </w:t>
      </w:r>
    </w:p>
    <w:p w14:paraId="6947A094" w14:textId="77777777" w:rsidR="006A338D" w:rsidRPr="00DB424F" w:rsidRDefault="006A338D" w:rsidP="006A338D">
      <w:pPr>
        <w:pStyle w:val="af4"/>
        <w:shd w:val="clear" w:color="auto" w:fill="FFFFFF"/>
        <w:contextualSpacing/>
        <w:jc w:val="center"/>
        <w:rPr>
          <w:rFonts w:asciiTheme="majorHAnsi" w:eastAsiaTheme="minorHAnsi" w:hAnsiTheme="majorHAnsi"/>
          <w:strike/>
        </w:rPr>
      </w:pPr>
      <w:r w:rsidRPr="00DB424F">
        <w:rPr>
          <w:rStyle w:val="af5"/>
          <w:rFonts w:asciiTheme="majorHAnsi" w:hAnsiTheme="majorHAnsi"/>
          <w:b w:val="0"/>
          <w:bCs w:val="0"/>
          <w:strike/>
          <w:sz w:val="20"/>
          <w:szCs w:val="20"/>
        </w:rPr>
        <w:t xml:space="preserve">                                       адрес эл. почты секретаря</w:t>
      </w:r>
    </w:p>
    <w:p w14:paraId="7BE846FF" w14:textId="77777777" w:rsidR="001C278A" w:rsidRPr="00DB424F" w:rsidRDefault="001C278A" w:rsidP="001C278A">
      <w:pPr>
        <w:pStyle w:val="af4"/>
        <w:shd w:val="clear" w:color="auto" w:fill="FFFFFF"/>
        <w:contextualSpacing/>
        <w:jc w:val="both"/>
        <w:rPr>
          <w:rFonts w:asciiTheme="majorHAnsi" w:eastAsiaTheme="minorHAnsi" w:hAnsiTheme="majorHAnsi"/>
          <w:strike/>
        </w:rPr>
      </w:pPr>
      <w:r w:rsidRPr="00DB424F">
        <w:rPr>
          <w:rFonts w:asciiTheme="majorHAnsi" w:eastAsiaTheme="minorHAnsi" w:hAnsiTheme="majorHAnsi"/>
          <w:strike/>
        </w:rPr>
        <w:t>указанный в приглашении к процедуре закупок, организованной под кодом упомянутым в пункте 1 настоящей гарантии</w:t>
      </w:r>
      <w:r w:rsidRPr="00DB424F">
        <w:rPr>
          <w:rFonts w:asciiTheme="majorHAnsi" w:eastAsiaTheme="minorHAnsi" w:hAnsiTheme="majorHAnsi"/>
          <w:strike/>
          <w:lang w:val="hy-AM"/>
        </w:rPr>
        <w:t>.</w:t>
      </w:r>
      <w:r w:rsidRPr="00DB424F">
        <w:rPr>
          <w:rFonts w:asciiTheme="majorHAnsi" w:eastAsiaTheme="minorHAnsi" w:hAnsiTheme="majorHAnsi"/>
          <w:strike/>
        </w:rPr>
        <w:t xml:space="preserve"> </w:t>
      </w:r>
    </w:p>
    <w:p w14:paraId="18F8A0CC" w14:textId="77777777" w:rsidR="001C278A" w:rsidRPr="00DB424F" w:rsidRDefault="001C278A" w:rsidP="001C278A">
      <w:pPr>
        <w:pStyle w:val="af4"/>
        <w:shd w:val="clear" w:color="auto" w:fill="FFFFFF"/>
        <w:spacing w:before="0" w:beforeAutospacing="0" w:after="0" w:afterAutospacing="0"/>
        <w:ind w:firstLine="375"/>
        <w:jc w:val="both"/>
        <w:rPr>
          <w:rStyle w:val="af5"/>
          <w:rFonts w:asciiTheme="majorHAnsi" w:hAnsiTheme="majorHAnsi"/>
          <w:b w:val="0"/>
          <w:bCs w:val="0"/>
          <w:strike/>
          <w:sz w:val="20"/>
          <w:szCs w:val="20"/>
        </w:rPr>
      </w:pPr>
    </w:p>
    <w:p w14:paraId="153D64D7" w14:textId="77777777" w:rsidR="003E31E5" w:rsidRPr="00DB424F" w:rsidRDefault="003E31E5" w:rsidP="003E31E5">
      <w:pPr>
        <w:pStyle w:val="af4"/>
        <w:shd w:val="clear" w:color="auto" w:fill="FFFFFF"/>
        <w:spacing w:before="0" w:beforeAutospacing="0" w:after="0" w:afterAutospacing="0"/>
        <w:ind w:firstLine="375"/>
        <w:jc w:val="both"/>
        <w:rPr>
          <w:rStyle w:val="af5"/>
          <w:rFonts w:asciiTheme="majorHAnsi" w:hAnsiTheme="majorHAnsi"/>
          <w:b w:val="0"/>
          <w:bCs w:val="0"/>
          <w:strike/>
          <w:sz w:val="20"/>
          <w:szCs w:val="20"/>
        </w:rPr>
      </w:pPr>
    </w:p>
    <w:p w14:paraId="6F523E74"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6. Бенефициар предъявляет требование лицу, дающему гарантию, в письменной форме. К требованию прилагаются следующие документы:</w:t>
      </w:r>
    </w:p>
    <w:p w14:paraId="4132EABE" w14:textId="77777777" w:rsidR="003E31E5" w:rsidRPr="00DB424F" w:rsidRDefault="003E31E5" w:rsidP="003E31E5">
      <w:pPr>
        <w:pStyle w:val="af4"/>
        <w:shd w:val="clear" w:color="auto" w:fill="FFFFFF"/>
        <w:ind w:firstLine="374"/>
        <w:contextualSpacing/>
        <w:jc w:val="both"/>
        <w:rPr>
          <w:rFonts w:asciiTheme="majorHAnsi" w:eastAsiaTheme="minorHAnsi" w:hAnsiTheme="majorHAnsi"/>
          <w:strike/>
        </w:rPr>
      </w:pPr>
      <w:r w:rsidRPr="00DB424F">
        <w:rPr>
          <w:rFonts w:asciiTheme="majorHAnsi" w:eastAsiaTheme="minorHAnsi" w:hAnsiTheme="majorHAnsi"/>
          <w:strike/>
        </w:rPr>
        <w:lastRenderedPageBreak/>
        <w:t>1) копии заключенного договора N</w:t>
      </w:r>
      <w:r w:rsidRPr="00DB424F">
        <w:rPr>
          <w:rFonts w:asciiTheme="majorHAnsi" w:eastAsiaTheme="minorHAnsi" w:hAnsiTheme="majorHAnsi"/>
          <w:strike/>
          <w:lang w:val="hy-AM"/>
        </w:rPr>
        <w:t xml:space="preserve"> </w:t>
      </w:r>
      <w:r w:rsidRPr="00DB424F">
        <w:rPr>
          <w:rFonts w:asciiTheme="majorHAnsi" w:eastAsiaTheme="minorHAnsi" w:hAnsiTheme="majorHAnsi"/>
          <w:strike/>
        </w:rPr>
        <w:t xml:space="preserve">_____________________, включая </w:t>
      </w:r>
    </w:p>
    <w:p w14:paraId="59644593" w14:textId="77777777" w:rsidR="003E31E5" w:rsidRPr="00DB424F" w:rsidRDefault="003E31E5" w:rsidP="003E31E5">
      <w:pPr>
        <w:pStyle w:val="af4"/>
        <w:shd w:val="clear" w:color="auto" w:fill="FFFFFF"/>
        <w:contextualSpacing/>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r w:rsidRPr="00DB424F">
        <w:rPr>
          <w:rFonts w:asciiTheme="majorHAnsi" w:eastAsiaTheme="minorHAnsi" w:hAnsiTheme="majorHAnsi"/>
          <w:strike/>
          <w:sz w:val="18"/>
          <w:szCs w:val="18"/>
        </w:rPr>
        <w:t xml:space="preserve">номер заключаемого </w:t>
      </w:r>
      <w:proofErr w:type="spellStart"/>
      <w:r w:rsidRPr="00DB424F">
        <w:rPr>
          <w:rFonts w:asciiTheme="majorHAnsi" w:eastAsiaTheme="minorHAnsi" w:hAnsiTheme="majorHAnsi"/>
          <w:strike/>
          <w:sz w:val="18"/>
          <w:szCs w:val="18"/>
        </w:rPr>
        <w:t>договара</w:t>
      </w:r>
      <w:proofErr w:type="spellEnd"/>
    </w:p>
    <w:p w14:paraId="76CE0E56"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копии внесенных  в него изменений, дополнительных соглашений,</w:t>
      </w:r>
    </w:p>
    <w:p w14:paraId="5A08F5B2"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p>
    <w:p w14:paraId="24C6A2A1"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DB424F">
          <w:rPr>
            <w:rStyle w:val="a9"/>
            <w:rFonts w:asciiTheme="majorHAnsi" w:hAnsiTheme="majorHAnsi"/>
            <w:strike/>
            <w:color w:val="auto"/>
            <w:sz w:val="20"/>
            <w:szCs w:val="20"/>
            <w:lang w:val="hy-AM"/>
          </w:rPr>
          <w:t>www.procurement.am</w:t>
        </w:r>
      </w:hyperlink>
      <w:r w:rsidRPr="00DB424F">
        <w:rPr>
          <w:rFonts w:asciiTheme="majorHAnsi" w:eastAsiaTheme="minorHAnsi" w:hAnsiTheme="majorHAnsi"/>
          <w:strike/>
        </w:rPr>
        <w:t xml:space="preserve"> .</w:t>
      </w:r>
    </w:p>
    <w:p w14:paraId="7359C2B7"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p>
    <w:p w14:paraId="558FEA94" w14:textId="77777777" w:rsidR="00240609" w:rsidRPr="00DB424F" w:rsidRDefault="003E31E5" w:rsidP="00240609">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 xml:space="preserve">3) </w:t>
      </w:r>
      <w:r w:rsidR="00240609" w:rsidRPr="00DB424F">
        <w:rPr>
          <w:rFonts w:asciiTheme="majorHAnsi" w:eastAsiaTheme="minorHAnsi" w:hAnsiTheme="majorHAnsi"/>
          <w:strike/>
          <w:lang w:val="hy-AM"/>
        </w:rPr>
        <w:t xml:space="preserve">двухсторонне </w:t>
      </w:r>
      <w:r w:rsidR="00240609" w:rsidRPr="00DB424F">
        <w:rPr>
          <w:rFonts w:asciiTheme="majorHAnsi" w:eastAsiaTheme="minorHAnsi" w:hAnsiTheme="majorHAnsi"/>
          <w:strike/>
        </w:rPr>
        <w:t>утвержденный в рамках договора между бенефициаром и принципалом акт (акты) приема-передачи или его</w:t>
      </w:r>
      <w:r w:rsidR="00240609" w:rsidRPr="00DB424F">
        <w:rPr>
          <w:rFonts w:asciiTheme="majorHAnsi" w:eastAsiaTheme="minorHAnsi" w:hAnsiTheme="majorHAnsi"/>
          <w:strike/>
          <w:lang w:val="hy-AM"/>
        </w:rPr>
        <w:t xml:space="preserve"> </w:t>
      </w:r>
      <w:r w:rsidR="00240609" w:rsidRPr="00DB424F">
        <w:rPr>
          <w:rFonts w:asciiTheme="majorHAnsi" w:eastAsiaTheme="minorHAnsi" w:hAnsiTheme="majorHAnsi"/>
          <w:strike/>
        </w:rPr>
        <w:t>(</w:t>
      </w:r>
      <w:r w:rsidR="00240609" w:rsidRPr="00DB424F">
        <w:rPr>
          <w:rFonts w:asciiTheme="majorHAnsi" w:eastAsiaTheme="minorHAnsi" w:hAnsiTheme="majorHAnsi"/>
          <w:strike/>
          <w:lang w:val="hy-AM"/>
        </w:rPr>
        <w:t>их</w:t>
      </w:r>
      <w:r w:rsidR="00240609" w:rsidRPr="00DB424F">
        <w:rPr>
          <w:rFonts w:asciiTheme="majorHAnsi" w:eastAsiaTheme="minorHAnsi" w:hAnsiTheme="majorHAnsi"/>
          <w:strike/>
        </w:rPr>
        <w:t xml:space="preserve">) копии. </w:t>
      </w:r>
    </w:p>
    <w:p w14:paraId="0D271299" w14:textId="77777777" w:rsidR="00A11DA5" w:rsidRPr="00DB424F" w:rsidRDefault="00A11DA5" w:rsidP="00A11DA5">
      <w:pPr>
        <w:pStyle w:val="af4"/>
        <w:shd w:val="clear" w:color="auto" w:fill="FFFFFF"/>
        <w:spacing w:before="0" w:beforeAutospacing="0" w:after="0" w:afterAutospacing="0"/>
        <w:ind w:firstLine="375"/>
        <w:jc w:val="both"/>
        <w:rPr>
          <w:rFonts w:asciiTheme="majorHAnsi" w:eastAsiaTheme="minorHAnsi" w:hAnsiTheme="majorHAnsi"/>
          <w:strike/>
        </w:rPr>
      </w:pPr>
    </w:p>
    <w:p w14:paraId="2F014176"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7.</w:t>
      </w:r>
      <w:r w:rsidRPr="00DB424F">
        <w:rPr>
          <w:rFonts w:asciiTheme="majorHAnsi" w:hAnsiTheme="majorHAnsi"/>
          <w:strike/>
        </w:rPr>
        <w:t xml:space="preserve"> </w:t>
      </w:r>
      <w:r w:rsidRPr="00DB424F">
        <w:rPr>
          <w:rFonts w:asciiTheme="majorHAnsi" w:eastAsiaTheme="minorHAnsi" w:hAnsiTheme="majorHAnsi"/>
          <w:strike/>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E392973"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p>
    <w:p w14:paraId="51F81BF5"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8.</w:t>
      </w:r>
      <w:r w:rsidRPr="00DB424F">
        <w:rPr>
          <w:rFonts w:asciiTheme="majorHAnsi" w:hAnsiTheme="majorHAnsi"/>
          <w:strike/>
        </w:rPr>
        <w:t xml:space="preserve"> </w:t>
      </w:r>
      <w:r w:rsidRPr="00DB424F">
        <w:rPr>
          <w:rFonts w:asciiTheme="majorHAnsi" w:eastAsiaTheme="minorHAnsi" w:hAnsiTheme="majorHAnsi"/>
          <w:strike/>
        </w:rPr>
        <w:t>Лицо, выдающее гарантию, отклоняет требование бенефициара, если:</w:t>
      </w:r>
    </w:p>
    <w:p w14:paraId="36557785"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1) требование или прилагаемые документы не соответствуют условиям настоящей гарантии,</w:t>
      </w:r>
    </w:p>
    <w:p w14:paraId="07D70A47" w14:textId="77777777" w:rsidR="003E31E5" w:rsidRPr="00DB424F" w:rsidRDefault="003E31E5" w:rsidP="003E31E5">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2) требование представлено по истечении срока, установленного гарантией.</w:t>
      </w:r>
    </w:p>
    <w:p w14:paraId="5FB1FAEA" w14:textId="77777777" w:rsidR="003E31E5" w:rsidRPr="00DB424F" w:rsidRDefault="003E31E5" w:rsidP="003E31E5">
      <w:pPr>
        <w:pStyle w:val="af4"/>
        <w:shd w:val="clear" w:color="auto" w:fill="FFFFFF"/>
        <w:spacing w:before="0" w:beforeAutospacing="0" w:after="0" w:afterAutospacing="0"/>
        <w:ind w:firstLine="375"/>
        <w:rPr>
          <w:rFonts w:asciiTheme="majorHAnsi" w:eastAsiaTheme="minorHAnsi" w:hAnsiTheme="majorHAnsi"/>
          <w:strike/>
        </w:rPr>
      </w:pPr>
    </w:p>
    <w:p w14:paraId="49F3DAE5" w14:textId="77777777" w:rsidR="003E31E5" w:rsidRPr="00DB424F" w:rsidRDefault="003E31E5" w:rsidP="003E31E5">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B214EA5" w14:textId="77777777" w:rsidR="003E31E5" w:rsidRPr="00DB424F" w:rsidRDefault="003E31E5" w:rsidP="003E31E5">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 xml:space="preserve"> 10. К настоящей гарантии применяются соответствующие положения Гражданского кодекса Республики Армения</w:t>
      </w:r>
    </w:p>
    <w:p w14:paraId="37D2E669"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0DE1526" w14:textId="77777777" w:rsidR="003E31E5" w:rsidRPr="00DB424F" w:rsidDel="00286D44" w:rsidRDefault="003E31E5" w:rsidP="003E31E5">
      <w:pPr>
        <w:pStyle w:val="af4"/>
        <w:shd w:val="clear" w:color="auto" w:fill="FFFFFF"/>
        <w:spacing w:before="0" w:beforeAutospacing="0" w:after="0" w:afterAutospacing="0"/>
        <w:ind w:firstLine="375"/>
        <w:jc w:val="both"/>
        <w:rPr>
          <w:del w:id="15" w:author="Inesa Kocharyan" w:date="2023-07-07T17:06:00Z"/>
          <w:rFonts w:asciiTheme="majorHAnsi" w:eastAsiaTheme="minorHAnsi" w:hAnsiTheme="majorHAnsi"/>
          <w:strike/>
        </w:rPr>
      </w:pPr>
    </w:p>
    <w:p w14:paraId="52DE25D3" w14:textId="77777777" w:rsidR="003E31E5" w:rsidRPr="00DB424F" w:rsidDel="00286D44" w:rsidRDefault="003E31E5" w:rsidP="003E31E5">
      <w:pPr>
        <w:pStyle w:val="af4"/>
        <w:shd w:val="clear" w:color="auto" w:fill="FFFFFF"/>
        <w:spacing w:before="0" w:beforeAutospacing="0" w:after="0" w:afterAutospacing="0"/>
        <w:ind w:firstLine="375"/>
        <w:jc w:val="both"/>
        <w:rPr>
          <w:del w:id="16" w:author="Inesa Kocharyan" w:date="2023-07-07T17:05:00Z"/>
          <w:rFonts w:asciiTheme="majorHAnsi" w:hAnsiTheme="majorHAnsi"/>
          <w:strike/>
          <w:sz w:val="20"/>
          <w:szCs w:val="20"/>
        </w:rPr>
      </w:pPr>
    </w:p>
    <w:p w14:paraId="2F5DF362"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hAnsiTheme="majorHAnsi"/>
          <w:strike/>
          <w:sz w:val="20"/>
          <w:szCs w:val="20"/>
          <w:u w:val="single"/>
          <w:lang w:val="hy-AM"/>
        </w:rPr>
      </w:pPr>
      <w:r w:rsidRPr="00DB424F">
        <w:rPr>
          <w:rFonts w:asciiTheme="majorHAnsi" w:hAnsiTheme="majorHAnsi"/>
          <w:strike/>
          <w:sz w:val="20"/>
          <w:szCs w:val="20"/>
          <w:lang w:val="hy-AM"/>
        </w:rPr>
        <w:t>Руководитель исполнительного органа</w:t>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p>
    <w:p w14:paraId="424EC760"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hAnsiTheme="majorHAnsi"/>
          <w:strike/>
          <w:sz w:val="20"/>
          <w:szCs w:val="20"/>
          <w:lang w:val="hy-AM"/>
        </w:rPr>
      </w:pPr>
    </w:p>
    <w:p w14:paraId="6343805F"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hAnsiTheme="majorHAnsi"/>
          <w:strike/>
          <w:sz w:val="20"/>
          <w:szCs w:val="20"/>
          <w:lang w:val="hy-AM"/>
        </w:rPr>
      </w:pPr>
    </w:p>
    <w:p w14:paraId="2FA095D4"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hAnsiTheme="majorHAnsi"/>
          <w:strike/>
          <w:sz w:val="20"/>
          <w:szCs w:val="20"/>
          <w:lang w:val="hy-AM"/>
        </w:rPr>
      </w:pP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p>
    <w:p w14:paraId="3EA0AD46" w14:textId="77777777" w:rsidR="003E31E5" w:rsidRPr="00DB424F" w:rsidRDefault="003E31E5" w:rsidP="003E31E5">
      <w:pPr>
        <w:pStyle w:val="af4"/>
        <w:shd w:val="clear" w:color="auto" w:fill="FFFFFF"/>
        <w:spacing w:before="0" w:beforeAutospacing="0" w:after="0" w:afterAutospacing="0"/>
        <w:rPr>
          <w:rFonts w:asciiTheme="majorHAnsi" w:hAnsiTheme="majorHAnsi"/>
          <w:strike/>
          <w:vertAlign w:val="superscript"/>
        </w:rPr>
      </w:pPr>
      <w:r w:rsidRPr="00DB424F">
        <w:rPr>
          <w:rFonts w:asciiTheme="majorHAnsi" w:hAnsiTheme="majorHAnsi"/>
          <w:strike/>
          <w:vertAlign w:val="superscript"/>
          <w:lang w:val="hy-AM"/>
        </w:rPr>
        <w:t xml:space="preserve">                                                        </w:t>
      </w:r>
      <w:r w:rsidRPr="00DB424F">
        <w:rPr>
          <w:rFonts w:asciiTheme="majorHAnsi" w:hAnsiTheme="majorHAnsi"/>
          <w:strike/>
          <w:vertAlign w:val="superscript"/>
        </w:rPr>
        <w:t>число, месяц, год</w:t>
      </w:r>
    </w:p>
    <w:p w14:paraId="3524264E"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lang w:val="hy-AM"/>
        </w:rPr>
      </w:pPr>
    </w:p>
    <w:p w14:paraId="46DE49F0"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p>
    <w:p w14:paraId="58C76097"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p>
    <w:p w14:paraId="73D169FA" w14:textId="77777777" w:rsidR="003E31E5" w:rsidRPr="00DB424F" w:rsidRDefault="003E31E5" w:rsidP="003E31E5">
      <w:pPr>
        <w:widowControl w:val="0"/>
        <w:spacing w:after="160"/>
        <w:ind w:left="567" w:right="565"/>
        <w:jc w:val="center"/>
        <w:rPr>
          <w:rFonts w:asciiTheme="majorHAnsi" w:hAnsiTheme="majorHAnsi"/>
          <w:b/>
        </w:rPr>
      </w:pPr>
    </w:p>
    <w:p w14:paraId="43DB95F4" w14:textId="77777777" w:rsidR="003E31E5" w:rsidRPr="00DB424F" w:rsidRDefault="003E31E5">
      <w:pPr>
        <w:rPr>
          <w:rFonts w:asciiTheme="majorHAnsi" w:hAnsiTheme="majorHAnsi"/>
          <w:i/>
          <w:sz w:val="22"/>
          <w:szCs w:val="22"/>
        </w:rPr>
      </w:pPr>
    </w:p>
    <w:p w14:paraId="5A148E7A" w14:textId="77777777" w:rsidR="00BF3696" w:rsidRPr="00DB424F" w:rsidRDefault="00BF3696">
      <w:pPr>
        <w:rPr>
          <w:rFonts w:asciiTheme="majorHAnsi" w:hAnsiTheme="majorHAnsi"/>
          <w:i/>
          <w:sz w:val="22"/>
          <w:szCs w:val="22"/>
        </w:rPr>
      </w:pPr>
      <w:r w:rsidRPr="00DB424F">
        <w:rPr>
          <w:rFonts w:asciiTheme="majorHAnsi" w:hAnsiTheme="majorHAnsi"/>
          <w:i/>
          <w:sz w:val="22"/>
          <w:szCs w:val="22"/>
        </w:rPr>
        <w:br w:type="page"/>
      </w:r>
    </w:p>
    <w:p w14:paraId="61AABA2E" w14:textId="77777777" w:rsidR="003D2FE2" w:rsidRPr="00DB424F" w:rsidRDefault="003D2FE2" w:rsidP="003D2FE2">
      <w:pPr>
        <w:widowControl w:val="0"/>
        <w:spacing w:after="160"/>
        <w:jc w:val="right"/>
        <w:rPr>
          <w:rFonts w:asciiTheme="majorHAnsi" w:hAnsiTheme="majorHAnsi"/>
          <w:b/>
          <w:sz w:val="22"/>
          <w:szCs w:val="22"/>
        </w:rPr>
      </w:pPr>
      <w:r w:rsidRPr="00DB424F">
        <w:rPr>
          <w:rFonts w:asciiTheme="majorHAnsi" w:hAnsiTheme="majorHAnsi"/>
          <w:b/>
          <w:sz w:val="22"/>
          <w:szCs w:val="22"/>
        </w:rPr>
        <w:lastRenderedPageBreak/>
        <w:t>Приложение № 4.</w:t>
      </w:r>
      <w:r w:rsidR="00A13428" w:rsidRPr="00DB424F">
        <w:rPr>
          <w:rFonts w:asciiTheme="majorHAnsi" w:hAnsiTheme="majorHAnsi"/>
          <w:b/>
          <w:sz w:val="22"/>
          <w:szCs w:val="22"/>
        </w:rPr>
        <w:t>2</w:t>
      </w:r>
    </w:p>
    <w:p w14:paraId="6DB56B12" w14:textId="2065C5A6" w:rsidR="003D2FE2" w:rsidRPr="00DB424F" w:rsidRDefault="003D2FE2" w:rsidP="003D2FE2">
      <w:pPr>
        <w:widowControl w:val="0"/>
        <w:spacing w:after="160"/>
        <w:jc w:val="right"/>
        <w:rPr>
          <w:rFonts w:asciiTheme="majorHAnsi" w:hAnsiTheme="majorHAnsi"/>
          <w:b/>
          <w:sz w:val="22"/>
          <w:szCs w:val="22"/>
        </w:rPr>
      </w:pPr>
      <w:r w:rsidRPr="00DB424F">
        <w:rPr>
          <w:rFonts w:asciiTheme="majorHAnsi" w:hAnsiTheme="majorHAnsi"/>
          <w:b/>
          <w:sz w:val="22"/>
          <w:szCs w:val="22"/>
        </w:rPr>
        <w:t xml:space="preserve">к Приглашению на </w:t>
      </w:r>
      <w:r w:rsidR="003D2FA3" w:rsidRPr="00DB424F">
        <w:rPr>
          <w:rFonts w:asciiTheme="majorHAnsi" w:hAnsiTheme="majorHAnsi"/>
          <w:b/>
          <w:sz w:val="22"/>
          <w:szCs w:val="22"/>
        </w:rPr>
        <w:t>процедуру запроса котировок</w:t>
      </w:r>
      <w:r w:rsidRPr="00DB424F">
        <w:rPr>
          <w:rFonts w:asciiTheme="majorHAnsi" w:hAnsiTheme="majorHAnsi"/>
          <w:b/>
          <w:sz w:val="22"/>
          <w:szCs w:val="22"/>
        </w:rPr>
        <w:br/>
        <w:t xml:space="preserve">под кодом </w:t>
      </w:r>
      <w:r w:rsidR="009F3A0F" w:rsidRPr="00195E3A">
        <w:rPr>
          <w:rFonts w:asciiTheme="minorHAnsi" w:hAnsiTheme="minorHAnsi" w:cstheme="minorHAnsi"/>
          <w:b/>
          <w:u w:val="single"/>
          <w:lang w:val="af-ZA"/>
        </w:rPr>
        <w:t>ԱՄԱՄԴ-ԳՀԱՊՁԲ-</w:t>
      </w:r>
      <w:r w:rsidR="009F3A0F" w:rsidRPr="00195E3A">
        <w:rPr>
          <w:rFonts w:asciiTheme="minorHAnsi" w:hAnsiTheme="minorHAnsi" w:cstheme="minorHAnsi"/>
          <w:b/>
          <w:u w:val="single"/>
          <w:lang w:val="hy-AM"/>
        </w:rPr>
        <w:t>26/</w:t>
      </w:r>
      <w:proofErr w:type="gramStart"/>
      <w:r w:rsidR="009F3A0F" w:rsidRPr="00195E3A">
        <w:rPr>
          <w:rFonts w:asciiTheme="minorHAnsi" w:hAnsiTheme="minorHAnsi" w:cstheme="minorHAnsi"/>
          <w:b/>
          <w:u w:val="single"/>
          <w:lang w:val="hy-AM"/>
        </w:rPr>
        <w:t>01</w:t>
      </w:r>
      <w:r w:rsidR="009F3A0F" w:rsidRPr="00195E3A">
        <w:rPr>
          <w:rFonts w:asciiTheme="minorHAnsi" w:hAnsiTheme="minorHAnsi" w:cstheme="minorHAnsi"/>
          <w:u w:val="single"/>
          <w:lang w:val="af-ZA"/>
        </w:rPr>
        <w:t xml:space="preserve">  </w:t>
      </w:r>
      <w:r w:rsidRPr="00DB424F">
        <w:rPr>
          <w:rFonts w:asciiTheme="majorHAnsi" w:hAnsiTheme="majorHAnsi"/>
          <w:b/>
          <w:sz w:val="22"/>
          <w:szCs w:val="22"/>
        </w:rPr>
        <w:footnoteReference w:customMarkFollows="1" w:id="20"/>
        <w:t>*</w:t>
      </w:r>
      <w:proofErr w:type="gramEnd"/>
    </w:p>
    <w:p w14:paraId="63D9951C" w14:textId="77777777" w:rsidR="003D2FE2" w:rsidRPr="00DB424F" w:rsidRDefault="003D2FE2" w:rsidP="003D2FE2">
      <w:pPr>
        <w:widowControl w:val="0"/>
        <w:spacing w:after="160"/>
        <w:jc w:val="center"/>
        <w:rPr>
          <w:rFonts w:asciiTheme="majorHAnsi" w:hAnsiTheme="majorHAnsi"/>
          <w:b/>
          <w:sz w:val="22"/>
          <w:szCs w:val="22"/>
        </w:rPr>
      </w:pPr>
    </w:p>
    <w:p w14:paraId="2D3A51E1" w14:textId="77777777" w:rsidR="003D2FE2" w:rsidRPr="00DB424F" w:rsidRDefault="003D2FE2" w:rsidP="003D2FE2">
      <w:pPr>
        <w:widowControl w:val="0"/>
        <w:spacing w:after="160"/>
        <w:jc w:val="center"/>
        <w:rPr>
          <w:rFonts w:asciiTheme="majorHAnsi" w:hAnsiTheme="majorHAnsi"/>
          <w:b/>
          <w:sz w:val="22"/>
          <w:szCs w:val="22"/>
        </w:rPr>
      </w:pPr>
      <w:r w:rsidRPr="00DB424F">
        <w:rPr>
          <w:rFonts w:asciiTheme="majorHAnsi" w:hAnsiTheme="majorHAnsi"/>
          <w:b/>
          <w:sz w:val="22"/>
          <w:szCs w:val="22"/>
        </w:rPr>
        <w:t xml:space="preserve">СОГЛАШЕНИЕ О НЕУСТОЙКЕ </w:t>
      </w:r>
    </w:p>
    <w:p w14:paraId="3163DE22" w14:textId="77777777" w:rsidR="003D2FE2" w:rsidRPr="00DB424F" w:rsidRDefault="003D2FE2" w:rsidP="003D2FE2">
      <w:pPr>
        <w:widowControl w:val="0"/>
        <w:spacing w:after="160"/>
        <w:jc w:val="center"/>
        <w:rPr>
          <w:rFonts w:asciiTheme="majorHAnsi" w:hAnsiTheme="majorHAnsi"/>
          <w:b/>
          <w:sz w:val="22"/>
          <w:szCs w:val="22"/>
        </w:rPr>
      </w:pPr>
      <w:r w:rsidRPr="00DB424F">
        <w:rPr>
          <w:rFonts w:asciiTheme="majorHAnsi" w:hAnsiTheme="majorHAnsi"/>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DB424F" w14:paraId="1BED2CB2" w14:textId="77777777" w:rsidTr="00B932B8">
        <w:tc>
          <w:tcPr>
            <w:tcW w:w="4786" w:type="dxa"/>
          </w:tcPr>
          <w:p w14:paraId="5F4D9D6F" w14:textId="77777777" w:rsidR="003D2FE2" w:rsidRPr="00DB424F" w:rsidRDefault="003D2FE2" w:rsidP="00B932B8">
            <w:pPr>
              <w:widowControl w:val="0"/>
              <w:spacing w:after="160"/>
              <w:rPr>
                <w:rFonts w:asciiTheme="majorHAnsi" w:hAnsiTheme="majorHAnsi"/>
                <w:b/>
                <w:sz w:val="22"/>
                <w:szCs w:val="22"/>
                <w:lang w:val="en-US"/>
              </w:rPr>
            </w:pPr>
            <w:r w:rsidRPr="00DB424F">
              <w:rPr>
                <w:rFonts w:asciiTheme="majorHAnsi" w:hAnsiTheme="majorHAnsi"/>
                <w:sz w:val="22"/>
                <w:szCs w:val="22"/>
              </w:rPr>
              <w:t>г. Ереван</w:t>
            </w:r>
          </w:p>
        </w:tc>
        <w:tc>
          <w:tcPr>
            <w:tcW w:w="4500" w:type="dxa"/>
          </w:tcPr>
          <w:p w14:paraId="3F9D986C" w14:textId="1380312F" w:rsidR="003D2FE2" w:rsidRPr="00DB424F" w:rsidRDefault="003D2FE2" w:rsidP="00277C88">
            <w:pPr>
              <w:widowControl w:val="0"/>
              <w:spacing w:after="160"/>
              <w:jc w:val="right"/>
              <w:rPr>
                <w:rFonts w:asciiTheme="majorHAnsi" w:hAnsiTheme="majorHAnsi"/>
                <w:b/>
                <w:sz w:val="22"/>
                <w:szCs w:val="22"/>
              </w:rPr>
            </w:pPr>
            <w:r w:rsidRPr="00DB424F">
              <w:rPr>
                <w:rFonts w:asciiTheme="majorHAnsi" w:hAnsiTheme="majorHAnsi"/>
                <w:sz w:val="22"/>
                <w:szCs w:val="22"/>
              </w:rPr>
              <w:t>"</w:t>
            </w:r>
            <w:r w:rsidRPr="00DB424F">
              <w:rPr>
                <w:rFonts w:asciiTheme="majorHAnsi" w:hAnsiTheme="majorHAnsi"/>
                <w:sz w:val="22"/>
                <w:szCs w:val="22"/>
                <w:lang w:val="en-US"/>
              </w:rPr>
              <w:tab/>
            </w:r>
            <w:r w:rsidRPr="00DB424F">
              <w:rPr>
                <w:rFonts w:asciiTheme="majorHAnsi" w:hAnsiTheme="majorHAnsi"/>
                <w:sz w:val="22"/>
                <w:szCs w:val="22"/>
              </w:rPr>
              <w:t xml:space="preserve">" </w:t>
            </w:r>
            <w:r w:rsidRPr="00DB424F">
              <w:rPr>
                <w:rFonts w:asciiTheme="majorHAnsi" w:hAnsiTheme="majorHAnsi"/>
                <w:sz w:val="22"/>
                <w:szCs w:val="22"/>
                <w:lang w:val="en-US"/>
              </w:rPr>
              <w:tab/>
            </w:r>
            <w:r w:rsidRPr="00DB424F">
              <w:rPr>
                <w:rFonts w:asciiTheme="majorHAnsi" w:hAnsiTheme="majorHAnsi"/>
                <w:sz w:val="22"/>
                <w:szCs w:val="22"/>
              </w:rPr>
              <w:t>20</w:t>
            </w:r>
            <w:r w:rsidR="00475789" w:rsidRPr="00DB424F">
              <w:rPr>
                <w:rFonts w:asciiTheme="majorHAnsi" w:hAnsiTheme="majorHAnsi"/>
                <w:sz w:val="22"/>
                <w:szCs w:val="22"/>
                <w:lang w:val="en-US"/>
              </w:rPr>
              <w:t>2</w:t>
            </w:r>
            <w:r w:rsidR="00277C88" w:rsidRPr="00DB424F">
              <w:rPr>
                <w:rFonts w:asciiTheme="majorHAnsi" w:hAnsiTheme="majorHAnsi"/>
                <w:sz w:val="22"/>
                <w:szCs w:val="22"/>
              </w:rPr>
              <w:t>5</w:t>
            </w:r>
            <w:r w:rsidRPr="00DB424F">
              <w:rPr>
                <w:rFonts w:asciiTheme="majorHAnsi" w:hAnsiTheme="majorHAnsi"/>
                <w:sz w:val="22"/>
                <w:szCs w:val="22"/>
              </w:rPr>
              <w:t>г.</w:t>
            </w:r>
            <w:r w:rsidRPr="00DB424F">
              <w:rPr>
                <w:rStyle w:val="af6"/>
                <w:rFonts w:asciiTheme="majorHAnsi" w:hAnsiTheme="majorHAnsi"/>
                <w:sz w:val="22"/>
                <w:szCs w:val="22"/>
              </w:rPr>
              <w:footnoteReference w:customMarkFollows="1" w:id="21"/>
              <w:t>**</w:t>
            </w:r>
          </w:p>
        </w:tc>
      </w:tr>
    </w:tbl>
    <w:p w14:paraId="74D86ABF" w14:textId="77777777" w:rsidR="003D2FE2" w:rsidRPr="00DB424F" w:rsidRDefault="003D2FE2" w:rsidP="003D2FE2">
      <w:pPr>
        <w:widowControl w:val="0"/>
        <w:spacing w:after="160"/>
        <w:rPr>
          <w:rFonts w:asciiTheme="majorHAnsi" w:hAnsiTheme="majorHAnsi"/>
          <w:b/>
          <w:sz w:val="22"/>
          <w:szCs w:val="22"/>
        </w:rPr>
      </w:pPr>
    </w:p>
    <w:p w14:paraId="2D842988" w14:textId="77777777" w:rsidR="003D2FE2" w:rsidRPr="00DB424F" w:rsidRDefault="003D2FE2" w:rsidP="003D2FE2">
      <w:pPr>
        <w:widowControl w:val="0"/>
        <w:jc w:val="both"/>
        <w:rPr>
          <w:rFonts w:asciiTheme="majorHAnsi" w:hAnsiTheme="majorHAnsi"/>
          <w:sz w:val="22"/>
          <w:szCs w:val="22"/>
          <w:u w:val="single"/>
          <w:vertAlign w:val="subscript"/>
        </w:rPr>
      </w:pPr>
      <w:r w:rsidRPr="00DB424F">
        <w:rPr>
          <w:rFonts w:asciiTheme="majorHAnsi" w:hAnsiTheme="majorHAnsi"/>
          <w:sz w:val="22"/>
          <w:szCs w:val="22"/>
        </w:rPr>
        <w:t>_______________________________________________, в лице директора Компании,</w:t>
      </w:r>
    </w:p>
    <w:p w14:paraId="423A21E5" w14:textId="77777777" w:rsidR="003D2FE2" w:rsidRPr="00DB424F" w:rsidRDefault="003D2FE2" w:rsidP="003D2FE2">
      <w:pPr>
        <w:widowControl w:val="0"/>
        <w:spacing w:after="160"/>
        <w:ind w:left="1843"/>
        <w:jc w:val="both"/>
        <w:rPr>
          <w:rFonts w:asciiTheme="majorHAnsi" w:hAnsiTheme="majorHAnsi"/>
          <w:sz w:val="22"/>
          <w:szCs w:val="22"/>
          <w:vertAlign w:val="superscript"/>
          <w:lang w:val="en-US"/>
        </w:rPr>
      </w:pPr>
      <w:r w:rsidRPr="00DB424F">
        <w:rPr>
          <w:rFonts w:asciiTheme="majorHAnsi" w:hAnsiTheme="majorHAnsi"/>
          <w:sz w:val="22"/>
          <w:szCs w:val="22"/>
          <w:vertAlign w:val="superscript"/>
        </w:rPr>
        <w:t>наименование Компании</w:t>
      </w:r>
    </w:p>
    <w:p w14:paraId="4B331FB7" w14:textId="77777777" w:rsidR="003D2FE2" w:rsidRPr="00DB424F" w:rsidRDefault="003D2FE2" w:rsidP="003D2FE2">
      <w:pPr>
        <w:widowControl w:val="0"/>
        <w:jc w:val="both"/>
        <w:rPr>
          <w:rFonts w:asciiTheme="majorHAnsi" w:hAnsiTheme="majorHAnsi"/>
          <w:sz w:val="22"/>
          <w:szCs w:val="22"/>
          <w:lang w:val="en-US"/>
        </w:rPr>
      </w:pPr>
      <w:r w:rsidRPr="00DB424F">
        <w:rPr>
          <w:rFonts w:asciiTheme="majorHAnsi" w:hAnsiTheme="majorHAnsi"/>
          <w:sz w:val="22"/>
          <w:szCs w:val="22"/>
          <w:lang w:val="en-US"/>
        </w:rPr>
        <w:t>_________________________________________________________________________</w:t>
      </w:r>
    </w:p>
    <w:p w14:paraId="03547AF0" w14:textId="77777777" w:rsidR="003D2FE2" w:rsidRPr="00DB424F" w:rsidRDefault="003D2FE2" w:rsidP="003D2FE2">
      <w:pPr>
        <w:widowControl w:val="0"/>
        <w:spacing w:after="160"/>
        <w:jc w:val="center"/>
        <w:rPr>
          <w:rFonts w:asciiTheme="majorHAnsi" w:hAnsiTheme="majorHAnsi"/>
          <w:sz w:val="22"/>
          <w:szCs w:val="22"/>
          <w:vertAlign w:val="superscript"/>
        </w:rPr>
      </w:pPr>
      <w:r w:rsidRPr="00DB424F">
        <w:rPr>
          <w:rFonts w:asciiTheme="majorHAnsi" w:hAnsiTheme="majorHAnsi"/>
          <w:sz w:val="22"/>
          <w:szCs w:val="22"/>
          <w:vertAlign w:val="superscript"/>
        </w:rPr>
        <w:t>имя, фамилия, паспортные данные директора компании</w:t>
      </w:r>
    </w:p>
    <w:p w14:paraId="5AFCF94A" w14:textId="77777777" w:rsidR="003D2FE2" w:rsidRPr="00DB424F" w:rsidRDefault="003D2FE2" w:rsidP="003D2FE2">
      <w:pPr>
        <w:widowControl w:val="0"/>
        <w:spacing w:after="160"/>
        <w:jc w:val="both"/>
        <w:rPr>
          <w:rFonts w:asciiTheme="majorHAnsi" w:hAnsiTheme="majorHAnsi"/>
          <w:sz w:val="22"/>
          <w:szCs w:val="22"/>
        </w:rPr>
      </w:pPr>
      <w:r w:rsidRPr="00DB424F">
        <w:rPr>
          <w:rFonts w:asciiTheme="majorHAnsi" w:hAnsiTheme="majorHAnsi"/>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5F47D41" w14:textId="77777777" w:rsidR="003D2FE2" w:rsidRPr="00DB424F" w:rsidRDefault="003D2FE2" w:rsidP="003D2FE2">
      <w:pPr>
        <w:widowControl w:val="0"/>
        <w:spacing w:after="160"/>
        <w:ind w:firstLine="709"/>
        <w:jc w:val="both"/>
        <w:rPr>
          <w:rFonts w:asciiTheme="majorHAnsi" w:hAnsiTheme="majorHAnsi"/>
          <w:sz w:val="22"/>
          <w:szCs w:val="22"/>
        </w:rPr>
      </w:pPr>
    </w:p>
    <w:p w14:paraId="7F75EA45" w14:textId="77777777" w:rsidR="003D2FE2" w:rsidRPr="00DB424F" w:rsidRDefault="003D2FE2" w:rsidP="003D2FE2">
      <w:pPr>
        <w:widowControl w:val="0"/>
        <w:spacing w:after="160"/>
        <w:jc w:val="center"/>
        <w:rPr>
          <w:rFonts w:asciiTheme="majorHAnsi" w:hAnsiTheme="majorHAnsi"/>
          <w:b/>
          <w:bCs/>
          <w:sz w:val="22"/>
          <w:szCs w:val="22"/>
        </w:rPr>
      </w:pPr>
      <w:r w:rsidRPr="00DB424F">
        <w:rPr>
          <w:rFonts w:asciiTheme="majorHAnsi" w:hAnsiTheme="majorHAnsi"/>
          <w:b/>
          <w:sz w:val="22"/>
          <w:szCs w:val="22"/>
        </w:rPr>
        <w:t>1. Предмет соглашения</w:t>
      </w:r>
    </w:p>
    <w:p w14:paraId="04ED27F7" w14:textId="345209D2" w:rsidR="003D2FE2" w:rsidRPr="00DB424F" w:rsidRDefault="003D2FE2" w:rsidP="00F97A8A">
      <w:pPr>
        <w:pStyle w:val="aa"/>
        <w:widowControl w:val="0"/>
        <w:spacing w:after="160"/>
        <w:ind w:right="-7" w:firstLine="567"/>
        <w:rPr>
          <w:rFonts w:asciiTheme="majorHAnsi" w:hAnsiTheme="majorHAnsi"/>
          <w:iCs/>
          <w:sz w:val="20"/>
          <w:szCs w:val="20"/>
        </w:rPr>
      </w:pPr>
      <w:r w:rsidRPr="00DB424F">
        <w:rPr>
          <w:rFonts w:asciiTheme="majorHAnsi" w:hAnsiTheme="majorHAnsi"/>
          <w:sz w:val="22"/>
          <w:szCs w:val="22"/>
        </w:rPr>
        <w:t>1</w:t>
      </w:r>
      <w:r w:rsidRPr="00DB424F">
        <w:rPr>
          <w:rFonts w:asciiTheme="majorHAnsi" w:hAnsiTheme="majorHAnsi"/>
          <w:spacing w:val="-6"/>
          <w:sz w:val="22"/>
          <w:szCs w:val="22"/>
        </w:rPr>
        <w:t>.1.</w:t>
      </w:r>
      <w:r w:rsidRPr="00DB424F">
        <w:rPr>
          <w:rFonts w:asciiTheme="majorHAnsi" w:hAnsiTheme="majorHAnsi"/>
          <w:spacing w:val="-6"/>
          <w:sz w:val="22"/>
          <w:szCs w:val="22"/>
        </w:rPr>
        <w:tab/>
        <w:t xml:space="preserve">Компания участвует в </w:t>
      </w:r>
      <w:proofErr w:type="gramStart"/>
      <w:r w:rsidRPr="00DB424F">
        <w:rPr>
          <w:rFonts w:asciiTheme="majorHAnsi" w:hAnsiTheme="majorHAnsi"/>
          <w:spacing w:val="-6"/>
          <w:sz w:val="22"/>
          <w:szCs w:val="22"/>
        </w:rPr>
        <w:t xml:space="preserve">организованной </w:t>
      </w:r>
      <w:r w:rsidR="00BE7A4A" w:rsidRPr="00DB424F">
        <w:rPr>
          <w:rFonts w:asciiTheme="majorHAnsi" w:hAnsiTheme="majorHAnsi"/>
          <w:spacing w:val="-6"/>
          <w:sz w:val="20"/>
          <w:szCs w:val="20"/>
        </w:rPr>
        <w:t xml:space="preserve"> </w:t>
      </w:r>
      <w:r w:rsidR="009F3A0F" w:rsidRPr="009F3A0F">
        <w:rPr>
          <w:rFonts w:asciiTheme="majorHAnsi" w:hAnsiTheme="majorHAnsi"/>
          <w:lang w:val="hy-AM"/>
        </w:rPr>
        <w:t>ГНКО</w:t>
      </w:r>
      <w:proofErr w:type="gramEnd"/>
      <w:r w:rsidR="009F3A0F" w:rsidRPr="009F3A0F">
        <w:rPr>
          <w:rFonts w:asciiTheme="majorHAnsi" w:hAnsiTheme="majorHAnsi"/>
          <w:lang w:val="hy-AM"/>
        </w:rPr>
        <w:t xml:space="preserve"> "Араксаванская средняя школа Араратского района Республики Армения" </w:t>
      </w:r>
      <w:r w:rsidR="009F3A0F" w:rsidRPr="009F3A0F">
        <w:rPr>
          <w:rFonts w:asciiTheme="majorHAnsi" w:hAnsiTheme="majorHAnsi"/>
        </w:rPr>
        <w:t xml:space="preserve"> </w:t>
      </w:r>
      <w:r w:rsidR="00941F7A" w:rsidRPr="00DB424F">
        <w:rPr>
          <w:rFonts w:asciiTheme="majorHAnsi" w:hAnsiTheme="majorHAnsi"/>
          <w:spacing w:val="-6"/>
          <w:sz w:val="22"/>
          <w:szCs w:val="22"/>
        </w:rPr>
        <w:t>*(далее — Заказчик)</w:t>
      </w:r>
      <w:r w:rsidR="00941F7A" w:rsidRPr="00DB424F">
        <w:rPr>
          <w:rFonts w:asciiTheme="majorHAnsi" w:hAnsiTheme="majorHAnsi"/>
          <w:sz w:val="22"/>
          <w:szCs w:val="22"/>
        </w:rPr>
        <w:t xml:space="preserve"> процедуре закупок под кодом</w:t>
      </w:r>
      <w:r w:rsidR="00941F7A" w:rsidRPr="00DB424F">
        <w:rPr>
          <w:rFonts w:asciiTheme="majorHAnsi" w:hAnsiTheme="majorHAnsi"/>
          <w:b/>
          <w:bCs/>
          <w:i/>
          <w:sz w:val="22"/>
          <w:szCs w:val="22"/>
        </w:rPr>
        <w:t xml:space="preserve"> </w:t>
      </w:r>
      <w:r w:rsidR="00AD1246" w:rsidRPr="00DB424F">
        <w:rPr>
          <w:rFonts w:asciiTheme="majorHAnsi" w:hAnsiTheme="majorHAnsi"/>
          <w:b/>
          <w:sz w:val="22"/>
          <w:szCs w:val="22"/>
        </w:rPr>
        <w:t>«</w:t>
      </w:r>
      <w:r w:rsidR="009F3A0F" w:rsidRPr="00195E3A">
        <w:rPr>
          <w:rFonts w:asciiTheme="minorHAnsi" w:hAnsiTheme="minorHAnsi" w:cstheme="minorHAnsi"/>
          <w:b/>
          <w:u w:val="single"/>
          <w:lang w:val="af-ZA"/>
        </w:rPr>
        <w:t>ԱՄԱՄԴ-ԳՀԱՊՁԲ-</w:t>
      </w:r>
      <w:r w:rsidR="009F3A0F" w:rsidRPr="00195E3A">
        <w:rPr>
          <w:rFonts w:asciiTheme="minorHAnsi" w:hAnsiTheme="minorHAnsi" w:cstheme="minorHAnsi"/>
          <w:b/>
          <w:u w:val="single"/>
          <w:lang w:val="hy-AM"/>
        </w:rPr>
        <w:t>26/01</w:t>
      </w:r>
      <w:r w:rsidR="00F97A8A" w:rsidRPr="00DB424F">
        <w:rPr>
          <w:rFonts w:asciiTheme="majorHAnsi" w:hAnsiTheme="majorHAnsi"/>
          <w:b/>
          <w:sz w:val="22"/>
          <w:szCs w:val="22"/>
        </w:rPr>
        <w:t>»</w:t>
      </w:r>
    </w:p>
    <w:p w14:paraId="1922D480"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1.2.</w:t>
      </w:r>
      <w:r w:rsidRPr="00DB424F">
        <w:rPr>
          <w:rFonts w:asciiTheme="majorHAnsi" w:hAnsiTheme="majorHAnsi"/>
          <w:sz w:val="22"/>
          <w:szCs w:val="22"/>
        </w:rPr>
        <w:tab/>
        <w:t xml:space="preserve">В качестве участника, </w:t>
      </w:r>
      <w:r w:rsidRPr="00DB424F">
        <w:rPr>
          <w:rFonts w:asciiTheme="majorHAnsi" w:hAnsiTheme="majorHAnsi"/>
          <w:sz w:val="22"/>
          <w:szCs w:val="22"/>
          <w:lang w:val="hy-AM"/>
        </w:rPr>
        <w:t>օ</w:t>
      </w:r>
      <w:proofErr w:type="spellStart"/>
      <w:r w:rsidRPr="00DB424F">
        <w:rPr>
          <w:rFonts w:asciiTheme="majorHAnsi" w:hAnsiTheme="majorHAnsi"/>
          <w:sz w:val="22"/>
          <w:szCs w:val="22"/>
        </w:rPr>
        <w:t>тобранного</w:t>
      </w:r>
      <w:proofErr w:type="spellEnd"/>
      <w:r w:rsidRPr="00DB424F">
        <w:rPr>
          <w:rFonts w:asciiTheme="majorHAnsi" w:hAnsiTheme="majorHAnsi"/>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DB424F">
        <w:rPr>
          <w:rFonts w:asciiTheme="majorHAnsi" w:hAnsiTheme="majorHAnsi"/>
          <w:sz w:val="22"/>
          <w:szCs w:val="22"/>
          <w:lang w:val="en-US"/>
        </w:rPr>
        <w:t>K</w:t>
      </w:r>
      <w:proofErr w:type="spellStart"/>
      <w:r w:rsidRPr="00DB424F">
        <w:rPr>
          <w:rFonts w:asciiTheme="majorHAnsi" w:hAnsiTheme="majorHAnsi"/>
          <w:sz w:val="22"/>
          <w:szCs w:val="22"/>
        </w:rPr>
        <w:t>омпания</w:t>
      </w:r>
      <w:proofErr w:type="spellEnd"/>
      <w:r w:rsidRPr="00DB424F">
        <w:rPr>
          <w:rFonts w:asciiTheme="majorHAnsi" w:hAnsiTheme="majorHAnsi"/>
          <w:sz w:val="22"/>
          <w:szCs w:val="22"/>
        </w:rPr>
        <w:t xml:space="preserve"> представляет Заказчику настоящее Соглашение о неустойке и прилагаемое платежное требование, заполненное и утвержденное Компанией. </w:t>
      </w:r>
    </w:p>
    <w:p w14:paraId="683EEB95"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1.3.</w:t>
      </w:r>
      <w:r w:rsidRPr="00DB424F">
        <w:rPr>
          <w:rFonts w:asciiTheme="majorHAnsi" w:hAnsiTheme="majorHAnsi"/>
          <w:sz w:val="22"/>
          <w:szCs w:val="22"/>
        </w:rPr>
        <w:tab/>
        <w:t>Подписав платежное требование (далее — Требование), прилагаемое к</w:t>
      </w:r>
      <w:r w:rsidRPr="00DB424F">
        <w:rPr>
          <w:rFonts w:asciiTheme="majorHAnsi" w:hAnsiTheme="majorHAnsi"/>
          <w:sz w:val="22"/>
          <w:szCs w:val="22"/>
          <w:lang w:val="en-US"/>
        </w:rPr>
        <w:t> </w:t>
      </w:r>
      <w:r w:rsidRPr="00DB424F">
        <w:rPr>
          <w:rFonts w:asciiTheme="majorHAnsi" w:hAnsiTheme="majorHAnsi"/>
          <w:sz w:val="22"/>
          <w:szCs w:val="22"/>
        </w:rPr>
        <w:t xml:space="preserve">настоящему Соглашению о неустойке, Компания </w:t>
      </w:r>
      <w:proofErr w:type="spellStart"/>
      <w:r w:rsidRPr="00DB424F">
        <w:rPr>
          <w:rFonts w:asciiTheme="majorHAnsi" w:hAnsiTheme="majorHAnsi"/>
          <w:sz w:val="22"/>
          <w:szCs w:val="22"/>
        </w:rPr>
        <w:t>безотзывно</w:t>
      </w:r>
      <w:proofErr w:type="spellEnd"/>
      <w:r w:rsidRPr="00DB424F">
        <w:rPr>
          <w:rFonts w:asciiTheme="majorHAnsi" w:hAnsiTheme="majorHAnsi"/>
          <w:sz w:val="22"/>
          <w:szCs w:val="22"/>
        </w:rPr>
        <w:t xml:space="preserve"> соглашается, что: </w:t>
      </w:r>
    </w:p>
    <w:p w14:paraId="50E0B3D1"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а)</w:t>
      </w:r>
      <w:r w:rsidRPr="00DB424F">
        <w:rPr>
          <w:rFonts w:asciiTheme="majorHAnsi" w:hAnsiTheme="majorHAnsi"/>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75F44AC"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б)</w:t>
      </w:r>
      <w:r w:rsidRPr="00DB424F">
        <w:rPr>
          <w:rFonts w:asciiTheme="majorHAnsi" w:hAnsiTheme="majorHAnsi"/>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CDA5BF6"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в)</w:t>
      </w:r>
      <w:r w:rsidRPr="00DB424F">
        <w:rPr>
          <w:rFonts w:asciiTheme="majorHAnsi" w:hAnsiTheme="majorHAnsi"/>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006F8A2"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г)</w:t>
      </w:r>
      <w:r w:rsidRPr="00DB424F">
        <w:rPr>
          <w:rFonts w:asciiTheme="majorHAnsi" w:hAnsiTheme="majorHAnsi"/>
          <w:sz w:val="22"/>
          <w:szCs w:val="22"/>
        </w:rPr>
        <w:tab/>
        <w:t>Компания подтверждает, что акцептовала Требование в полном размере суммы неустойки.</w:t>
      </w:r>
    </w:p>
    <w:p w14:paraId="067D39E5"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д)</w:t>
      </w:r>
      <w:r w:rsidRPr="00DB424F">
        <w:rPr>
          <w:rFonts w:asciiTheme="majorHAnsi" w:hAnsiTheme="majorHAnsi"/>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D22ADE8"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1.4.</w:t>
      </w:r>
      <w:r w:rsidRPr="00DB424F">
        <w:rPr>
          <w:rFonts w:asciiTheme="majorHAnsi" w:hAnsiTheme="majorHAnsi"/>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DB424F">
        <w:rPr>
          <w:rFonts w:asciiTheme="majorHAnsi" w:hAnsiTheme="majorHAnsi"/>
          <w:sz w:val="22"/>
          <w:szCs w:val="22"/>
          <w:lang w:val="en-US"/>
        </w:rPr>
        <w:t> </w:t>
      </w:r>
      <w:r w:rsidRPr="00DB424F">
        <w:rPr>
          <w:rFonts w:asciiTheme="majorHAnsi" w:hAnsiTheme="majorHAnsi"/>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w:t>
      </w:r>
      <w:r w:rsidRPr="00DB424F">
        <w:rPr>
          <w:rFonts w:asciiTheme="majorHAnsi" w:hAnsiTheme="majorHAnsi"/>
          <w:sz w:val="22"/>
          <w:szCs w:val="22"/>
        </w:rPr>
        <w:lastRenderedPageBreak/>
        <w:t>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6765B1A"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1.5.</w:t>
      </w:r>
      <w:r w:rsidRPr="00DB424F">
        <w:rPr>
          <w:rFonts w:asciiTheme="majorHAnsi" w:hAnsiTheme="majorHAnsi"/>
          <w:sz w:val="22"/>
          <w:szCs w:val="22"/>
        </w:rPr>
        <w:tab/>
        <w:t>Заказчик может представить в Банк-плательщик иные дополнительные документы.</w:t>
      </w:r>
    </w:p>
    <w:p w14:paraId="0591A24E"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1.6. Банк не несет какой-либо ответственности за риски (понесенные</w:t>
      </w:r>
      <w:r w:rsidRPr="00DB424F">
        <w:rPr>
          <w:rFonts w:asciiTheme="majorHAnsi" w:hAnsiTheme="majorHAnsi"/>
          <w:sz w:val="22"/>
          <w:szCs w:val="22"/>
          <w:lang w:val="en-US"/>
        </w:rPr>
        <w:t> </w:t>
      </w:r>
      <w:r w:rsidRPr="00DB424F">
        <w:rPr>
          <w:rFonts w:asciiTheme="majorHAnsi" w:hAnsiTheme="majorHAnsi"/>
          <w:sz w:val="22"/>
          <w:szCs w:val="22"/>
        </w:rPr>
        <w:t>Компанией убытки) и негативные последствия, возникшие для Компании в результате уплаты Банком-плательщиком суммы, указанной в</w:t>
      </w:r>
      <w:r w:rsidRPr="00DB424F">
        <w:rPr>
          <w:rFonts w:asciiTheme="majorHAnsi" w:hAnsiTheme="majorHAnsi"/>
          <w:sz w:val="22"/>
          <w:szCs w:val="22"/>
          <w:lang w:val="en-US"/>
        </w:rPr>
        <w:t> </w:t>
      </w:r>
      <w:r w:rsidRPr="00DB424F">
        <w:rPr>
          <w:rFonts w:asciiTheme="majorHAnsi" w:hAnsiTheme="majorHAnsi"/>
          <w:sz w:val="22"/>
          <w:szCs w:val="22"/>
        </w:rPr>
        <w:t>Требовании. Банк не обязан проверять факты нарушения Компанией условий договора.</w:t>
      </w:r>
    </w:p>
    <w:p w14:paraId="3F0C441B"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1.7.</w:t>
      </w:r>
      <w:r w:rsidRPr="00DB424F">
        <w:rPr>
          <w:rFonts w:asciiTheme="majorHAnsi" w:hAnsiTheme="majorHAnsi"/>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49D9B5F"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1.8.</w:t>
      </w:r>
      <w:r w:rsidRPr="00DB424F">
        <w:rPr>
          <w:rFonts w:asciiTheme="majorHAnsi" w:hAnsiTheme="majorHAnsi"/>
          <w:sz w:val="22"/>
          <w:szCs w:val="22"/>
        </w:rPr>
        <w:tab/>
        <w:t>В случае если в течение десяти рабочих дней после представления в</w:t>
      </w:r>
      <w:r w:rsidRPr="00DB424F">
        <w:rPr>
          <w:rFonts w:asciiTheme="majorHAnsi" w:hAnsiTheme="majorHAnsi"/>
          <w:sz w:val="22"/>
          <w:szCs w:val="22"/>
          <w:lang w:val="en-US"/>
        </w:rPr>
        <w:t> </w:t>
      </w:r>
      <w:r w:rsidRPr="00DB424F">
        <w:rPr>
          <w:rFonts w:asciiTheme="majorHAnsi" w:hAnsiTheme="majorHAnsi"/>
          <w:sz w:val="22"/>
          <w:szCs w:val="22"/>
        </w:rPr>
        <w:t>Банк настоящего Соглашения и прилагаемого Требования по независящим от</w:t>
      </w:r>
      <w:r w:rsidRPr="00DB424F">
        <w:rPr>
          <w:rFonts w:asciiTheme="majorHAnsi" w:hAnsiTheme="majorHAnsi"/>
          <w:sz w:val="22"/>
          <w:szCs w:val="22"/>
          <w:lang w:val="en-US"/>
        </w:rPr>
        <w:t> </w:t>
      </w:r>
      <w:r w:rsidRPr="00DB424F">
        <w:rPr>
          <w:rFonts w:asciiTheme="majorHAnsi" w:hAnsiTheme="majorHAnsi"/>
          <w:sz w:val="22"/>
          <w:szCs w:val="22"/>
        </w:rPr>
        <w:t xml:space="preserve">Банка причинам Заказчику не выплачивается сумма, Заказчик передает в ЗАО "АКРА Кредит </w:t>
      </w:r>
      <w:proofErr w:type="spellStart"/>
      <w:r w:rsidRPr="00DB424F">
        <w:rPr>
          <w:rFonts w:asciiTheme="majorHAnsi" w:hAnsiTheme="majorHAnsi"/>
          <w:sz w:val="22"/>
          <w:szCs w:val="22"/>
        </w:rPr>
        <w:t>Репортинг</w:t>
      </w:r>
      <w:proofErr w:type="spellEnd"/>
      <w:r w:rsidRPr="00DB424F">
        <w:rPr>
          <w:rFonts w:asciiTheme="majorHAnsi" w:hAnsiTheme="majorHAnsi"/>
          <w:sz w:val="22"/>
          <w:szCs w:val="22"/>
        </w:rPr>
        <w:t>" (Кредитное бюро) сведения о Компании в связи с</w:t>
      </w:r>
      <w:r w:rsidRPr="00DB424F">
        <w:rPr>
          <w:rFonts w:asciiTheme="majorHAnsi" w:hAnsiTheme="majorHAnsi"/>
          <w:sz w:val="22"/>
          <w:szCs w:val="22"/>
          <w:lang w:val="en-US"/>
        </w:rPr>
        <w:t> </w:t>
      </w:r>
      <w:r w:rsidRPr="00DB424F">
        <w:rPr>
          <w:rFonts w:asciiTheme="majorHAnsi" w:hAnsiTheme="majorHAnsi"/>
          <w:sz w:val="22"/>
          <w:szCs w:val="22"/>
        </w:rPr>
        <w:t>неуплатой.</w:t>
      </w:r>
    </w:p>
    <w:p w14:paraId="3D5E6401" w14:textId="77777777" w:rsidR="003D2FE2" w:rsidRPr="00DB424F" w:rsidRDefault="003D2FE2" w:rsidP="003D2FE2">
      <w:pPr>
        <w:widowControl w:val="0"/>
        <w:spacing w:after="160"/>
        <w:jc w:val="center"/>
        <w:rPr>
          <w:rFonts w:asciiTheme="majorHAnsi" w:hAnsiTheme="majorHAnsi"/>
          <w:b/>
          <w:bCs/>
          <w:sz w:val="22"/>
          <w:szCs w:val="22"/>
        </w:rPr>
      </w:pPr>
      <w:r w:rsidRPr="00DB424F">
        <w:rPr>
          <w:rFonts w:asciiTheme="majorHAnsi" w:hAnsiTheme="majorHAnsi"/>
          <w:b/>
          <w:sz w:val="22"/>
          <w:szCs w:val="22"/>
        </w:rPr>
        <w:t>2. Иные условия</w:t>
      </w:r>
    </w:p>
    <w:p w14:paraId="692F41B1"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2.1.</w:t>
      </w:r>
      <w:r w:rsidRPr="00DB424F">
        <w:rPr>
          <w:rFonts w:asciiTheme="majorHAnsi" w:hAnsiTheme="majorHAnsi"/>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DB424F">
        <w:rPr>
          <w:rFonts w:asciiTheme="majorHAnsi" w:hAnsiTheme="majorHAnsi"/>
          <w:sz w:val="22"/>
          <w:szCs w:val="22"/>
        </w:rPr>
        <w:t>двадцатого</w:t>
      </w:r>
      <w:r w:rsidRPr="00DB424F">
        <w:rPr>
          <w:rFonts w:asciiTheme="majorHAnsi" w:hAnsiTheme="majorHAnsi"/>
          <w:sz w:val="22"/>
          <w:szCs w:val="22"/>
        </w:rPr>
        <w:t xml:space="preserve"> рабочего дня, следующего за днем полного принятия заказчиком результата выполнения контракта, включительно.</w:t>
      </w:r>
    </w:p>
    <w:p w14:paraId="54F82081"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2.2.</w:t>
      </w:r>
      <w:r w:rsidRPr="00DB424F">
        <w:rPr>
          <w:rFonts w:asciiTheme="majorHAnsi" w:hAnsiTheme="majorHAnsi"/>
          <w:sz w:val="22"/>
          <w:szCs w:val="22"/>
        </w:rPr>
        <w:tab/>
        <w:t xml:space="preserve">Представив настоящее Соглашение и прилагаемое Требование в Банк-плательщик: </w:t>
      </w:r>
    </w:p>
    <w:p w14:paraId="4E03E2B5"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2.2.1.</w:t>
      </w:r>
      <w:r w:rsidRPr="00DB424F">
        <w:rPr>
          <w:rFonts w:asciiTheme="majorHAnsi" w:hAnsiTheme="majorHAnsi"/>
          <w:sz w:val="22"/>
          <w:szCs w:val="22"/>
        </w:rPr>
        <w:tab/>
        <w:t>Заказчик подтверждает, что Компания допустила нарушение договорных обязательств, а</w:t>
      </w:r>
    </w:p>
    <w:p w14:paraId="061D1E89" w14:textId="77777777" w:rsidR="003D2FE2" w:rsidRPr="00DB424F" w:rsidDel="00A13215"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2.2.2.</w:t>
      </w:r>
      <w:r w:rsidRPr="00DB424F">
        <w:rPr>
          <w:rFonts w:asciiTheme="majorHAnsi" w:hAnsiTheme="majorHAnsi"/>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6292D03"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2.3.</w:t>
      </w:r>
      <w:r w:rsidRPr="00DB424F">
        <w:rPr>
          <w:rFonts w:asciiTheme="majorHAnsi" w:hAnsiTheme="majorHAnsi"/>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BE6966A" w14:textId="77777777" w:rsidR="00BE7A4A" w:rsidRPr="00DB424F" w:rsidRDefault="00BE7A4A" w:rsidP="003D2FE2">
      <w:pPr>
        <w:widowControl w:val="0"/>
        <w:spacing w:after="160"/>
        <w:ind w:firstLine="567"/>
        <w:jc w:val="center"/>
        <w:rPr>
          <w:rFonts w:asciiTheme="majorHAnsi" w:hAnsiTheme="majorHAnsi"/>
          <w:b/>
          <w:sz w:val="22"/>
          <w:szCs w:val="22"/>
        </w:rPr>
      </w:pPr>
    </w:p>
    <w:p w14:paraId="14B08B42" w14:textId="4CA75EA4" w:rsidR="003D2FE2" w:rsidRPr="00DB424F" w:rsidRDefault="003D2FE2" w:rsidP="003D2FE2">
      <w:pPr>
        <w:widowControl w:val="0"/>
        <w:spacing w:after="160"/>
        <w:ind w:firstLine="567"/>
        <w:jc w:val="center"/>
        <w:rPr>
          <w:rFonts w:asciiTheme="majorHAnsi" w:hAnsiTheme="majorHAnsi"/>
          <w:b/>
          <w:sz w:val="22"/>
          <w:szCs w:val="22"/>
        </w:rPr>
      </w:pPr>
      <w:r w:rsidRPr="00DB424F">
        <w:rPr>
          <w:rFonts w:asciiTheme="majorHAnsi" w:hAnsiTheme="majorHAnsi"/>
          <w:b/>
          <w:sz w:val="22"/>
          <w:szCs w:val="22"/>
        </w:rPr>
        <w:t>3. Адрес, банковские реквизиты Компании</w:t>
      </w:r>
    </w:p>
    <w:p w14:paraId="53DB1B2C" w14:textId="77777777" w:rsidR="003D2FE2" w:rsidRPr="00DB424F" w:rsidRDefault="003D2FE2" w:rsidP="003D2FE2">
      <w:pPr>
        <w:widowControl w:val="0"/>
        <w:jc w:val="both"/>
        <w:rPr>
          <w:rFonts w:asciiTheme="majorHAnsi" w:hAnsiTheme="majorHAnsi"/>
          <w:sz w:val="22"/>
          <w:szCs w:val="22"/>
        </w:rPr>
      </w:pPr>
      <w:r w:rsidRPr="00DB424F">
        <w:rPr>
          <w:rFonts w:asciiTheme="majorHAnsi" w:hAnsiTheme="majorHAnsi"/>
          <w:sz w:val="22"/>
          <w:szCs w:val="22"/>
        </w:rPr>
        <w:t>_______________________________________</w:t>
      </w:r>
    </w:p>
    <w:p w14:paraId="17AE49AB" w14:textId="77777777" w:rsidR="003D2FE2" w:rsidRPr="00DB424F" w:rsidRDefault="003D2FE2" w:rsidP="003D2FE2">
      <w:pPr>
        <w:widowControl w:val="0"/>
        <w:spacing w:after="160"/>
        <w:ind w:right="4250"/>
        <w:jc w:val="center"/>
        <w:rPr>
          <w:rFonts w:asciiTheme="majorHAnsi" w:hAnsiTheme="majorHAnsi"/>
          <w:sz w:val="22"/>
          <w:szCs w:val="22"/>
          <w:vertAlign w:val="superscript"/>
        </w:rPr>
      </w:pPr>
      <w:r w:rsidRPr="00DB424F">
        <w:rPr>
          <w:rFonts w:asciiTheme="majorHAnsi" w:hAnsiTheme="majorHAnsi"/>
          <w:sz w:val="22"/>
          <w:szCs w:val="22"/>
          <w:vertAlign w:val="superscript"/>
        </w:rPr>
        <w:t>наименование компании</w:t>
      </w:r>
    </w:p>
    <w:p w14:paraId="144CE111" w14:textId="77777777" w:rsidR="003D2FE2" w:rsidRPr="00DB424F" w:rsidRDefault="003D2FE2" w:rsidP="003D2FE2">
      <w:pPr>
        <w:widowControl w:val="0"/>
        <w:jc w:val="both"/>
        <w:rPr>
          <w:rFonts w:asciiTheme="majorHAnsi" w:hAnsiTheme="majorHAnsi"/>
          <w:sz w:val="22"/>
          <w:szCs w:val="22"/>
        </w:rPr>
      </w:pPr>
      <w:r w:rsidRPr="00DB424F">
        <w:rPr>
          <w:rFonts w:asciiTheme="majorHAnsi" w:hAnsiTheme="majorHAnsi"/>
          <w:sz w:val="22"/>
          <w:szCs w:val="22"/>
        </w:rPr>
        <w:t>_______________________________________</w:t>
      </w:r>
    </w:p>
    <w:p w14:paraId="646308A3" w14:textId="77777777" w:rsidR="003D2FE2" w:rsidRPr="00DB424F" w:rsidRDefault="003D2FE2" w:rsidP="003D2FE2">
      <w:pPr>
        <w:widowControl w:val="0"/>
        <w:spacing w:after="160"/>
        <w:ind w:right="4250"/>
        <w:jc w:val="center"/>
        <w:rPr>
          <w:rFonts w:asciiTheme="majorHAnsi" w:hAnsiTheme="majorHAnsi"/>
          <w:sz w:val="22"/>
          <w:szCs w:val="22"/>
          <w:vertAlign w:val="superscript"/>
        </w:rPr>
      </w:pPr>
      <w:r w:rsidRPr="00DB424F">
        <w:rPr>
          <w:rFonts w:asciiTheme="majorHAnsi" w:hAnsiTheme="majorHAnsi"/>
          <w:sz w:val="22"/>
          <w:szCs w:val="22"/>
          <w:vertAlign w:val="superscript"/>
        </w:rPr>
        <w:t>адрес компании</w:t>
      </w:r>
    </w:p>
    <w:p w14:paraId="464F4FA6" w14:textId="77777777" w:rsidR="003D2FE2" w:rsidRPr="00DB424F" w:rsidRDefault="003D2FE2" w:rsidP="003D2FE2">
      <w:pPr>
        <w:widowControl w:val="0"/>
        <w:jc w:val="both"/>
        <w:rPr>
          <w:rFonts w:asciiTheme="majorHAnsi" w:hAnsiTheme="majorHAnsi"/>
          <w:sz w:val="22"/>
          <w:szCs w:val="22"/>
        </w:rPr>
      </w:pPr>
      <w:r w:rsidRPr="00DB424F">
        <w:rPr>
          <w:rFonts w:asciiTheme="majorHAnsi" w:hAnsiTheme="majorHAnsi"/>
          <w:sz w:val="22"/>
          <w:szCs w:val="22"/>
        </w:rPr>
        <w:t>_______________________________________</w:t>
      </w:r>
    </w:p>
    <w:p w14:paraId="6BAF6580" w14:textId="77777777" w:rsidR="003D2FE2" w:rsidRPr="00DB424F" w:rsidRDefault="003D2FE2" w:rsidP="003D2FE2">
      <w:pPr>
        <w:widowControl w:val="0"/>
        <w:spacing w:after="160"/>
        <w:ind w:right="4250"/>
        <w:jc w:val="center"/>
        <w:rPr>
          <w:rFonts w:asciiTheme="majorHAnsi" w:hAnsiTheme="majorHAnsi"/>
          <w:sz w:val="22"/>
          <w:szCs w:val="22"/>
          <w:vertAlign w:val="superscript"/>
        </w:rPr>
      </w:pPr>
      <w:r w:rsidRPr="00DB424F">
        <w:rPr>
          <w:rFonts w:asciiTheme="majorHAnsi" w:hAnsiTheme="majorHAnsi"/>
          <w:sz w:val="22"/>
          <w:szCs w:val="22"/>
          <w:vertAlign w:val="superscript"/>
        </w:rPr>
        <w:t>наименование обслуживающего компанию банка</w:t>
      </w:r>
    </w:p>
    <w:p w14:paraId="42D5C34E" w14:textId="77777777" w:rsidR="003D2FE2" w:rsidRPr="00DB424F" w:rsidRDefault="003D2FE2" w:rsidP="003D2FE2">
      <w:pPr>
        <w:widowControl w:val="0"/>
        <w:spacing w:after="160"/>
        <w:jc w:val="right"/>
        <w:rPr>
          <w:rFonts w:asciiTheme="majorHAnsi" w:hAnsiTheme="majorHAnsi"/>
          <w:sz w:val="22"/>
          <w:szCs w:val="22"/>
        </w:rPr>
      </w:pPr>
    </w:p>
    <w:p w14:paraId="1DB25F14" w14:textId="77777777" w:rsidR="003D2FE2" w:rsidRPr="00DB424F" w:rsidRDefault="003D2FE2" w:rsidP="003D2FE2">
      <w:pPr>
        <w:widowControl w:val="0"/>
        <w:spacing w:after="160"/>
        <w:jc w:val="right"/>
        <w:rPr>
          <w:rFonts w:asciiTheme="majorHAnsi" w:hAnsiTheme="majorHAnsi"/>
          <w:sz w:val="22"/>
          <w:szCs w:val="22"/>
        </w:rPr>
      </w:pPr>
      <w:r w:rsidRPr="00DB424F">
        <w:rPr>
          <w:rFonts w:asciiTheme="majorHAnsi" w:hAnsiTheme="majorHAnsi"/>
          <w:sz w:val="22"/>
          <w:szCs w:val="22"/>
        </w:rPr>
        <w:t>М. П.</w:t>
      </w:r>
    </w:p>
    <w:p w14:paraId="5EF650A4" w14:textId="77777777" w:rsidR="003D2FE2" w:rsidRPr="00DB424F" w:rsidRDefault="003D2FE2" w:rsidP="003D2FE2">
      <w:pPr>
        <w:widowControl w:val="0"/>
        <w:spacing w:after="160"/>
        <w:jc w:val="both"/>
        <w:rPr>
          <w:rFonts w:asciiTheme="majorHAnsi" w:hAnsiTheme="majorHAnsi"/>
          <w:sz w:val="22"/>
          <w:szCs w:val="22"/>
        </w:rPr>
      </w:pPr>
      <w:r w:rsidRPr="00DB424F">
        <w:rPr>
          <w:rFonts w:asciiTheme="majorHAnsi" w:hAnsiTheme="majorHAnsi"/>
          <w:sz w:val="22"/>
          <w:szCs w:val="22"/>
        </w:rPr>
        <w:t>День/месяц/год</w:t>
      </w:r>
    </w:p>
    <w:p w14:paraId="2A807D45" w14:textId="77777777" w:rsidR="003D2FE2" w:rsidRPr="00DB424F" w:rsidRDefault="003D2FE2" w:rsidP="003D2FE2">
      <w:pPr>
        <w:widowControl w:val="0"/>
        <w:spacing w:after="160"/>
        <w:jc w:val="both"/>
        <w:rPr>
          <w:rFonts w:asciiTheme="majorHAnsi" w:hAnsiTheme="majorHAnsi"/>
          <w:sz w:val="22"/>
          <w:szCs w:val="22"/>
        </w:rPr>
      </w:pPr>
    </w:p>
    <w:p w14:paraId="1E5283CE" w14:textId="77777777" w:rsidR="003D2FE2" w:rsidRPr="00DB424F" w:rsidRDefault="003D2FE2" w:rsidP="003D2FE2">
      <w:pPr>
        <w:widowControl w:val="0"/>
        <w:spacing w:after="160"/>
        <w:jc w:val="both"/>
        <w:rPr>
          <w:rFonts w:asciiTheme="majorHAnsi" w:hAnsiTheme="majorHAnsi"/>
          <w:sz w:val="22"/>
          <w:szCs w:val="22"/>
          <w:lang w:val="hy-AM"/>
        </w:rPr>
      </w:pPr>
    </w:p>
    <w:p w14:paraId="2401AEA0" w14:textId="77777777" w:rsidR="00FD2C36" w:rsidRPr="00DB424F" w:rsidRDefault="00FD2C36" w:rsidP="003D2FE2">
      <w:pPr>
        <w:widowControl w:val="0"/>
        <w:spacing w:after="160"/>
        <w:jc w:val="both"/>
        <w:rPr>
          <w:rFonts w:asciiTheme="majorHAnsi" w:hAnsiTheme="majorHAnsi"/>
          <w:sz w:val="22"/>
          <w:szCs w:val="22"/>
          <w:lang w:val="hy-AM"/>
        </w:rPr>
      </w:pPr>
    </w:p>
    <w:p w14:paraId="6F94F355" w14:textId="77777777" w:rsidR="00FD2C36" w:rsidRPr="00DB424F" w:rsidRDefault="00FD2C36" w:rsidP="003D2FE2">
      <w:pPr>
        <w:widowControl w:val="0"/>
        <w:spacing w:after="160"/>
        <w:jc w:val="both"/>
        <w:rPr>
          <w:rFonts w:asciiTheme="majorHAnsi" w:hAnsiTheme="majorHAnsi"/>
          <w:sz w:val="22"/>
          <w:szCs w:val="22"/>
          <w:lang w:val="hy-AM"/>
        </w:rPr>
      </w:pPr>
    </w:p>
    <w:p w14:paraId="40480176" w14:textId="77777777" w:rsidR="00FD2C36" w:rsidRPr="00DB424F" w:rsidRDefault="00FD2C36" w:rsidP="003D2FE2">
      <w:pPr>
        <w:widowControl w:val="0"/>
        <w:spacing w:after="160"/>
        <w:jc w:val="both"/>
        <w:rPr>
          <w:rFonts w:asciiTheme="majorHAnsi" w:hAnsiTheme="majorHAnsi"/>
          <w:sz w:val="22"/>
          <w:szCs w:val="22"/>
          <w:lang w:val="hy-AM"/>
        </w:rPr>
      </w:pPr>
    </w:p>
    <w:p w14:paraId="256CCFD4" w14:textId="77777777" w:rsidR="00FD2C36" w:rsidRPr="00DB424F" w:rsidRDefault="00FD2C36" w:rsidP="003D2FE2">
      <w:pPr>
        <w:widowControl w:val="0"/>
        <w:spacing w:after="160"/>
        <w:jc w:val="both"/>
        <w:rPr>
          <w:rFonts w:asciiTheme="majorHAnsi" w:hAnsiTheme="majorHAnsi"/>
          <w:sz w:val="22"/>
          <w:szCs w:val="22"/>
          <w:lang w:val="hy-AM"/>
        </w:rPr>
      </w:pPr>
    </w:p>
    <w:p w14:paraId="5A6DC830" w14:textId="77777777" w:rsidR="00FD2C36" w:rsidRPr="00DB424F" w:rsidRDefault="00FD2C36" w:rsidP="003D2FE2">
      <w:pPr>
        <w:widowControl w:val="0"/>
        <w:spacing w:after="160"/>
        <w:jc w:val="both"/>
        <w:rPr>
          <w:rFonts w:asciiTheme="majorHAnsi" w:hAnsiTheme="majorHAnsi"/>
          <w:sz w:val="22"/>
          <w:szCs w:val="22"/>
          <w:lang w:val="hy-AM"/>
        </w:rPr>
      </w:pPr>
    </w:p>
    <w:p w14:paraId="40A5C0EA" w14:textId="77777777" w:rsidR="00FD2C36" w:rsidRPr="00DB424F" w:rsidRDefault="00FD2C36" w:rsidP="003D2FE2">
      <w:pPr>
        <w:widowControl w:val="0"/>
        <w:spacing w:after="160"/>
        <w:jc w:val="both"/>
        <w:rPr>
          <w:rFonts w:asciiTheme="majorHAnsi" w:hAnsiTheme="majorHAnsi"/>
          <w:sz w:val="22"/>
          <w:szCs w:val="22"/>
          <w:lang w:val="hy-AM"/>
        </w:rPr>
      </w:pPr>
    </w:p>
    <w:p w14:paraId="7EEE0602" w14:textId="77777777" w:rsidR="00F97A8A" w:rsidRPr="00DB424F" w:rsidRDefault="00F97A8A" w:rsidP="003D2FE2">
      <w:pPr>
        <w:widowControl w:val="0"/>
        <w:spacing w:after="160"/>
        <w:jc w:val="both"/>
        <w:rPr>
          <w:rFonts w:asciiTheme="majorHAnsi" w:hAnsiTheme="majorHAnsi"/>
          <w:sz w:val="22"/>
          <w:szCs w:val="22"/>
          <w:lang w:val="hy-AM"/>
        </w:rPr>
      </w:pPr>
    </w:p>
    <w:p w14:paraId="0C6975C3" w14:textId="77777777" w:rsidR="00F97A8A" w:rsidRPr="00DB424F" w:rsidRDefault="00F97A8A" w:rsidP="003D2FE2">
      <w:pPr>
        <w:widowControl w:val="0"/>
        <w:spacing w:after="160"/>
        <w:jc w:val="both"/>
        <w:rPr>
          <w:rFonts w:asciiTheme="majorHAnsi" w:hAnsiTheme="majorHAnsi"/>
          <w:sz w:val="22"/>
          <w:szCs w:val="22"/>
          <w:lang w:val="hy-AM"/>
        </w:rPr>
      </w:pPr>
    </w:p>
    <w:p w14:paraId="785202B8" w14:textId="77777777" w:rsidR="00FD2C36" w:rsidRPr="00DB424F" w:rsidRDefault="00FD2C36" w:rsidP="003D2FE2">
      <w:pPr>
        <w:widowControl w:val="0"/>
        <w:spacing w:after="160"/>
        <w:jc w:val="both"/>
        <w:rPr>
          <w:rFonts w:asciiTheme="majorHAnsi" w:hAnsiTheme="majorHAnsi"/>
          <w:sz w:val="22"/>
          <w:szCs w:val="22"/>
          <w:lang w:val="hy-AM"/>
        </w:rPr>
      </w:pPr>
    </w:p>
    <w:tbl>
      <w:tblPr>
        <w:tblpPr w:leftFromText="180" w:rightFromText="180" w:vertAnchor="page" w:horzAnchor="margin" w:tblpY="1067"/>
        <w:tblW w:w="10980" w:type="dxa"/>
        <w:tblLook w:val="0000" w:firstRow="0" w:lastRow="0" w:firstColumn="0" w:lastColumn="0" w:noHBand="0" w:noVBand="0"/>
      </w:tblPr>
      <w:tblGrid>
        <w:gridCol w:w="5616"/>
        <w:gridCol w:w="5364"/>
      </w:tblGrid>
      <w:tr w:rsidR="00FD2C36" w:rsidRPr="00DB424F" w14:paraId="0B8B0E45" w14:textId="77777777" w:rsidTr="00C8509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2D7FC2" w14:textId="77777777" w:rsidR="00FD2C36" w:rsidRPr="00DB424F" w:rsidRDefault="00FD2C36" w:rsidP="00C85093">
            <w:pPr>
              <w:widowControl w:val="0"/>
              <w:tabs>
                <w:tab w:val="left" w:pos="3402"/>
              </w:tabs>
              <w:spacing w:after="160"/>
              <w:ind w:left="360"/>
              <w:rPr>
                <w:rFonts w:asciiTheme="majorHAnsi" w:hAnsiTheme="majorHAnsi"/>
                <w:b/>
                <w:bCs/>
                <w:lang w:val="en-US"/>
              </w:rPr>
            </w:pPr>
            <w:r w:rsidRPr="00DB424F">
              <w:rPr>
                <w:rFonts w:asciiTheme="majorHAnsi" w:hAnsiTheme="majorHAnsi"/>
                <w:b/>
                <w:lang w:val="en-US"/>
              </w:rPr>
              <w:t>1.</w:t>
            </w:r>
            <w:r w:rsidRPr="00DB424F">
              <w:rPr>
                <w:rFonts w:asciiTheme="majorHAnsi" w:hAnsiTheme="majorHAnsi"/>
                <w:b/>
                <w:lang w:val="en-US"/>
              </w:rPr>
              <w:tab/>
            </w:r>
            <w:r w:rsidRPr="00DB424F">
              <w:rPr>
                <w:rFonts w:asciiTheme="majorHAnsi" w:hAnsiTheme="majorHAnsi"/>
                <w:b/>
              </w:rPr>
              <w:t xml:space="preserve">ПЛАТЕЖНОЕ ТРЕБОВАНИЕ </w:t>
            </w:r>
            <w:r w:rsidRPr="00DB424F">
              <w:rPr>
                <w:rFonts w:asciiTheme="majorHAnsi" w:hAnsiTheme="majorHAnsi"/>
                <w:b/>
                <w:lang w:val="en-US"/>
              </w:rPr>
              <w:t>*</w:t>
            </w:r>
          </w:p>
        </w:tc>
      </w:tr>
      <w:tr w:rsidR="00FD2C36" w:rsidRPr="00DB424F" w14:paraId="0AE79601" w14:textId="77777777" w:rsidTr="00C8509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AF29E8"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lastRenderedPageBreak/>
              <w:t>2.</w:t>
            </w:r>
            <w:r w:rsidRPr="00DB424F">
              <w:rPr>
                <w:rFonts w:asciiTheme="majorHAnsi" w:hAnsiTheme="majorHAnsi"/>
              </w:rPr>
              <w:tab/>
              <w:t xml:space="preserve">Номер </w:t>
            </w:r>
          </w:p>
        </w:tc>
      </w:tr>
      <w:tr w:rsidR="00FD2C36" w:rsidRPr="00DB424F" w14:paraId="4DDC7F88" w14:textId="77777777" w:rsidTr="00C8509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726D6A" w14:textId="77777777" w:rsidR="00FD2C36" w:rsidRPr="00DB424F" w:rsidRDefault="00FD2C36" w:rsidP="00C85093">
            <w:pPr>
              <w:widowControl w:val="0"/>
              <w:tabs>
                <w:tab w:val="left" w:pos="3390"/>
              </w:tabs>
              <w:spacing w:after="160"/>
              <w:ind w:left="322"/>
              <w:rPr>
                <w:rFonts w:asciiTheme="majorHAnsi" w:hAnsiTheme="majorHAnsi"/>
              </w:rPr>
            </w:pPr>
            <w:r w:rsidRPr="00DB424F">
              <w:rPr>
                <w:rFonts w:asciiTheme="majorHAnsi" w:hAnsiTheme="majorHAnsi"/>
              </w:rPr>
              <w:t>3</w:t>
            </w:r>
            <w:r w:rsidRPr="00DB424F">
              <w:rPr>
                <w:rFonts w:asciiTheme="majorHAnsi" w:hAnsiTheme="majorHAnsi"/>
              </w:rPr>
              <w:tab/>
              <w:t>Дата представления: "___" ___ 20___г.</w:t>
            </w:r>
          </w:p>
        </w:tc>
      </w:tr>
      <w:tr w:rsidR="00FD2C36" w:rsidRPr="00DB424F" w14:paraId="121DE4F1" w14:textId="77777777" w:rsidTr="00C8509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156058"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4.</w:t>
            </w:r>
            <w:r w:rsidRPr="00DB424F">
              <w:rPr>
                <w:rFonts w:asciiTheme="majorHAnsi" w:hAnsiTheme="majorHAnsi"/>
              </w:rPr>
              <w:tab/>
              <w:t>Наименование, или имя, фамилия плательщика (Компания:</w:t>
            </w:r>
          </w:p>
        </w:tc>
      </w:tr>
      <w:tr w:rsidR="00FD2C36" w:rsidRPr="00DB424F" w14:paraId="217F1083" w14:textId="77777777" w:rsidTr="00C8509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E4A448"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5.</w:t>
            </w:r>
            <w:r w:rsidRPr="00DB424F">
              <w:rPr>
                <w:rFonts w:asciiTheme="majorHAnsi" w:hAnsiTheme="majorHAnsi"/>
              </w:rPr>
              <w:tab/>
              <w:t>Обслуживающая плательщика Финансовая организация (банк):</w:t>
            </w:r>
          </w:p>
        </w:tc>
      </w:tr>
      <w:tr w:rsidR="00FD2C36" w:rsidRPr="00DB424F" w14:paraId="4E5BCAB5" w14:textId="77777777" w:rsidTr="00C8509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A92777"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6.</w:t>
            </w:r>
            <w:r w:rsidRPr="00DB424F">
              <w:rPr>
                <w:rFonts w:asciiTheme="majorHAnsi" w:hAnsiTheme="majorHAnsi"/>
              </w:rPr>
              <w:tab/>
              <w:t>Номер счета плательщика:</w:t>
            </w:r>
          </w:p>
        </w:tc>
      </w:tr>
      <w:tr w:rsidR="00FD2C36" w:rsidRPr="00DB424F" w14:paraId="6AFD436B" w14:textId="77777777" w:rsidTr="00C8509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7C70B9"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7.</w:t>
            </w:r>
            <w:r w:rsidRPr="00DB424F">
              <w:rPr>
                <w:rFonts w:asciiTheme="majorHAnsi" w:hAnsiTheme="majorHAnsi"/>
              </w:rPr>
              <w:tab/>
              <w:t>УНН плательщика:</w:t>
            </w:r>
          </w:p>
        </w:tc>
      </w:tr>
      <w:tr w:rsidR="00FD2C36" w:rsidRPr="00DB424F" w14:paraId="3A821ED3" w14:textId="77777777" w:rsidTr="00C8509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105463"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8.</w:t>
            </w:r>
            <w:r w:rsidRPr="00DB424F">
              <w:rPr>
                <w:rFonts w:asciiTheme="majorHAnsi" w:hAnsiTheme="majorHAnsi"/>
              </w:rPr>
              <w:tab/>
              <w:t>НЗОУ плательщика:</w:t>
            </w:r>
          </w:p>
        </w:tc>
      </w:tr>
      <w:tr w:rsidR="00FD2C36" w:rsidRPr="00DB424F" w14:paraId="75FC7E3A" w14:textId="77777777" w:rsidTr="00C8509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E55BB8" w14:textId="362F31A0" w:rsidR="00FD2C36" w:rsidRPr="00DB424F" w:rsidRDefault="00FD2C36" w:rsidP="00C85093">
            <w:pPr>
              <w:widowControl w:val="0"/>
              <w:tabs>
                <w:tab w:val="left" w:pos="855"/>
              </w:tabs>
              <w:spacing w:after="160"/>
              <w:ind w:left="360"/>
              <w:rPr>
                <w:rFonts w:asciiTheme="majorHAnsi" w:hAnsiTheme="majorHAnsi"/>
                <w:b/>
                <w:bCs/>
              </w:rPr>
            </w:pPr>
            <w:r w:rsidRPr="00DB424F">
              <w:rPr>
                <w:rFonts w:asciiTheme="majorHAnsi" w:hAnsiTheme="majorHAnsi"/>
                <w:b/>
                <w:bCs/>
              </w:rPr>
              <w:t>9.</w:t>
            </w:r>
            <w:r w:rsidRPr="00DB424F">
              <w:rPr>
                <w:rFonts w:asciiTheme="majorHAnsi" w:hAnsiTheme="majorHAnsi"/>
                <w:b/>
                <w:bCs/>
              </w:rPr>
              <w:tab/>
              <w:t xml:space="preserve">Наименование, или имя, фамилия </w:t>
            </w:r>
            <w:proofErr w:type="gramStart"/>
            <w:r w:rsidRPr="00DB424F">
              <w:rPr>
                <w:rFonts w:asciiTheme="majorHAnsi" w:hAnsiTheme="majorHAnsi"/>
                <w:b/>
                <w:bCs/>
              </w:rPr>
              <w:t>бенефициара:</w:t>
            </w:r>
            <w:r w:rsidRPr="00DB424F">
              <w:rPr>
                <w:rFonts w:asciiTheme="majorHAnsi" w:hAnsiTheme="majorHAnsi"/>
                <w:b/>
                <w:bCs/>
                <w:iCs/>
                <w:sz w:val="16"/>
                <w:szCs w:val="16"/>
              </w:rPr>
              <w:t xml:space="preserve"> </w:t>
            </w:r>
            <w:r w:rsidR="009F3A0F" w:rsidRPr="00195E3A">
              <w:rPr>
                <w:rFonts w:asciiTheme="minorHAnsi" w:hAnsiTheme="minorHAnsi" w:cstheme="minorHAnsi"/>
                <w:b/>
                <w:u w:val="single"/>
                <w:lang w:val="af-ZA"/>
              </w:rPr>
              <w:t xml:space="preserve"> </w:t>
            </w:r>
            <w:r w:rsidR="009F3A0F">
              <w:t xml:space="preserve"> </w:t>
            </w:r>
            <w:proofErr w:type="gramEnd"/>
            <w:r w:rsidR="009F3A0F" w:rsidRPr="009F3A0F">
              <w:rPr>
                <w:rFonts w:asciiTheme="minorHAnsi" w:hAnsiTheme="minorHAnsi" w:cstheme="minorHAnsi"/>
                <w:b/>
                <w:u w:val="single"/>
                <w:lang w:val="af-ZA"/>
              </w:rPr>
              <w:t>ГНКО "Араксаванская средняя школа Араратского района Республики Армения"</w:t>
            </w:r>
          </w:p>
        </w:tc>
      </w:tr>
      <w:tr w:rsidR="00FD2C36" w:rsidRPr="00DB424F" w14:paraId="384CEC8F" w14:textId="77777777" w:rsidTr="00C8509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8375D9" w14:textId="77777777" w:rsidR="00FD2C36" w:rsidRPr="00DB424F" w:rsidRDefault="00FD2C36" w:rsidP="00C85093">
            <w:pPr>
              <w:pStyle w:val="aa"/>
              <w:widowControl w:val="0"/>
              <w:spacing w:after="160"/>
              <w:ind w:right="-7"/>
              <w:rPr>
                <w:rFonts w:asciiTheme="majorHAnsi" w:hAnsiTheme="majorHAnsi"/>
                <w:b/>
                <w:bCs/>
                <w:iCs/>
                <w:sz w:val="16"/>
                <w:szCs w:val="16"/>
              </w:rPr>
            </w:pPr>
            <w:r w:rsidRPr="00DB424F">
              <w:rPr>
                <w:rFonts w:asciiTheme="majorHAnsi" w:hAnsiTheme="majorHAnsi"/>
                <w:b/>
                <w:bCs/>
              </w:rPr>
              <w:t xml:space="preserve">    10.</w:t>
            </w:r>
            <w:r w:rsidRPr="00DB424F">
              <w:rPr>
                <w:rFonts w:asciiTheme="majorHAnsi" w:hAnsiTheme="majorHAnsi"/>
                <w:b/>
                <w:bCs/>
              </w:rPr>
              <w:tab/>
              <w:t>НЗОУ бенефициара (не заполняется)</w:t>
            </w:r>
            <w:r w:rsidRPr="00DB424F">
              <w:rPr>
                <w:rFonts w:asciiTheme="majorHAnsi" w:hAnsiTheme="majorHAnsi"/>
                <w:b/>
                <w:bCs/>
                <w:iCs/>
                <w:sz w:val="18"/>
                <w:szCs w:val="18"/>
              </w:rPr>
              <w:t xml:space="preserve"> </w:t>
            </w:r>
          </w:p>
        </w:tc>
      </w:tr>
      <w:tr w:rsidR="00FD2C36" w:rsidRPr="00DB424F" w14:paraId="1FF82BFD" w14:textId="77777777" w:rsidTr="00C8509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1C04FC" w14:textId="6DDBC417" w:rsidR="00FD2C36" w:rsidRPr="00DB424F" w:rsidRDefault="00FD2C36" w:rsidP="00C85093">
            <w:pPr>
              <w:widowControl w:val="0"/>
              <w:tabs>
                <w:tab w:val="left" w:pos="855"/>
              </w:tabs>
              <w:spacing w:after="160"/>
              <w:ind w:left="360"/>
              <w:rPr>
                <w:rFonts w:asciiTheme="majorHAnsi" w:hAnsiTheme="majorHAnsi"/>
                <w:b/>
                <w:bCs/>
              </w:rPr>
            </w:pPr>
            <w:r w:rsidRPr="00DB424F">
              <w:rPr>
                <w:rFonts w:asciiTheme="majorHAnsi" w:hAnsiTheme="majorHAnsi"/>
                <w:b/>
                <w:bCs/>
              </w:rPr>
              <w:t>11.</w:t>
            </w:r>
            <w:r w:rsidRPr="00DB424F">
              <w:rPr>
                <w:rFonts w:asciiTheme="majorHAnsi" w:hAnsiTheme="majorHAnsi"/>
                <w:b/>
                <w:bCs/>
              </w:rPr>
              <w:tab/>
              <w:t xml:space="preserve">УНН </w:t>
            </w:r>
            <w:proofErr w:type="gramStart"/>
            <w:r w:rsidRPr="00DB424F">
              <w:rPr>
                <w:rFonts w:asciiTheme="majorHAnsi" w:hAnsiTheme="majorHAnsi"/>
                <w:b/>
                <w:bCs/>
              </w:rPr>
              <w:t>бенефициара:</w:t>
            </w:r>
            <w:r w:rsidRPr="00DB424F">
              <w:rPr>
                <w:rFonts w:asciiTheme="majorHAnsi" w:hAnsiTheme="majorHAnsi"/>
                <w:b/>
                <w:bCs/>
                <w:sz w:val="20"/>
                <w:szCs w:val="20"/>
              </w:rPr>
              <w:t xml:space="preserve"> </w:t>
            </w:r>
            <w:r w:rsidRPr="00DB424F">
              <w:rPr>
                <w:rFonts w:asciiTheme="majorHAnsi" w:hAnsiTheme="majorHAnsi"/>
                <w:b/>
                <w:bCs/>
                <w:sz w:val="20"/>
                <w:szCs w:val="20"/>
                <w:lang w:val="hy-AM"/>
              </w:rPr>
              <w:t xml:space="preserve"> </w:t>
            </w:r>
            <w:r w:rsidR="009F3A0F" w:rsidRPr="00195E3A">
              <w:rPr>
                <w:rFonts w:asciiTheme="minorHAnsi" w:hAnsiTheme="minorHAnsi" w:cstheme="minorHAnsi"/>
                <w:b/>
                <w:sz w:val="20"/>
                <w:szCs w:val="20"/>
              </w:rPr>
              <w:t>04206482</w:t>
            </w:r>
            <w:proofErr w:type="gramEnd"/>
          </w:p>
        </w:tc>
      </w:tr>
      <w:tr w:rsidR="00FD2C36" w:rsidRPr="00DB424F" w14:paraId="67F7E187" w14:textId="77777777" w:rsidTr="00C8509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BC46E1" w14:textId="4C0F3042" w:rsidR="00FD2C36" w:rsidRPr="00DB424F" w:rsidRDefault="00FD2C36" w:rsidP="00C85093">
            <w:pPr>
              <w:widowControl w:val="0"/>
              <w:tabs>
                <w:tab w:val="left" w:pos="855"/>
              </w:tabs>
              <w:spacing w:after="160"/>
              <w:ind w:left="360"/>
              <w:rPr>
                <w:rFonts w:asciiTheme="majorHAnsi" w:hAnsiTheme="majorHAnsi"/>
                <w:b/>
                <w:bCs/>
              </w:rPr>
            </w:pPr>
            <w:r w:rsidRPr="00DB424F">
              <w:rPr>
                <w:rFonts w:asciiTheme="majorHAnsi" w:hAnsiTheme="majorHAnsi"/>
                <w:b/>
                <w:bCs/>
              </w:rPr>
              <w:t>12.</w:t>
            </w:r>
            <w:r w:rsidRPr="00DB424F">
              <w:rPr>
                <w:rFonts w:asciiTheme="majorHAnsi" w:hAnsiTheme="majorHAnsi"/>
                <w:b/>
                <w:bCs/>
              </w:rPr>
              <w:tab/>
              <w:t>Обслуживающая бенефициара Финансовая организация (банк</w:t>
            </w:r>
            <w:proofErr w:type="gramStart"/>
            <w:r w:rsidRPr="00DB424F">
              <w:rPr>
                <w:rFonts w:asciiTheme="majorHAnsi" w:hAnsiTheme="majorHAnsi"/>
                <w:b/>
                <w:bCs/>
                <w:sz w:val="22"/>
                <w:szCs w:val="22"/>
              </w:rPr>
              <w:t>):</w:t>
            </w:r>
            <w:r w:rsidRPr="00DB424F">
              <w:rPr>
                <w:rFonts w:asciiTheme="majorHAnsi" w:hAnsiTheme="majorHAnsi"/>
                <w:b/>
                <w:bCs/>
                <w:color w:val="2C2D2E"/>
                <w:sz w:val="22"/>
                <w:szCs w:val="22"/>
                <w:shd w:val="clear" w:color="auto" w:fill="FFFFFF"/>
              </w:rPr>
              <w:t xml:space="preserve"> </w:t>
            </w:r>
            <w:r w:rsidRPr="00DB424F">
              <w:rPr>
                <w:rFonts w:asciiTheme="majorHAnsi" w:hAnsiTheme="majorHAnsi"/>
                <w:b/>
                <w:bCs/>
                <w:sz w:val="22"/>
                <w:szCs w:val="22"/>
              </w:rPr>
              <w:t xml:space="preserve"> </w:t>
            </w:r>
            <w:r w:rsidR="00F97A8A" w:rsidRPr="00DB424F">
              <w:rPr>
                <w:rFonts w:asciiTheme="majorHAnsi" w:hAnsiTheme="majorHAnsi"/>
              </w:rPr>
              <w:t xml:space="preserve"> </w:t>
            </w:r>
            <w:proofErr w:type="gramEnd"/>
            <w:r w:rsidR="009F3A0F" w:rsidRPr="009F3A0F">
              <w:rPr>
                <w:rFonts w:asciiTheme="majorHAnsi" w:hAnsiTheme="majorHAnsi"/>
                <w:b/>
                <w:bCs/>
                <w:sz w:val="22"/>
                <w:szCs w:val="22"/>
              </w:rPr>
              <w:t>Министерство финансов Республики Армения</w:t>
            </w:r>
          </w:p>
        </w:tc>
      </w:tr>
      <w:tr w:rsidR="00FD2C36" w:rsidRPr="00DB424F" w14:paraId="665C9DEB" w14:textId="77777777" w:rsidTr="00C8509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93F64C" w14:textId="7658FD13" w:rsidR="00FD2C36" w:rsidRPr="00DB424F" w:rsidRDefault="00FD2C36" w:rsidP="00C85093">
            <w:pPr>
              <w:widowControl w:val="0"/>
              <w:tabs>
                <w:tab w:val="left" w:pos="855"/>
              </w:tabs>
              <w:spacing w:after="160"/>
              <w:ind w:left="360"/>
              <w:rPr>
                <w:rFonts w:asciiTheme="majorHAnsi" w:hAnsiTheme="majorHAnsi"/>
                <w:b/>
                <w:bCs/>
              </w:rPr>
            </w:pPr>
            <w:r w:rsidRPr="00DB424F">
              <w:rPr>
                <w:rFonts w:asciiTheme="majorHAnsi" w:hAnsiTheme="majorHAnsi"/>
                <w:b/>
                <w:bCs/>
              </w:rPr>
              <w:t>13.</w:t>
            </w:r>
            <w:r w:rsidRPr="00DB424F">
              <w:rPr>
                <w:rFonts w:asciiTheme="majorHAnsi" w:hAnsiTheme="majorHAnsi"/>
                <w:b/>
                <w:bCs/>
              </w:rPr>
              <w:tab/>
              <w:t>Номер счета бенефициара (</w:t>
            </w:r>
            <w:proofErr w:type="spellStart"/>
            <w:proofErr w:type="gramStart"/>
            <w:r w:rsidRPr="00DB424F">
              <w:rPr>
                <w:rFonts w:asciiTheme="majorHAnsi" w:hAnsiTheme="majorHAnsi"/>
                <w:b/>
                <w:bCs/>
              </w:rPr>
              <w:t>сч</w:t>
            </w:r>
            <w:proofErr w:type="spellEnd"/>
            <w:r w:rsidRPr="00DB424F">
              <w:rPr>
                <w:rFonts w:asciiTheme="majorHAnsi" w:hAnsiTheme="majorHAnsi"/>
                <w:b/>
                <w:bCs/>
              </w:rPr>
              <w:t>.№</w:t>
            </w:r>
            <w:proofErr w:type="gramEnd"/>
            <w:r w:rsidRPr="00DB424F">
              <w:rPr>
                <w:rFonts w:asciiTheme="majorHAnsi" w:hAnsiTheme="majorHAnsi"/>
                <w:b/>
                <w:bCs/>
              </w:rPr>
              <w:t xml:space="preserve">) </w:t>
            </w:r>
            <w:r w:rsidR="00F97A8A" w:rsidRPr="00DB424F">
              <w:rPr>
                <w:rFonts w:asciiTheme="majorHAnsi" w:hAnsiTheme="majorHAnsi" w:cs="Arial"/>
                <w:sz w:val="20"/>
                <w:szCs w:val="20"/>
                <w:lang w:val="hy-AM"/>
              </w:rPr>
              <w:t xml:space="preserve"> </w:t>
            </w:r>
            <w:r w:rsidR="009F3A0F" w:rsidRPr="00195E3A">
              <w:rPr>
                <w:rFonts w:asciiTheme="minorHAnsi" w:hAnsiTheme="minorHAnsi" w:cstheme="minorHAnsi"/>
                <w:b/>
                <w:sz w:val="20"/>
                <w:szCs w:val="20"/>
              </w:rPr>
              <w:t>900418000155</w:t>
            </w:r>
          </w:p>
        </w:tc>
      </w:tr>
      <w:tr w:rsidR="00FD2C36" w:rsidRPr="00DB424F" w14:paraId="042F2790" w14:textId="77777777" w:rsidTr="00C8509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3382F"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14.</w:t>
            </w:r>
            <w:r w:rsidRPr="00DB424F">
              <w:rPr>
                <w:rFonts w:asciiTheme="majorHAnsi" w:hAnsiTheme="majorHAnsi"/>
              </w:rPr>
              <w:tab/>
              <w:t>Сумма (цифрами и прописью):</w:t>
            </w:r>
          </w:p>
        </w:tc>
      </w:tr>
      <w:tr w:rsidR="00FD2C36" w:rsidRPr="00DB424F" w14:paraId="3F163FC3" w14:textId="77777777" w:rsidTr="00C8509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0D738A"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15.</w:t>
            </w:r>
            <w:r w:rsidRPr="00DB424F">
              <w:rPr>
                <w:rFonts w:asciiTheme="majorHAnsi" w:hAnsiTheme="majorHAnsi"/>
              </w:rPr>
              <w:tab/>
              <w:t>Акцептованная сумма (цифрами и прописью) (предусмотрена для частичного акцепта указанной суммы, который не применяется)</w:t>
            </w:r>
          </w:p>
        </w:tc>
      </w:tr>
      <w:tr w:rsidR="00FD2C36" w:rsidRPr="00DB424F" w14:paraId="2D976B93" w14:textId="77777777" w:rsidTr="00C8509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98F262"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16.</w:t>
            </w:r>
            <w:r w:rsidRPr="00DB424F">
              <w:rPr>
                <w:rFonts w:asciiTheme="majorHAnsi" w:hAnsiTheme="majorHAnsi"/>
              </w:rPr>
              <w:tab/>
              <w:t>Валюта (прописью и по коду):</w:t>
            </w:r>
          </w:p>
        </w:tc>
      </w:tr>
      <w:tr w:rsidR="00FD2C36" w:rsidRPr="00DB424F" w14:paraId="0D662F15" w14:textId="77777777" w:rsidTr="00C8509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06B54E"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17.</w:t>
            </w:r>
            <w:r w:rsidRPr="00DB424F">
              <w:rPr>
                <w:rFonts w:asciiTheme="majorHAnsi" w:hAnsiTheme="majorHAnsi"/>
              </w:rPr>
              <w:tab/>
              <w:t>Цель сделки (уплаты): (для обеспечения квалификации)</w:t>
            </w:r>
          </w:p>
        </w:tc>
      </w:tr>
      <w:tr w:rsidR="00FD2C36" w:rsidRPr="00DB424F" w14:paraId="4F13AF35" w14:textId="77777777" w:rsidTr="00C85093">
        <w:trPr>
          <w:trHeight w:val="424"/>
        </w:trPr>
        <w:tc>
          <w:tcPr>
            <w:tcW w:w="10980" w:type="dxa"/>
            <w:gridSpan w:val="2"/>
            <w:tcBorders>
              <w:top w:val="single" w:sz="4" w:space="0" w:color="auto"/>
              <w:left w:val="single" w:sz="4" w:space="0" w:color="auto"/>
              <w:right w:val="single" w:sz="4" w:space="0" w:color="000000"/>
            </w:tcBorders>
            <w:noWrap/>
            <w:vAlign w:val="bottom"/>
          </w:tcPr>
          <w:p w14:paraId="2428DF85"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18.</w:t>
            </w:r>
            <w:r w:rsidRPr="00DB424F">
              <w:rPr>
                <w:rFonts w:asciiTheme="majorHAnsi" w:hAnsiTheme="majorHAnsi"/>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FD2C36" w:rsidRPr="00DB424F" w14:paraId="379B4E10" w14:textId="77777777" w:rsidTr="00C8509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355F71"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19.</w:t>
            </w:r>
            <w:r w:rsidRPr="00DB424F">
              <w:rPr>
                <w:rFonts w:asciiTheme="majorHAnsi" w:hAnsiTheme="majorHAnsi"/>
                <w:lang w:val="en-US"/>
              </w:rPr>
              <w:tab/>
            </w:r>
            <w:r w:rsidRPr="00DB424F">
              <w:rPr>
                <w:rFonts w:asciiTheme="majorHAnsi" w:hAnsiTheme="majorHAnsi"/>
              </w:rPr>
              <w:t>Условия оплаты: &lt;акцептованный платеж&gt;</w:t>
            </w:r>
          </w:p>
        </w:tc>
      </w:tr>
      <w:tr w:rsidR="00FD2C36" w:rsidRPr="00DB424F" w14:paraId="36E075B8" w14:textId="77777777" w:rsidTr="00C8509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0E97C0" w14:textId="77777777" w:rsidR="00FD2C36" w:rsidRPr="00DB424F" w:rsidRDefault="00FD2C36" w:rsidP="00C85093">
            <w:pPr>
              <w:widowControl w:val="0"/>
              <w:tabs>
                <w:tab w:val="left" w:pos="855"/>
              </w:tabs>
              <w:spacing w:after="160"/>
              <w:ind w:left="360"/>
              <w:rPr>
                <w:rFonts w:asciiTheme="majorHAnsi" w:hAnsiTheme="majorHAnsi"/>
                <w:lang w:val="en-US"/>
              </w:rPr>
            </w:pPr>
            <w:r w:rsidRPr="00DB424F">
              <w:rPr>
                <w:rFonts w:asciiTheme="majorHAnsi" w:hAnsiTheme="majorHAnsi"/>
              </w:rPr>
              <w:t>20.</w:t>
            </w:r>
            <w:r w:rsidRPr="00DB424F">
              <w:rPr>
                <w:rFonts w:asciiTheme="majorHAnsi" w:hAnsiTheme="majorHAnsi"/>
                <w:lang w:val="en-US"/>
              </w:rPr>
              <w:tab/>
            </w:r>
            <w:r w:rsidRPr="00DB424F">
              <w:rPr>
                <w:rFonts w:asciiTheme="majorHAnsi" w:hAnsiTheme="majorHAnsi"/>
              </w:rPr>
              <w:t>Количество прилагаемых страниц: --- страниц</w:t>
            </w:r>
          </w:p>
        </w:tc>
      </w:tr>
      <w:tr w:rsidR="00FD2C36" w:rsidRPr="00DB424F" w14:paraId="53201692" w14:textId="77777777" w:rsidTr="00C85093">
        <w:trPr>
          <w:trHeight w:val="2194"/>
        </w:trPr>
        <w:tc>
          <w:tcPr>
            <w:tcW w:w="5616" w:type="dxa"/>
            <w:tcBorders>
              <w:top w:val="nil"/>
              <w:left w:val="single" w:sz="4" w:space="0" w:color="auto"/>
              <w:bottom w:val="single" w:sz="4" w:space="0" w:color="auto"/>
              <w:right w:val="single" w:sz="4" w:space="0" w:color="auto"/>
            </w:tcBorders>
            <w:noWrap/>
            <w:vAlign w:val="bottom"/>
          </w:tcPr>
          <w:p w14:paraId="5C10ECEF" w14:textId="77777777" w:rsidR="00FD2C36" w:rsidRPr="00DB424F" w:rsidRDefault="00FD2C36" w:rsidP="00C85093">
            <w:pPr>
              <w:widowControl w:val="0"/>
              <w:tabs>
                <w:tab w:val="left" w:pos="851"/>
              </w:tabs>
              <w:spacing w:after="160"/>
              <w:rPr>
                <w:rFonts w:asciiTheme="majorHAnsi" w:hAnsiTheme="majorHAnsi"/>
              </w:rPr>
            </w:pPr>
            <w:r w:rsidRPr="00DB424F">
              <w:rPr>
                <w:rFonts w:asciiTheme="majorHAnsi" w:hAnsiTheme="majorHAnsi"/>
              </w:rPr>
              <w:t>22.а.</w:t>
            </w:r>
            <w:r w:rsidRPr="00DB424F">
              <w:rPr>
                <w:rFonts w:asciiTheme="majorHAnsi" w:hAnsiTheme="majorHAnsi"/>
              </w:rPr>
              <w:tab/>
              <w:t>Подписи бенефициара</w:t>
            </w:r>
          </w:p>
          <w:p w14:paraId="105E658B" w14:textId="77777777" w:rsidR="00FD2C36" w:rsidRPr="00DB424F" w:rsidRDefault="00FD2C36" w:rsidP="00C85093">
            <w:pPr>
              <w:widowControl w:val="0"/>
              <w:spacing w:after="160"/>
              <w:rPr>
                <w:rFonts w:asciiTheme="majorHAnsi" w:hAnsiTheme="majorHAnsi"/>
              </w:rPr>
            </w:pPr>
          </w:p>
          <w:p w14:paraId="106A3B5F" w14:textId="77777777" w:rsidR="00FD2C36" w:rsidRPr="00DB424F" w:rsidRDefault="00FD2C36" w:rsidP="00C85093">
            <w:pPr>
              <w:widowControl w:val="0"/>
              <w:spacing w:after="160"/>
              <w:jc w:val="right"/>
              <w:rPr>
                <w:rFonts w:asciiTheme="majorHAnsi" w:hAnsiTheme="majorHAnsi"/>
              </w:rPr>
            </w:pPr>
            <w:r w:rsidRPr="00DB424F">
              <w:rPr>
                <w:rFonts w:asciiTheme="majorHAnsi" w:hAnsiTheme="majorHAnsi"/>
              </w:rPr>
              <w:t>/____________________/</w:t>
            </w:r>
          </w:p>
          <w:p w14:paraId="567475FD" w14:textId="77777777" w:rsidR="00FD2C36" w:rsidRPr="00DB424F" w:rsidRDefault="00FD2C36" w:rsidP="00C85093">
            <w:pPr>
              <w:widowControl w:val="0"/>
              <w:spacing w:after="160"/>
              <w:rPr>
                <w:rFonts w:asciiTheme="majorHAnsi" w:hAnsiTheme="majorHAnsi"/>
              </w:rPr>
            </w:pPr>
          </w:p>
          <w:p w14:paraId="4CDF59E1" w14:textId="77777777" w:rsidR="00FD2C36" w:rsidRPr="00DB424F" w:rsidRDefault="00FD2C36" w:rsidP="00C85093">
            <w:pPr>
              <w:widowControl w:val="0"/>
              <w:spacing w:after="160"/>
              <w:jc w:val="right"/>
              <w:rPr>
                <w:rFonts w:asciiTheme="majorHAnsi" w:hAnsiTheme="majorHAnsi"/>
              </w:rPr>
            </w:pPr>
            <w:r w:rsidRPr="00DB424F">
              <w:rPr>
                <w:rFonts w:asciiTheme="majorHAnsi" w:hAnsiTheme="majorHAnsi"/>
              </w:rPr>
              <w:t>/____________________/</w:t>
            </w:r>
          </w:p>
          <w:p w14:paraId="2F87E6F4" w14:textId="77777777" w:rsidR="00FD2C36" w:rsidRPr="00DB424F" w:rsidRDefault="00FD2C36" w:rsidP="00C85093">
            <w:pPr>
              <w:widowControl w:val="0"/>
              <w:spacing w:after="160"/>
              <w:rPr>
                <w:rFonts w:asciiTheme="majorHAnsi" w:hAnsiTheme="majorHAnsi"/>
              </w:rPr>
            </w:pPr>
          </w:p>
          <w:p w14:paraId="0BB3ECCB" w14:textId="77777777" w:rsidR="00FD2C36" w:rsidRPr="00DB424F" w:rsidRDefault="00FD2C36" w:rsidP="00C85093">
            <w:pPr>
              <w:widowControl w:val="0"/>
              <w:tabs>
                <w:tab w:val="left" w:pos="4545"/>
              </w:tabs>
              <w:spacing w:after="160"/>
              <w:rPr>
                <w:rFonts w:asciiTheme="majorHAnsi" w:hAnsiTheme="majorHAnsi"/>
              </w:rPr>
            </w:pPr>
            <w:r w:rsidRPr="00DB424F">
              <w:rPr>
                <w:rFonts w:asciiTheme="majorHAnsi" w:hAnsiTheme="majorHAnsi"/>
              </w:rPr>
              <w:t>22.б.</w:t>
            </w:r>
            <w:r w:rsidRPr="00DB424F">
              <w:rPr>
                <w:rFonts w:asciiTheme="majorHAnsi" w:hAnsiTheme="majorHAnsi"/>
              </w:rPr>
              <w:tab/>
              <w:t>М. П.</w:t>
            </w:r>
          </w:p>
          <w:p w14:paraId="108FEC89" w14:textId="77777777" w:rsidR="00FD2C36" w:rsidRPr="00DB424F" w:rsidRDefault="00FD2C36" w:rsidP="00C85093">
            <w:pPr>
              <w:widowControl w:val="0"/>
              <w:spacing w:after="160"/>
              <w:rPr>
                <w:rFonts w:asciiTheme="majorHAnsi" w:hAnsiTheme="majorHAnsi"/>
              </w:rPr>
            </w:pPr>
          </w:p>
        </w:tc>
        <w:tc>
          <w:tcPr>
            <w:tcW w:w="5364" w:type="dxa"/>
            <w:tcBorders>
              <w:top w:val="nil"/>
              <w:left w:val="nil"/>
              <w:bottom w:val="single" w:sz="4" w:space="0" w:color="auto"/>
              <w:right w:val="single" w:sz="4" w:space="0" w:color="auto"/>
            </w:tcBorders>
            <w:noWrap/>
          </w:tcPr>
          <w:p w14:paraId="7C71ED80" w14:textId="77777777" w:rsidR="00FD2C36" w:rsidRPr="00DB424F" w:rsidRDefault="00FD2C36" w:rsidP="00C85093">
            <w:pPr>
              <w:widowControl w:val="0"/>
              <w:tabs>
                <w:tab w:val="left" w:pos="905"/>
              </w:tabs>
              <w:spacing w:after="160"/>
              <w:rPr>
                <w:rFonts w:asciiTheme="majorHAnsi" w:hAnsiTheme="majorHAnsi"/>
              </w:rPr>
            </w:pPr>
            <w:r w:rsidRPr="00DB424F">
              <w:rPr>
                <w:rFonts w:asciiTheme="majorHAnsi" w:hAnsiTheme="majorHAnsi"/>
              </w:rPr>
              <w:t>21.а.</w:t>
            </w:r>
            <w:r w:rsidRPr="00DB424F">
              <w:rPr>
                <w:rFonts w:asciiTheme="majorHAnsi" w:hAnsiTheme="majorHAnsi"/>
              </w:rPr>
              <w:tab/>
              <w:t> Подписи плательщика:</w:t>
            </w:r>
          </w:p>
          <w:p w14:paraId="39B14E5F" w14:textId="77777777" w:rsidR="00FD2C36" w:rsidRPr="00DB424F" w:rsidRDefault="00FD2C36" w:rsidP="00C85093">
            <w:pPr>
              <w:widowControl w:val="0"/>
              <w:spacing w:after="160"/>
              <w:rPr>
                <w:rFonts w:asciiTheme="majorHAnsi" w:hAnsiTheme="majorHAnsi"/>
              </w:rPr>
            </w:pPr>
          </w:p>
          <w:p w14:paraId="62186A8D" w14:textId="77777777" w:rsidR="00FD2C36" w:rsidRPr="00DB424F" w:rsidRDefault="00FD2C36" w:rsidP="00C85093">
            <w:pPr>
              <w:widowControl w:val="0"/>
              <w:spacing w:after="160"/>
              <w:jc w:val="right"/>
              <w:rPr>
                <w:rFonts w:asciiTheme="majorHAnsi" w:hAnsiTheme="majorHAnsi"/>
              </w:rPr>
            </w:pPr>
            <w:r w:rsidRPr="00DB424F">
              <w:rPr>
                <w:rFonts w:asciiTheme="majorHAnsi" w:hAnsiTheme="majorHAnsi"/>
              </w:rPr>
              <w:t>/____________________/</w:t>
            </w:r>
          </w:p>
          <w:p w14:paraId="5DBC8D78" w14:textId="77777777" w:rsidR="00FD2C36" w:rsidRPr="00DB424F" w:rsidRDefault="00FD2C36" w:rsidP="00C85093">
            <w:pPr>
              <w:widowControl w:val="0"/>
              <w:spacing w:after="160"/>
              <w:jc w:val="right"/>
              <w:rPr>
                <w:rFonts w:asciiTheme="majorHAnsi" w:hAnsiTheme="majorHAnsi"/>
              </w:rPr>
            </w:pPr>
          </w:p>
          <w:p w14:paraId="258C242A" w14:textId="77777777" w:rsidR="00FD2C36" w:rsidRPr="00DB424F" w:rsidRDefault="00FD2C36" w:rsidP="00C85093">
            <w:pPr>
              <w:widowControl w:val="0"/>
              <w:spacing w:after="160"/>
              <w:jc w:val="right"/>
              <w:rPr>
                <w:rFonts w:asciiTheme="majorHAnsi" w:hAnsiTheme="majorHAnsi"/>
              </w:rPr>
            </w:pPr>
            <w:r w:rsidRPr="00DB424F">
              <w:rPr>
                <w:rFonts w:asciiTheme="majorHAnsi" w:hAnsiTheme="majorHAnsi"/>
              </w:rPr>
              <w:t>/____________________/</w:t>
            </w:r>
          </w:p>
          <w:p w14:paraId="0C54247F" w14:textId="77777777" w:rsidR="00FD2C36" w:rsidRPr="00DB424F" w:rsidRDefault="00FD2C36" w:rsidP="00C85093">
            <w:pPr>
              <w:widowControl w:val="0"/>
              <w:spacing w:after="160"/>
              <w:rPr>
                <w:rFonts w:asciiTheme="majorHAnsi" w:hAnsiTheme="majorHAnsi"/>
              </w:rPr>
            </w:pPr>
          </w:p>
          <w:p w14:paraId="1308C952" w14:textId="77777777" w:rsidR="00FD2C36" w:rsidRPr="00DB424F" w:rsidRDefault="00FD2C36" w:rsidP="00C85093">
            <w:pPr>
              <w:widowControl w:val="0"/>
              <w:tabs>
                <w:tab w:val="left" w:pos="4539"/>
              </w:tabs>
              <w:spacing w:after="160"/>
              <w:rPr>
                <w:rFonts w:asciiTheme="majorHAnsi" w:hAnsiTheme="majorHAnsi"/>
              </w:rPr>
            </w:pPr>
            <w:r w:rsidRPr="00DB424F">
              <w:rPr>
                <w:rFonts w:asciiTheme="majorHAnsi" w:hAnsiTheme="majorHAnsi"/>
              </w:rPr>
              <w:t>21.б.</w:t>
            </w:r>
            <w:r w:rsidRPr="00DB424F">
              <w:rPr>
                <w:rFonts w:asciiTheme="majorHAnsi" w:hAnsiTheme="majorHAnsi"/>
              </w:rPr>
              <w:tab/>
              <w:t>М. П.</w:t>
            </w:r>
          </w:p>
        </w:tc>
      </w:tr>
      <w:tr w:rsidR="00FD2C36" w:rsidRPr="00DB424F" w14:paraId="1AC95C72" w14:textId="77777777" w:rsidTr="00C85093">
        <w:trPr>
          <w:trHeight w:val="2194"/>
        </w:trPr>
        <w:tc>
          <w:tcPr>
            <w:tcW w:w="5616" w:type="dxa"/>
            <w:tcBorders>
              <w:top w:val="single" w:sz="4" w:space="0" w:color="auto"/>
              <w:left w:val="single" w:sz="4" w:space="0" w:color="auto"/>
              <w:right w:val="single" w:sz="4" w:space="0" w:color="auto"/>
            </w:tcBorders>
            <w:noWrap/>
            <w:vAlign w:val="bottom"/>
          </w:tcPr>
          <w:p w14:paraId="110EB955" w14:textId="77777777" w:rsidR="00FD2C36" w:rsidRPr="00DB424F" w:rsidRDefault="00FD2C36" w:rsidP="00C85093">
            <w:pPr>
              <w:widowControl w:val="0"/>
              <w:spacing w:after="160"/>
              <w:rPr>
                <w:rFonts w:asciiTheme="majorHAnsi" w:hAnsiTheme="majorHAnsi"/>
              </w:rPr>
            </w:pPr>
            <w:r w:rsidRPr="00DB424F">
              <w:rPr>
                <w:rFonts w:asciiTheme="majorHAnsi" w:hAnsiTheme="majorHAnsi"/>
              </w:rPr>
              <w:lastRenderedPageBreak/>
              <w:t>24.а.</w:t>
            </w:r>
            <w:r w:rsidRPr="00DB424F">
              <w:rPr>
                <w:rFonts w:asciiTheme="majorHAnsi" w:hAnsiTheme="majorHAnsi"/>
              </w:rPr>
              <w:tab/>
              <w:t xml:space="preserve"> Обслуживающая бенефициара финансовая организация </w:t>
            </w:r>
          </w:p>
          <w:p w14:paraId="7CE8A0A1" w14:textId="77777777" w:rsidR="00FD2C36" w:rsidRPr="00DB424F" w:rsidRDefault="00FD2C36" w:rsidP="00C85093">
            <w:pPr>
              <w:widowControl w:val="0"/>
              <w:spacing w:after="160"/>
              <w:rPr>
                <w:rFonts w:asciiTheme="majorHAnsi" w:hAnsiTheme="majorHAnsi"/>
              </w:rPr>
            </w:pPr>
          </w:p>
          <w:p w14:paraId="03674DE2" w14:textId="77777777" w:rsidR="00FD2C36" w:rsidRPr="00DB424F" w:rsidRDefault="00FD2C36" w:rsidP="00C85093">
            <w:pPr>
              <w:widowControl w:val="0"/>
              <w:jc w:val="right"/>
              <w:rPr>
                <w:rFonts w:asciiTheme="majorHAnsi" w:hAnsiTheme="majorHAnsi"/>
              </w:rPr>
            </w:pPr>
            <w:r w:rsidRPr="00DB424F">
              <w:rPr>
                <w:rFonts w:asciiTheme="majorHAnsi" w:hAnsiTheme="majorHAnsi"/>
              </w:rPr>
              <w:t>/____________________/</w:t>
            </w:r>
          </w:p>
          <w:p w14:paraId="2D23814A" w14:textId="77777777" w:rsidR="00FD2C36" w:rsidRPr="00DB424F" w:rsidRDefault="00FD2C36" w:rsidP="00C85093">
            <w:pPr>
              <w:widowControl w:val="0"/>
              <w:spacing w:after="160"/>
              <w:ind w:left="3828" w:right="13"/>
              <w:jc w:val="both"/>
              <w:rPr>
                <w:rFonts w:asciiTheme="majorHAnsi" w:hAnsiTheme="majorHAnsi"/>
                <w:vertAlign w:val="superscript"/>
              </w:rPr>
            </w:pPr>
            <w:r w:rsidRPr="00DB424F">
              <w:rPr>
                <w:rFonts w:asciiTheme="majorHAnsi" w:hAnsiTheme="majorHAnsi"/>
                <w:vertAlign w:val="superscript"/>
              </w:rPr>
              <w:t>подпись/</w:t>
            </w:r>
          </w:p>
          <w:p w14:paraId="4623B179" w14:textId="77777777" w:rsidR="00FD2C36" w:rsidRPr="00DB424F" w:rsidRDefault="00FD2C36" w:rsidP="00C85093">
            <w:pPr>
              <w:widowControl w:val="0"/>
              <w:spacing w:after="160"/>
              <w:rPr>
                <w:rFonts w:asciiTheme="majorHAnsi" w:hAnsiTheme="majorHAnsi"/>
              </w:rPr>
            </w:pPr>
          </w:p>
          <w:p w14:paraId="625C54A2" w14:textId="77777777" w:rsidR="00FD2C36" w:rsidRPr="00DB424F" w:rsidRDefault="00FD2C36" w:rsidP="00C85093">
            <w:pPr>
              <w:widowControl w:val="0"/>
              <w:spacing w:after="160"/>
              <w:rPr>
                <w:rFonts w:asciiTheme="majorHAnsi" w:hAnsiTheme="majorHAnsi"/>
              </w:rPr>
            </w:pPr>
          </w:p>
        </w:tc>
        <w:tc>
          <w:tcPr>
            <w:tcW w:w="5364" w:type="dxa"/>
            <w:tcBorders>
              <w:top w:val="single" w:sz="4" w:space="0" w:color="auto"/>
              <w:left w:val="nil"/>
              <w:right w:val="single" w:sz="4" w:space="0" w:color="auto"/>
            </w:tcBorders>
            <w:noWrap/>
          </w:tcPr>
          <w:p w14:paraId="0B27B75A" w14:textId="77777777" w:rsidR="00FD2C36" w:rsidRPr="00DB424F" w:rsidRDefault="00FD2C36" w:rsidP="00C85093">
            <w:pPr>
              <w:widowControl w:val="0"/>
              <w:spacing w:after="160"/>
              <w:rPr>
                <w:rFonts w:asciiTheme="majorHAnsi" w:hAnsiTheme="majorHAnsi"/>
              </w:rPr>
            </w:pPr>
            <w:r w:rsidRPr="00DB424F">
              <w:rPr>
                <w:rFonts w:asciiTheme="majorHAnsi" w:hAnsiTheme="majorHAnsi"/>
              </w:rPr>
              <w:t>23.а.</w:t>
            </w:r>
            <w:r w:rsidRPr="00DB424F">
              <w:rPr>
                <w:rFonts w:asciiTheme="majorHAnsi" w:hAnsiTheme="majorHAnsi"/>
              </w:rPr>
              <w:tab/>
              <w:t xml:space="preserve"> Обслуживающая плательщика финансовая организация </w:t>
            </w:r>
          </w:p>
          <w:p w14:paraId="0DB1ABC6" w14:textId="77777777" w:rsidR="00FD2C36" w:rsidRPr="00DB424F" w:rsidRDefault="00FD2C36" w:rsidP="00C85093">
            <w:pPr>
              <w:widowControl w:val="0"/>
              <w:spacing w:after="160"/>
              <w:rPr>
                <w:rFonts w:asciiTheme="majorHAnsi" w:hAnsiTheme="majorHAnsi"/>
              </w:rPr>
            </w:pPr>
          </w:p>
          <w:p w14:paraId="7417879E" w14:textId="77777777" w:rsidR="00FD2C36" w:rsidRPr="00DB424F" w:rsidRDefault="00FD2C36" w:rsidP="00C85093">
            <w:pPr>
              <w:widowControl w:val="0"/>
              <w:jc w:val="right"/>
              <w:rPr>
                <w:rFonts w:asciiTheme="majorHAnsi" w:hAnsiTheme="majorHAnsi"/>
              </w:rPr>
            </w:pPr>
            <w:r w:rsidRPr="00DB424F">
              <w:rPr>
                <w:rFonts w:asciiTheme="majorHAnsi" w:hAnsiTheme="majorHAnsi"/>
              </w:rPr>
              <w:t>/____________________/</w:t>
            </w:r>
          </w:p>
          <w:p w14:paraId="45BABD8C" w14:textId="77777777" w:rsidR="00FD2C36" w:rsidRPr="00DB424F" w:rsidRDefault="00FD2C36" w:rsidP="00C85093">
            <w:pPr>
              <w:widowControl w:val="0"/>
              <w:spacing w:after="160"/>
              <w:ind w:right="983"/>
              <w:jc w:val="right"/>
              <w:rPr>
                <w:rFonts w:asciiTheme="majorHAnsi" w:hAnsiTheme="majorHAnsi"/>
                <w:vertAlign w:val="superscript"/>
              </w:rPr>
            </w:pPr>
            <w:r w:rsidRPr="00DB424F">
              <w:rPr>
                <w:rFonts w:asciiTheme="majorHAnsi" w:hAnsiTheme="majorHAnsi"/>
                <w:vertAlign w:val="superscript"/>
              </w:rPr>
              <w:t>/подпись/</w:t>
            </w:r>
          </w:p>
          <w:p w14:paraId="28067529" w14:textId="77777777" w:rsidR="00FD2C36" w:rsidRPr="00DB424F" w:rsidRDefault="00FD2C36" w:rsidP="00C85093">
            <w:pPr>
              <w:widowControl w:val="0"/>
              <w:spacing w:after="160"/>
              <w:rPr>
                <w:rFonts w:asciiTheme="majorHAnsi" w:hAnsiTheme="majorHAnsi"/>
              </w:rPr>
            </w:pPr>
          </w:p>
        </w:tc>
      </w:tr>
      <w:tr w:rsidR="00FD2C36" w:rsidRPr="00DB424F" w14:paraId="1B0B8533" w14:textId="77777777" w:rsidTr="00C85093">
        <w:trPr>
          <w:trHeight w:val="2194"/>
        </w:trPr>
        <w:tc>
          <w:tcPr>
            <w:tcW w:w="5616" w:type="dxa"/>
            <w:tcBorders>
              <w:top w:val="nil"/>
              <w:left w:val="single" w:sz="4" w:space="0" w:color="auto"/>
              <w:bottom w:val="single" w:sz="4" w:space="0" w:color="auto"/>
              <w:right w:val="single" w:sz="4" w:space="0" w:color="auto"/>
            </w:tcBorders>
            <w:noWrap/>
            <w:vAlign w:val="bottom"/>
          </w:tcPr>
          <w:p w14:paraId="39EC3DE2" w14:textId="77777777" w:rsidR="00FD2C36" w:rsidRPr="00DB424F" w:rsidRDefault="00FD2C36" w:rsidP="00C85093">
            <w:pPr>
              <w:widowControl w:val="0"/>
              <w:tabs>
                <w:tab w:val="left" w:pos="4678"/>
              </w:tabs>
              <w:spacing w:after="160"/>
              <w:rPr>
                <w:rFonts w:asciiTheme="majorHAnsi" w:hAnsiTheme="majorHAnsi"/>
              </w:rPr>
            </w:pPr>
            <w:r w:rsidRPr="00DB424F">
              <w:rPr>
                <w:rFonts w:asciiTheme="majorHAnsi" w:hAnsiTheme="majorHAnsi"/>
              </w:rPr>
              <w:t>24.б.</w:t>
            </w:r>
            <w:r w:rsidRPr="00DB424F">
              <w:rPr>
                <w:rFonts w:asciiTheme="majorHAnsi" w:hAnsiTheme="majorHAnsi"/>
              </w:rPr>
              <w:tab/>
              <w:t>М. П.</w:t>
            </w:r>
          </w:p>
          <w:p w14:paraId="370ED0FB" w14:textId="77777777" w:rsidR="00FD2C36" w:rsidRPr="00DB424F" w:rsidRDefault="00FD2C36" w:rsidP="00C85093">
            <w:pPr>
              <w:widowControl w:val="0"/>
              <w:spacing w:after="160"/>
              <w:rPr>
                <w:rFonts w:asciiTheme="majorHAnsi" w:hAnsiTheme="majorHAnsi"/>
              </w:rPr>
            </w:pPr>
          </w:p>
          <w:p w14:paraId="4E740AC5" w14:textId="77777777" w:rsidR="00FD2C36" w:rsidRPr="00DB424F" w:rsidRDefault="00FD2C36" w:rsidP="00C85093">
            <w:pPr>
              <w:widowControl w:val="0"/>
              <w:spacing w:after="160"/>
              <w:ind w:right="155"/>
              <w:jc w:val="right"/>
              <w:rPr>
                <w:rFonts w:asciiTheme="majorHAnsi" w:hAnsiTheme="majorHAnsi"/>
                <w:lang w:val="en-US"/>
              </w:rPr>
            </w:pPr>
            <w:r w:rsidRPr="00DB424F">
              <w:rPr>
                <w:rFonts w:asciiTheme="majorHAnsi" w:hAnsiTheme="majorHAnsi"/>
              </w:rPr>
              <w:t xml:space="preserve">24.в"___" ___ 20___ г. </w:t>
            </w:r>
          </w:p>
        </w:tc>
        <w:tc>
          <w:tcPr>
            <w:tcW w:w="5364" w:type="dxa"/>
            <w:tcBorders>
              <w:top w:val="nil"/>
              <w:left w:val="nil"/>
              <w:bottom w:val="single" w:sz="4" w:space="0" w:color="auto"/>
              <w:right w:val="single" w:sz="4" w:space="0" w:color="auto"/>
            </w:tcBorders>
            <w:noWrap/>
            <w:vAlign w:val="bottom"/>
          </w:tcPr>
          <w:p w14:paraId="54CDFC62" w14:textId="77777777" w:rsidR="00FD2C36" w:rsidRPr="00DB424F" w:rsidRDefault="00FD2C36" w:rsidP="00C85093">
            <w:pPr>
              <w:widowControl w:val="0"/>
              <w:tabs>
                <w:tab w:val="left" w:pos="4554"/>
              </w:tabs>
              <w:spacing w:after="160"/>
              <w:rPr>
                <w:rFonts w:asciiTheme="majorHAnsi" w:hAnsiTheme="majorHAnsi"/>
              </w:rPr>
            </w:pPr>
            <w:r w:rsidRPr="00DB424F">
              <w:rPr>
                <w:rFonts w:asciiTheme="majorHAnsi" w:hAnsiTheme="majorHAnsi"/>
              </w:rPr>
              <w:t>23.б.</w:t>
            </w:r>
            <w:r w:rsidRPr="00DB424F">
              <w:rPr>
                <w:rFonts w:asciiTheme="majorHAnsi" w:hAnsiTheme="majorHAnsi"/>
              </w:rPr>
              <w:tab/>
              <w:t>М. П.</w:t>
            </w:r>
          </w:p>
          <w:p w14:paraId="7D582D1D" w14:textId="77777777" w:rsidR="00FD2C36" w:rsidRPr="00DB424F" w:rsidRDefault="00FD2C36" w:rsidP="00C85093">
            <w:pPr>
              <w:widowControl w:val="0"/>
              <w:spacing w:after="160"/>
              <w:rPr>
                <w:rFonts w:asciiTheme="majorHAnsi" w:hAnsiTheme="majorHAnsi"/>
              </w:rPr>
            </w:pPr>
          </w:p>
          <w:p w14:paraId="3AC7B8DB" w14:textId="77777777" w:rsidR="00FD2C36" w:rsidRPr="00DB424F" w:rsidRDefault="00FD2C36" w:rsidP="00C85093">
            <w:pPr>
              <w:widowControl w:val="0"/>
              <w:spacing w:after="160"/>
              <w:jc w:val="right"/>
              <w:rPr>
                <w:rFonts w:asciiTheme="majorHAnsi" w:hAnsiTheme="majorHAnsi"/>
              </w:rPr>
            </w:pPr>
            <w:r w:rsidRPr="00DB424F">
              <w:rPr>
                <w:rFonts w:asciiTheme="majorHAnsi" w:hAnsiTheme="majorHAnsi"/>
              </w:rPr>
              <w:t>23.в Дата исполнения: "___" ___ 20___г.</w:t>
            </w:r>
          </w:p>
        </w:tc>
      </w:tr>
    </w:tbl>
    <w:p w14:paraId="5D6B8707" w14:textId="77777777" w:rsidR="001005B0" w:rsidRPr="00DB424F" w:rsidRDefault="001005B0" w:rsidP="00B46D58">
      <w:pPr>
        <w:widowControl w:val="0"/>
        <w:spacing w:after="160"/>
        <w:ind w:left="567" w:right="565"/>
        <w:jc w:val="center"/>
        <w:rPr>
          <w:rFonts w:asciiTheme="majorHAnsi" w:hAnsiTheme="majorHAnsi"/>
          <w:b/>
        </w:rPr>
      </w:pPr>
    </w:p>
    <w:p w14:paraId="63F0D7F3" w14:textId="77777777" w:rsidR="00C3421C" w:rsidRPr="00DB424F" w:rsidRDefault="00C3421C" w:rsidP="00C3421C">
      <w:pPr>
        <w:widowControl w:val="0"/>
        <w:spacing w:after="160"/>
        <w:jc w:val="center"/>
        <w:rPr>
          <w:rFonts w:asciiTheme="majorHAnsi" w:hAnsiTheme="majorHAnsi"/>
        </w:rPr>
      </w:pPr>
    </w:p>
    <w:p w14:paraId="29997E0E" w14:textId="77777777" w:rsidR="00C3421C" w:rsidRPr="00DB424F" w:rsidRDefault="00C3421C" w:rsidP="00C3421C">
      <w:pPr>
        <w:rPr>
          <w:rFonts w:asciiTheme="majorHAnsi" w:hAnsiTheme="majorHAnsi"/>
        </w:rPr>
      </w:pPr>
      <w:r w:rsidRPr="00DB424F">
        <w:rPr>
          <w:rFonts w:asciiTheme="majorHAnsi" w:hAnsiTheme="majorHAnsi"/>
        </w:rPr>
        <w:t xml:space="preserve">*  </w:t>
      </w:r>
      <w:r w:rsidRPr="00DB424F">
        <w:rPr>
          <w:rFonts w:asciiTheme="majorHAnsi" w:hAnsiTheme="majorHAnsi"/>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085A227" w14:textId="77777777" w:rsidR="00C3421C" w:rsidRPr="00DB424F" w:rsidRDefault="00C3421C" w:rsidP="00C3421C">
      <w:pPr>
        <w:rPr>
          <w:rFonts w:asciiTheme="majorHAnsi" w:hAnsiTheme="majorHAnsi"/>
        </w:rPr>
      </w:pPr>
      <w:r w:rsidRPr="00DB424F">
        <w:rPr>
          <w:rFonts w:asciiTheme="majorHAnsi" w:hAnsiTheme="majorHAnsi"/>
        </w:rPr>
        <w:br w:type="page"/>
      </w:r>
    </w:p>
    <w:p w14:paraId="21AA5516" w14:textId="77777777" w:rsidR="00C3421C" w:rsidRPr="00DB424F" w:rsidRDefault="00C3421C" w:rsidP="00C3421C">
      <w:pPr>
        <w:widowControl w:val="0"/>
        <w:spacing w:after="160"/>
        <w:ind w:left="567" w:right="565"/>
        <w:jc w:val="center"/>
        <w:rPr>
          <w:rFonts w:asciiTheme="majorHAnsi" w:hAnsiTheme="majorHAnsi"/>
          <w:b/>
        </w:rPr>
      </w:pPr>
      <w:r w:rsidRPr="00DB424F">
        <w:rPr>
          <w:rFonts w:asciiTheme="majorHAnsi" w:hAnsiTheme="majorHAnsi"/>
          <w:b/>
        </w:rPr>
        <w:lastRenderedPageBreak/>
        <w:t xml:space="preserve">Обязательные реквизиты платежного требования </w:t>
      </w:r>
      <w:r w:rsidRPr="00DB424F">
        <w:rPr>
          <w:rFonts w:asciiTheme="majorHAnsi" w:hAnsiTheme="majorHAnsi"/>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B424F" w14:paraId="0CA2AC4F"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8EF933"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DFACE16"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9C11F29"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Наличие указанного поля/</w:t>
            </w:r>
          </w:p>
          <w:p w14:paraId="10D53F30"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FE5DF5D"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 xml:space="preserve">Требование о заполнении реквизита </w:t>
            </w:r>
          </w:p>
          <w:p w14:paraId="10B6E534"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383BD61"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Сторона,</w:t>
            </w:r>
          </w:p>
          <w:p w14:paraId="000502A4"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 xml:space="preserve">заполняющая реквизит </w:t>
            </w:r>
          </w:p>
          <w:p w14:paraId="5B42FD3B"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бенефициар или плательщик</w:t>
            </w:r>
          </w:p>
          <w:p w14:paraId="33F9AE5B"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(в связи с процессом закупки)</w:t>
            </w:r>
          </w:p>
        </w:tc>
      </w:tr>
      <w:tr w:rsidR="00B138F3" w:rsidRPr="00DB424F" w14:paraId="036D5345"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B8FE9B"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F0C6B14"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A74D840"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F98DDFF"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6897C2B"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5</w:t>
            </w:r>
          </w:p>
        </w:tc>
      </w:tr>
      <w:tr w:rsidR="00B138F3" w:rsidRPr="00DB424F" w14:paraId="64546A1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2022C9"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FE32CA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934958D"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5A135F"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7A5F27C"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на документе заранее заполнено "Платежное требование"</w:t>
            </w:r>
          </w:p>
        </w:tc>
      </w:tr>
      <w:tr w:rsidR="00B138F3" w:rsidRPr="00DB424F" w14:paraId="26DBC9F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77F06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54E10F5" w14:textId="77777777" w:rsidR="00C3421C" w:rsidRPr="00DB424F" w:rsidRDefault="00C3421C" w:rsidP="00DE2AE3">
            <w:pPr>
              <w:widowControl w:val="0"/>
              <w:spacing w:after="120"/>
              <w:jc w:val="both"/>
              <w:rPr>
                <w:rFonts w:asciiTheme="majorHAnsi" w:hAnsiTheme="majorHAnsi"/>
                <w:sz w:val="18"/>
                <w:szCs w:val="18"/>
              </w:rPr>
            </w:pPr>
            <w:r w:rsidRPr="00DB424F">
              <w:rPr>
                <w:rFonts w:asciiTheme="majorHAnsi" w:hAnsiTheme="majorHAnsi"/>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EED5EAC"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55B3E4"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9E30FA3"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бенефициаром при представлении платежного требования в банк плательщика</w:t>
            </w:r>
          </w:p>
        </w:tc>
      </w:tr>
      <w:tr w:rsidR="00B138F3" w:rsidRPr="00DB424F" w14:paraId="34A2602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DEE157"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977A8AF" w14:textId="77777777" w:rsidR="00C3421C" w:rsidRPr="00DB424F" w:rsidRDefault="00C3421C" w:rsidP="00DE2AE3">
            <w:pPr>
              <w:widowControl w:val="0"/>
              <w:spacing w:after="120"/>
              <w:jc w:val="both"/>
              <w:rPr>
                <w:rFonts w:asciiTheme="majorHAnsi" w:hAnsiTheme="majorHAnsi"/>
                <w:sz w:val="18"/>
                <w:szCs w:val="18"/>
              </w:rPr>
            </w:pPr>
            <w:r w:rsidRPr="00DB424F">
              <w:rPr>
                <w:rFonts w:asciiTheme="majorHAnsi" w:hAnsiTheme="majorHAnsi"/>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E8F38DB"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85305A"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2B9CE435" w14:textId="77777777" w:rsidR="00C3421C" w:rsidRPr="00DB424F" w:rsidRDefault="00C3421C" w:rsidP="00DE2AE3">
            <w:pPr>
              <w:widowControl w:val="0"/>
              <w:spacing w:after="120"/>
              <w:jc w:val="center"/>
              <w:rPr>
                <w:rFonts w:asciiTheme="majorHAnsi" w:hAnsiTheme="majorHAnsi"/>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CEB943B"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заполняется бенефициаром в день представления платежного требования в банк плательщика </w:t>
            </w:r>
          </w:p>
        </w:tc>
      </w:tr>
      <w:tr w:rsidR="00B138F3" w:rsidRPr="00DB424F" w14:paraId="7DC88A3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4F3492"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DA0A9AA" w14:textId="77777777" w:rsidR="00C3421C" w:rsidRPr="00DB424F" w:rsidRDefault="00C3421C" w:rsidP="00DE2AE3">
            <w:pPr>
              <w:widowControl w:val="0"/>
              <w:spacing w:after="120"/>
              <w:jc w:val="both"/>
              <w:rPr>
                <w:rFonts w:asciiTheme="majorHAnsi" w:hAnsiTheme="majorHAnsi"/>
                <w:sz w:val="18"/>
                <w:szCs w:val="18"/>
              </w:rPr>
            </w:pPr>
            <w:r w:rsidRPr="00DB424F">
              <w:rPr>
                <w:rFonts w:asciiTheme="majorHAnsi" w:hAnsiTheme="majorHAnsi"/>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799DCCA"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B7F8F1"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20D5FAF0"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C08844E"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плательщиком</w:t>
            </w:r>
          </w:p>
        </w:tc>
      </w:tr>
      <w:tr w:rsidR="00B138F3" w:rsidRPr="00DB424F" w14:paraId="0F876EA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6C2134"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C426FAD"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BC32AFF"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5548E3"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7D9F48C"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плательщиком</w:t>
            </w:r>
          </w:p>
        </w:tc>
      </w:tr>
      <w:tr w:rsidR="00B138F3" w:rsidRPr="00DB424F" w14:paraId="2897CD6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AD0E07"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F000B11"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FB573EE"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2D2264"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518D2141"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E41AD08"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плательщиком</w:t>
            </w:r>
          </w:p>
        </w:tc>
      </w:tr>
      <w:tr w:rsidR="00B138F3" w:rsidRPr="00DB424F" w14:paraId="2B7B090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AF6C16"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7ED2845F"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D2D1E6E"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F54DC8"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3BB5DA2F"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A7FFF89"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плательщиком</w:t>
            </w:r>
          </w:p>
        </w:tc>
      </w:tr>
      <w:tr w:rsidR="00B138F3" w:rsidRPr="00DB424F" w14:paraId="78108C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163EB7"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3270BEE9"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A58AE9D"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2F78D4"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633B34E8"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1698497"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плательщиком</w:t>
            </w:r>
          </w:p>
        </w:tc>
      </w:tr>
      <w:tr w:rsidR="00B138F3" w:rsidRPr="00DB424F" w14:paraId="2C6B645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F140AF"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1B4B34D8"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F370FF2"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6B89B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2E8ED9F1"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заполняется наименование лица, являющегося бенефициаром (получателем платежа). При необходимости указываются также </w:t>
            </w:r>
            <w:r w:rsidRPr="00DB424F">
              <w:rPr>
                <w:rFonts w:asciiTheme="majorHAnsi" w:hAnsiTheme="majorHAnsi"/>
                <w:sz w:val="18"/>
                <w:szCs w:val="18"/>
              </w:rPr>
              <w:lastRenderedPageBreak/>
              <w:t>иные данные.</w:t>
            </w:r>
          </w:p>
        </w:tc>
        <w:tc>
          <w:tcPr>
            <w:tcW w:w="2640" w:type="dxa"/>
            <w:tcBorders>
              <w:top w:val="single" w:sz="4" w:space="0" w:color="auto"/>
              <w:left w:val="single" w:sz="4" w:space="0" w:color="auto"/>
              <w:bottom w:val="single" w:sz="4" w:space="0" w:color="auto"/>
              <w:right w:val="single" w:sz="4" w:space="0" w:color="auto"/>
            </w:tcBorders>
          </w:tcPr>
          <w:p w14:paraId="394BCFB0"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lastRenderedPageBreak/>
              <w:t>заранее заполняется бенефициаром — по приглашению</w:t>
            </w:r>
          </w:p>
        </w:tc>
      </w:tr>
      <w:tr w:rsidR="00B138F3" w:rsidRPr="00DB424F" w14:paraId="45E62E6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40E94"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63E02279"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8976C93"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2D1D77"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61D044CE"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DEC863B"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(не заполняется)</w:t>
            </w:r>
          </w:p>
        </w:tc>
      </w:tr>
      <w:tr w:rsidR="00B138F3" w:rsidRPr="00DB424F" w14:paraId="5A502E4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8FA66C"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3F0581F"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67183C4"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D8BC43"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64BB29CF"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B3FD15F"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заранее заполняется бенефициаром — по приглашению</w:t>
            </w:r>
          </w:p>
        </w:tc>
      </w:tr>
      <w:tr w:rsidR="00B138F3" w:rsidRPr="00DB424F" w14:paraId="7390949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0C7B43"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66E1A3E3"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959208A"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424F9B"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9F4E8B7"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заранее заполняется бенефициаром — по приглашению</w:t>
            </w:r>
          </w:p>
        </w:tc>
      </w:tr>
      <w:tr w:rsidR="00B138F3" w:rsidRPr="00DB424F" w14:paraId="6DA86B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A2269A"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3AF9439"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1D623FA"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2EFC6B"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58968377"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213E49F8"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заранее заполняется бенефициаром — по приглашению</w:t>
            </w:r>
          </w:p>
        </w:tc>
      </w:tr>
      <w:tr w:rsidR="00B138F3" w:rsidRPr="00DB424F" w14:paraId="2D7BCD8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305D52"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778F492"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64B6087"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C2EC91"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34FA4221"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FC7C274"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заполняется плательщиком </w:t>
            </w:r>
          </w:p>
        </w:tc>
      </w:tr>
      <w:tr w:rsidR="00B138F3" w:rsidRPr="00DB424F" w14:paraId="77AF18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87C754"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0F67F7C"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B85AB11"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00632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13E8769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819FA9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(не заполняется и не применяется)</w:t>
            </w:r>
          </w:p>
        </w:tc>
      </w:tr>
      <w:tr w:rsidR="00B138F3" w:rsidRPr="00DB424F" w14:paraId="5230D21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5613F6"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848887A"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1A88E6E"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6CF131"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06DDFD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плательщиком</w:t>
            </w:r>
          </w:p>
        </w:tc>
      </w:tr>
      <w:tr w:rsidR="00B138F3" w:rsidRPr="00DB424F" w14:paraId="710F2A1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F94CF2"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3809B269"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70E3F7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A55920" w14:textId="77777777" w:rsidR="00C3421C" w:rsidRPr="00DB424F" w:rsidRDefault="00C3421C" w:rsidP="00040F6C">
            <w:pPr>
              <w:widowControl w:val="0"/>
              <w:spacing w:after="120"/>
              <w:jc w:val="center"/>
              <w:rPr>
                <w:rFonts w:asciiTheme="majorHAnsi" w:hAnsiTheme="majorHAnsi"/>
                <w:sz w:val="18"/>
                <w:szCs w:val="18"/>
              </w:rPr>
            </w:pPr>
            <w:r w:rsidRPr="00DB424F">
              <w:rPr>
                <w:rFonts w:asciiTheme="majorHAnsi" w:hAnsiTheme="majorHAnsi"/>
                <w:sz w:val="18"/>
                <w:szCs w:val="18"/>
              </w:rPr>
              <w:t xml:space="preserve">В обязательном порядке заполняются слова "для обеспечения </w:t>
            </w:r>
            <w:r w:rsidR="00040F6C" w:rsidRPr="00DB424F">
              <w:rPr>
                <w:rFonts w:asciiTheme="majorHAnsi" w:hAnsiTheme="majorHAnsi"/>
                <w:sz w:val="18"/>
                <w:szCs w:val="18"/>
              </w:rPr>
              <w:t>квалификации</w:t>
            </w:r>
            <w:r w:rsidRPr="00DB424F">
              <w:rPr>
                <w:rFonts w:asciiTheme="majorHAnsi" w:hAnsiTheme="majorHAnsi"/>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6A58F07F"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заранее заполняется бенефициаром — по приглашению</w:t>
            </w:r>
          </w:p>
        </w:tc>
      </w:tr>
      <w:tr w:rsidR="00B138F3" w:rsidRPr="00DB424F" w14:paraId="3FCA4AB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CF0BD9"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B066CF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08EC6DA"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6F567E"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4A55C337"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72EF718"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бенефициаром</w:t>
            </w:r>
          </w:p>
        </w:tc>
      </w:tr>
      <w:tr w:rsidR="00B138F3" w:rsidRPr="00DB424F" w14:paraId="513B7EE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A0C650" w14:textId="77777777" w:rsidR="00C3421C" w:rsidRPr="00DB424F" w:rsidDel="0010680B"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8E4CC9F"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C8AB64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7F4BFD"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обязательно </w:t>
            </w:r>
          </w:p>
          <w:p w14:paraId="2E92D100"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заполняются слова "акцептованный платеж", </w:t>
            </w:r>
          </w:p>
          <w:p w14:paraId="5168A74B"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что означает, что подписав Требование, плательщик заранее дает свое согласие на взыскание с его </w:t>
            </w:r>
            <w:r w:rsidRPr="00DB424F">
              <w:rPr>
                <w:rFonts w:asciiTheme="majorHAnsi" w:hAnsiTheme="majorHAnsi"/>
                <w:sz w:val="18"/>
                <w:szCs w:val="18"/>
              </w:rPr>
              <w:lastRenderedPageBreak/>
              <w:t xml:space="preserve">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36E6D9BA"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lastRenderedPageBreak/>
              <w:t xml:space="preserve">заранее заполняется бенефициаром </w:t>
            </w:r>
          </w:p>
        </w:tc>
      </w:tr>
      <w:tr w:rsidR="00B138F3" w:rsidRPr="00DB424F" w14:paraId="5BD7A2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801E96"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82242F3"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56F31D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D76BC7"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144EA25D"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7B780EF"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5DA1EAD"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бенефициаром</w:t>
            </w:r>
          </w:p>
        </w:tc>
      </w:tr>
      <w:tr w:rsidR="00B138F3" w:rsidRPr="00DB424F" w14:paraId="18684D9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735FD7"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730C07B"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454EE72"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4C7B5C"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76253A22"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D340FA8"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подписывается плательщиком или </w:t>
            </w:r>
          </w:p>
          <w:p w14:paraId="214969B0"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проставляется электронная подпись плательщика</w:t>
            </w:r>
          </w:p>
        </w:tc>
      </w:tr>
      <w:tr w:rsidR="00B138F3" w:rsidRPr="00DB424F" w14:paraId="25DD1DB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768794"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23C292A"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903CF0D"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2B18AB"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обязательно: </w:t>
            </w:r>
          </w:p>
          <w:p w14:paraId="4A5E14AA"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при наличии печати, когда плательщик представляет Требование в бумажной форме</w:t>
            </w:r>
          </w:p>
          <w:p w14:paraId="164B8E9C" w14:textId="77777777" w:rsidR="00C3421C" w:rsidRPr="00DB424F" w:rsidRDefault="00C3421C" w:rsidP="00DE2AE3">
            <w:pPr>
              <w:widowControl w:val="0"/>
              <w:spacing w:after="120"/>
              <w:jc w:val="center"/>
              <w:rPr>
                <w:rFonts w:asciiTheme="majorHAnsi" w:hAnsiTheme="majorHAnsi"/>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AAC0C6"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скрепляется печатью плательщика </w:t>
            </w:r>
          </w:p>
          <w:p w14:paraId="10B25E6C"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при представлении в бумажной форме</w:t>
            </w:r>
          </w:p>
        </w:tc>
      </w:tr>
      <w:tr w:rsidR="00B138F3" w:rsidRPr="00DB424F" w14:paraId="44E730C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C8DB94"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A9C9328"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3C64FEF"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F5349A"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обязательно: </w:t>
            </w:r>
          </w:p>
          <w:p w14:paraId="0EEFDB4E"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2BCED4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подписывается бенефициаром</w:t>
            </w:r>
          </w:p>
        </w:tc>
      </w:tr>
      <w:tr w:rsidR="00B138F3" w:rsidRPr="00DB424F" w14:paraId="62BFCED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482646"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EF14AA9"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9C9F95A"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6FE83C"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обязательно: </w:t>
            </w:r>
          </w:p>
          <w:p w14:paraId="442D06E9"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E6EEC91"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скрепляется печатью бенефициара </w:t>
            </w:r>
          </w:p>
          <w:p w14:paraId="50763AEF"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при представлении в банк в бумажной форме</w:t>
            </w:r>
          </w:p>
        </w:tc>
      </w:tr>
      <w:tr w:rsidR="00B138F3" w:rsidRPr="00DB424F" w14:paraId="6DC441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701800"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E55B3C8"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8DEDC32"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B22A28"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3607F8A7"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ADAFA61" w14:textId="77777777" w:rsidR="00C3421C" w:rsidRPr="00DB424F" w:rsidRDefault="00C3421C" w:rsidP="00DE2AE3">
            <w:pPr>
              <w:widowControl w:val="0"/>
              <w:spacing w:after="120"/>
              <w:jc w:val="center"/>
              <w:rPr>
                <w:rFonts w:asciiTheme="majorHAnsi" w:hAnsiTheme="majorHAnsi"/>
                <w:sz w:val="18"/>
                <w:szCs w:val="18"/>
              </w:rPr>
            </w:pPr>
          </w:p>
        </w:tc>
      </w:tr>
      <w:tr w:rsidR="00B138F3" w:rsidRPr="00DB424F" w14:paraId="2B2E323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17FC4A"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C365B28"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C53D0D2"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7EC01D"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479CD860"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725AB6C" w14:textId="77777777" w:rsidR="00C3421C" w:rsidRPr="00DB424F" w:rsidRDefault="00C3421C" w:rsidP="00DE2AE3">
            <w:pPr>
              <w:widowControl w:val="0"/>
              <w:spacing w:after="120"/>
              <w:jc w:val="center"/>
              <w:rPr>
                <w:rFonts w:asciiTheme="majorHAnsi" w:hAnsiTheme="majorHAnsi"/>
                <w:sz w:val="18"/>
                <w:szCs w:val="18"/>
              </w:rPr>
            </w:pPr>
          </w:p>
        </w:tc>
      </w:tr>
      <w:tr w:rsidR="00B138F3" w:rsidRPr="00DB424F" w14:paraId="4CDB849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48411E"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CF6E208"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64A2758"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D43E06"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7A5C4AF6"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1B4B6F4" w14:textId="77777777" w:rsidR="00C3421C" w:rsidRPr="00DB424F" w:rsidRDefault="00C3421C" w:rsidP="00DE2AE3">
            <w:pPr>
              <w:widowControl w:val="0"/>
              <w:spacing w:after="120"/>
              <w:jc w:val="center"/>
              <w:rPr>
                <w:rFonts w:asciiTheme="majorHAnsi" w:hAnsiTheme="majorHAnsi"/>
                <w:sz w:val="18"/>
                <w:szCs w:val="18"/>
              </w:rPr>
            </w:pPr>
          </w:p>
        </w:tc>
      </w:tr>
      <w:tr w:rsidR="00B138F3" w:rsidRPr="00DB424F" w14:paraId="06A79E6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7A2F1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14:paraId="166D0223"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EF7B37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AC78EE"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06A80BD2"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7DA2418" w14:textId="77777777" w:rsidR="00C3421C" w:rsidRPr="00DB424F" w:rsidRDefault="00C3421C" w:rsidP="00DE2AE3">
            <w:pPr>
              <w:widowControl w:val="0"/>
              <w:spacing w:after="120"/>
              <w:jc w:val="center"/>
              <w:rPr>
                <w:rFonts w:asciiTheme="majorHAnsi" w:hAnsiTheme="majorHAnsi"/>
                <w:sz w:val="18"/>
                <w:szCs w:val="18"/>
              </w:rPr>
            </w:pPr>
          </w:p>
        </w:tc>
      </w:tr>
      <w:tr w:rsidR="00B138F3" w:rsidRPr="00DB424F" w14:paraId="5BCEB99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40491"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8E02F40"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B819EC3"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B489FD"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471E7F29"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8010FF9" w14:textId="77777777" w:rsidR="00C3421C" w:rsidRPr="00DB424F" w:rsidRDefault="00C3421C" w:rsidP="00DE2AE3">
            <w:pPr>
              <w:widowControl w:val="0"/>
              <w:spacing w:after="120"/>
              <w:jc w:val="center"/>
              <w:rPr>
                <w:rFonts w:asciiTheme="majorHAnsi" w:hAnsiTheme="majorHAnsi"/>
                <w:sz w:val="18"/>
                <w:szCs w:val="18"/>
              </w:rPr>
            </w:pPr>
          </w:p>
        </w:tc>
      </w:tr>
      <w:tr w:rsidR="00FF3DE9" w:rsidRPr="00DB424F" w14:paraId="46AA7D9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B3CD79"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20DE6417"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EB284A0"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969F6D"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3A6F065E"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0542208" w14:textId="77777777" w:rsidR="00C3421C" w:rsidRPr="00DB424F" w:rsidRDefault="00C3421C" w:rsidP="00DE2AE3">
            <w:pPr>
              <w:widowControl w:val="0"/>
              <w:spacing w:after="120"/>
              <w:jc w:val="center"/>
              <w:rPr>
                <w:rFonts w:asciiTheme="majorHAnsi" w:hAnsiTheme="majorHAnsi"/>
                <w:sz w:val="18"/>
                <w:szCs w:val="18"/>
              </w:rPr>
            </w:pPr>
          </w:p>
        </w:tc>
      </w:tr>
    </w:tbl>
    <w:p w14:paraId="15A1379E" w14:textId="77777777" w:rsidR="001005B0" w:rsidRPr="00DB424F" w:rsidRDefault="001005B0" w:rsidP="00B46D58">
      <w:pPr>
        <w:widowControl w:val="0"/>
        <w:spacing w:after="160"/>
        <w:ind w:left="567" w:right="565"/>
        <w:jc w:val="center"/>
        <w:rPr>
          <w:rFonts w:asciiTheme="majorHAnsi" w:hAnsiTheme="majorHAnsi"/>
          <w:b/>
        </w:rPr>
      </w:pPr>
    </w:p>
    <w:p w14:paraId="64DF647D" w14:textId="77777777" w:rsidR="001005B0" w:rsidRPr="00DB424F" w:rsidRDefault="001005B0" w:rsidP="00B46D58">
      <w:pPr>
        <w:widowControl w:val="0"/>
        <w:spacing w:after="160"/>
        <w:ind w:left="567" w:right="565"/>
        <w:jc w:val="center"/>
        <w:rPr>
          <w:rFonts w:asciiTheme="majorHAnsi" w:hAnsiTheme="majorHAnsi"/>
          <w:b/>
        </w:rPr>
      </w:pPr>
    </w:p>
    <w:p w14:paraId="691F032C" w14:textId="77777777" w:rsidR="001005B0" w:rsidRPr="00DB424F" w:rsidRDefault="001005B0" w:rsidP="00B46D58">
      <w:pPr>
        <w:widowControl w:val="0"/>
        <w:spacing w:after="160"/>
        <w:ind w:left="567" w:right="565"/>
        <w:jc w:val="center"/>
        <w:rPr>
          <w:rFonts w:asciiTheme="majorHAnsi" w:hAnsiTheme="majorHAnsi"/>
          <w:b/>
        </w:rPr>
      </w:pPr>
    </w:p>
    <w:p w14:paraId="65C9A12C" w14:textId="77777777" w:rsidR="001005B0" w:rsidRPr="00DB424F" w:rsidRDefault="001005B0" w:rsidP="00B46D58">
      <w:pPr>
        <w:widowControl w:val="0"/>
        <w:spacing w:after="160"/>
        <w:ind w:left="567" w:right="565"/>
        <w:jc w:val="center"/>
        <w:rPr>
          <w:rFonts w:asciiTheme="majorHAnsi" w:hAnsiTheme="majorHAnsi"/>
          <w:b/>
        </w:rPr>
      </w:pPr>
    </w:p>
    <w:p w14:paraId="03390E4C" w14:textId="77777777" w:rsidR="001005B0" w:rsidRPr="00DB424F" w:rsidRDefault="001005B0" w:rsidP="00B46D58">
      <w:pPr>
        <w:widowControl w:val="0"/>
        <w:spacing w:after="160"/>
        <w:ind w:left="567" w:right="565"/>
        <w:jc w:val="center"/>
        <w:rPr>
          <w:rFonts w:asciiTheme="majorHAnsi" w:hAnsiTheme="majorHAnsi"/>
          <w:b/>
        </w:rPr>
      </w:pPr>
    </w:p>
    <w:p w14:paraId="3EE63002" w14:textId="77777777" w:rsidR="001005B0" w:rsidRPr="00DB424F" w:rsidRDefault="001005B0" w:rsidP="00B46D58">
      <w:pPr>
        <w:widowControl w:val="0"/>
        <w:spacing w:after="160"/>
        <w:ind w:left="567" w:right="565"/>
        <w:jc w:val="center"/>
        <w:rPr>
          <w:rFonts w:asciiTheme="majorHAnsi" w:hAnsiTheme="majorHAnsi"/>
          <w:b/>
        </w:rPr>
      </w:pPr>
    </w:p>
    <w:p w14:paraId="1FCC91A0" w14:textId="77777777" w:rsidR="001005B0" w:rsidRPr="00DB424F" w:rsidRDefault="001005B0" w:rsidP="00B46D58">
      <w:pPr>
        <w:widowControl w:val="0"/>
        <w:spacing w:after="160"/>
        <w:ind w:left="567" w:right="565"/>
        <w:jc w:val="center"/>
        <w:rPr>
          <w:rFonts w:asciiTheme="majorHAnsi" w:hAnsiTheme="majorHAnsi"/>
          <w:b/>
        </w:rPr>
      </w:pPr>
    </w:p>
    <w:p w14:paraId="05FB69E4" w14:textId="77777777" w:rsidR="001005B0" w:rsidRPr="00DB424F" w:rsidRDefault="001005B0" w:rsidP="00B46D58">
      <w:pPr>
        <w:widowControl w:val="0"/>
        <w:spacing w:after="160"/>
        <w:ind w:left="567" w:right="565"/>
        <w:jc w:val="center"/>
        <w:rPr>
          <w:rFonts w:asciiTheme="majorHAnsi" w:hAnsiTheme="majorHAnsi"/>
          <w:b/>
        </w:rPr>
      </w:pPr>
    </w:p>
    <w:p w14:paraId="1919FD3D" w14:textId="77777777" w:rsidR="001005B0" w:rsidRPr="00DB424F" w:rsidRDefault="001005B0" w:rsidP="00B46D58">
      <w:pPr>
        <w:widowControl w:val="0"/>
        <w:spacing w:after="160"/>
        <w:ind w:left="567" w:right="565"/>
        <w:jc w:val="center"/>
        <w:rPr>
          <w:rFonts w:asciiTheme="majorHAnsi" w:hAnsiTheme="majorHAnsi"/>
          <w:b/>
        </w:rPr>
      </w:pPr>
    </w:p>
    <w:p w14:paraId="1514C37C" w14:textId="77777777" w:rsidR="001005B0" w:rsidRPr="00DB424F" w:rsidRDefault="001005B0" w:rsidP="00B46D58">
      <w:pPr>
        <w:widowControl w:val="0"/>
        <w:spacing w:after="160"/>
        <w:ind w:left="567" w:right="565"/>
        <w:jc w:val="center"/>
        <w:rPr>
          <w:rFonts w:asciiTheme="majorHAnsi" w:hAnsiTheme="majorHAnsi"/>
          <w:b/>
        </w:rPr>
      </w:pPr>
    </w:p>
    <w:p w14:paraId="589C39F9" w14:textId="77777777" w:rsidR="001005B0" w:rsidRPr="00DB424F" w:rsidRDefault="001005B0" w:rsidP="00B46D58">
      <w:pPr>
        <w:widowControl w:val="0"/>
        <w:spacing w:after="160"/>
        <w:ind w:left="567" w:right="565"/>
        <w:jc w:val="center"/>
        <w:rPr>
          <w:rFonts w:asciiTheme="majorHAnsi" w:hAnsiTheme="majorHAnsi"/>
          <w:b/>
        </w:rPr>
      </w:pPr>
    </w:p>
    <w:p w14:paraId="7C68DBB2" w14:textId="77777777" w:rsidR="001005B0" w:rsidRPr="00DB424F" w:rsidRDefault="001005B0" w:rsidP="00B46D58">
      <w:pPr>
        <w:widowControl w:val="0"/>
        <w:spacing w:after="160"/>
        <w:ind w:left="567" w:right="565"/>
        <w:jc w:val="center"/>
        <w:rPr>
          <w:rFonts w:asciiTheme="majorHAnsi" w:hAnsiTheme="majorHAnsi"/>
          <w:b/>
        </w:rPr>
      </w:pPr>
    </w:p>
    <w:p w14:paraId="5DC13E7D" w14:textId="77777777" w:rsidR="001005B0" w:rsidRPr="00DB424F" w:rsidRDefault="001005B0" w:rsidP="00B46D58">
      <w:pPr>
        <w:widowControl w:val="0"/>
        <w:spacing w:after="160"/>
        <w:ind w:left="567" w:right="565"/>
        <w:jc w:val="center"/>
        <w:rPr>
          <w:rFonts w:asciiTheme="majorHAnsi" w:hAnsiTheme="majorHAnsi"/>
          <w:b/>
        </w:rPr>
      </w:pPr>
    </w:p>
    <w:p w14:paraId="598720F1" w14:textId="77777777" w:rsidR="001005B0" w:rsidRPr="00DB424F" w:rsidRDefault="001005B0" w:rsidP="00B46D58">
      <w:pPr>
        <w:widowControl w:val="0"/>
        <w:spacing w:after="160"/>
        <w:ind w:left="567" w:right="565"/>
        <w:jc w:val="center"/>
        <w:rPr>
          <w:rFonts w:asciiTheme="majorHAnsi" w:hAnsiTheme="majorHAnsi"/>
          <w:b/>
        </w:rPr>
      </w:pPr>
    </w:p>
    <w:p w14:paraId="3007AE18" w14:textId="77777777" w:rsidR="001005B0" w:rsidRPr="00DB424F" w:rsidRDefault="001005B0" w:rsidP="00B46D58">
      <w:pPr>
        <w:widowControl w:val="0"/>
        <w:spacing w:after="160"/>
        <w:ind w:left="567" w:right="565"/>
        <w:jc w:val="center"/>
        <w:rPr>
          <w:rFonts w:asciiTheme="majorHAnsi" w:hAnsiTheme="majorHAnsi"/>
          <w:b/>
        </w:rPr>
      </w:pPr>
    </w:p>
    <w:p w14:paraId="31AEA1D1" w14:textId="77777777" w:rsidR="001005B0" w:rsidRPr="00DB424F" w:rsidRDefault="001005B0" w:rsidP="00B46D58">
      <w:pPr>
        <w:widowControl w:val="0"/>
        <w:spacing w:after="160"/>
        <w:ind w:left="567" w:right="565"/>
        <w:jc w:val="center"/>
        <w:rPr>
          <w:rFonts w:asciiTheme="majorHAnsi" w:hAnsiTheme="majorHAnsi"/>
          <w:b/>
        </w:rPr>
      </w:pPr>
    </w:p>
    <w:p w14:paraId="13829343" w14:textId="77777777" w:rsidR="001005B0" w:rsidRPr="00DB424F" w:rsidRDefault="001005B0" w:rsidP="00B46D58">
      <w:pPr>
        <w:widowControl w:val="0"/>
        <w:spacing w:after="160"/>
        <w:ind w:left="567" w:right="565"/>
        <w:jc w:val="center"/>
        <w:rPr>
          <w:rFonts w:asciiTheme="majorHAnsi" w:hAnsiTheme="majorHAnsi"/>
          <w:b/>
          <w:lang w:val="hy-AM"/>
        </w:rPr>
      </w:pPr>
    </w:p>
    <w:p w14:paraId="3EF4010B" w14:textId="77777777" w:rsidR="00A55972" w:rsidRPr="00DB424F" w:rsidRDefault="00A55972" w:rsidP="00B46D58">
      <w:pPr>
        <w:widowControl w:val="0"/>
        <w:spacing w:after="160"/>
        <w:ind w:left="567" w:right="565"/>
        <w:jc w:val="center"/>
        <w:rPr>
          <w:rFonts w:asciiTheme="majorHAnsi" w:hAnsiTheme="majorHAnsi"/>
          <w:b/>
          <w:lang w:val="hy-AM"/>
        </w:rPr>
      </w:pPr>
    </w:p>
    <w:p w14:paraId="31D8E348" w14:textId="77777777" w:rsidR="00A55972" w:rsidRPr="00DB424F" w:rsidRDefault="00A55972" w:rsidP="00B46D58">
      <w:pPr>
        <w:widowControl w:val="0"/>
        <w:spacing w:after="160"/>
        <w:ind w:left="567" w:right="565"/>
        <w:jc w:val="center"/>
        <w:rPr>
          <w:rFonts w:asciiTheme="majorHAnsi" w:hAnsiTheme="majorHAnsi"/>
          <w:b/>
          <w:lang w:val="hy-AM"/>
        </w:rPr>
      </w:pPr>
    </w:p>
    <w:p w14:paraId="68941B4B" w14:textId="77777777" w:rsidR="00A55972" w:rsidRPr="00DB424F" w:rsidRDefault="00A55972" w:rsidP="00B46D58">
      <w:pPr>
        <w:widowControl w:val="0"/>
        <w:spacing w:after="160"/>
        <w:ind w:left="567" w:right="565"/>
        <w:jc w:val="center"/>
        <w:rPr>
          <w:rFonts w:asciiTheme="majorHAnsi" w:hAnsiTheme="majorHAnsi"/>
          <w:b/>
          <w:lang w:val="hy-AM"/>
        </w:rPr>
      </w:pPr>
    </w:p>
    <w:p w14:paraId="14E7F9CB" w14:textId="77777777" w:rsidR="00A55972" w:rsidRPr="00DB424F" w:rsidRDefault="00A55972" w:rsidP="00B46D58">
      <w:pPr>
        <w:widowControl w:val="0"/>
        <w:spacing w:after="160"/>
        <w:ind w:left="567" w:right="565"/>
        <w:jc w:val="center"/>
        <w:rPr>
          <w:rFonts w:asciiTheme="majorHAnsi" w:hAnsiTheme="majorHAnsi"/>
          <w:b/>
          <w:lang w:val="hy-AM"/>
        </w:rPr>
      </w:pPr>
    </w:p>
    <w:p w14:paraId="671A20E6" w14:textId="77777777" w:rsidR="00DC3B16" w:rsidRPr="00DB424F" w:rsidRDefault="00DC3B16" w:rsidP="00235549">
      <w:pPr>
        <w:widowControl w:val="0"/>
        <w:spacing w:after="160"/>
        <w:ind w:firstLine="567"/>
        <w:jc w:val="right"/>
        <w:rPr>
          <w:rFonts w:asciiTheme="majorHAnsi" w:hAnsiTheme="majorHAnsi"/>
          <w:b/>
          <w:strike/>
          <w:lang w:val="hy-AM"/>
        </w:rPr>
      </w:pPr>
    </w:p>
    <w:p w14:paraId="706D1761" w14:textId="77777777" w:rsidR="00DC3B16" w:rsidRPr="00DB424F" w:rsidRDefault="00DC3B16" w:rsidP="00235549">
      <w:pPr>
        <w:widowControl w:val="0"/>
        <w:spacing w:after="160"/>
        <w:ind w:firstLine="567"/>
        <w:jc w:val="right"/>
        <w:rPr>
          <w:rFonts w:asciiTheme="majorHAnsi" w:hAnsiTheme="majorHAnsi"/>
          <w:b/>
          <w:strike/>
          <w:lang w:val="hy-AM"/>
        </w:rPr>
      </w:pPr>
    </w:p>
    <w:p w14:paraId="2426DFCC" w14:textId="77777777" w:rsidR="00DC3B16" w:rsidRPr="00DB424F" w:rsidRDefault="00DC3B16" w:rsidP="00235549">
      <w:pPr>
        <w:widowControl w:val="0"/>
        <w:spacing w:after="160"/>
        <w:ind w:firstLine="567"/>
        <w:jc w:val="right"/>
        <w:rPr>
          <w:rFonts w:asciiTheme="majorHAnsi" w:hAnsiTheme="majorHAnsi"/>
          <w:b/>
          <w:strike/>
          <w:lang w:val="hy-AM"/>
        </w:rPr>
      </w:pPr>
    </w:p>
    <w:p w14:paraId="13583DFF" w14:textId="77777777" w:rsidR="00235549" w:rsidRPr="00DB424F" w:rsidRDefault="00235549" w:rsidP="00235549">
      <w:pPr>
        <w:widowControl w:val="0"/>
        <w:spacing w:after="160"/>
        <w:ind w:firstLine="567"/>
        <w:jc w:val="right"/>
        <w:rPr>
          <w:rFonts w:asciiTheme="majorHAnsi" w:hAnsiTheme="majorHAnsi"/>
          <w:b/>
          <w:strike/>
        </w:rPr>
      </w:pPr>
      <w:r w:rsidRPr="00DB424F">
        <w:rPr>
          <w:rFonts w:asciiTheme="majorHAnsi" w:hAnsiTheme="majorHAnsi"/>
          <w:b/>
          <w:strike/>
        </w:rPr>
        <w:t>Приложение № 5</w:t>
      </w:r>
    </w:p>
    <w:p w14:paraId="3B4F0C25" w14:textId="07C94B81" w:rsidR="00235549" w:rsidRPr="00DB424F" w:rsidRDefault="00235549" w:rsidP="00235549">
      <w:pPr>
        <w:pStyle w:val="31"/>
        <w:widowControl w:val="0"/>
        <w:spacing w:after="160" w:line="240" w:lineRule="auto"/>
        <w:jc w:val="right"/>
        <w:rPr>
          <w:rFonts w:asciiTheme="majorHAnsi" w:hAnsiTheme="majorHAnsi"/>
          <w:b/>
          <w:strike/>
          <w:sz w:val="24"/>
          <w:szCs w:val="24"/>
        </w:rPr>
      </w:pPr>
      <w:r w:rsidRPr="00DB424F">
        <w:rPr>
          <w:rFonts w:asciiTheme="majorHAnsi" w:hAnsiTheme="majorHAnsi"/>
          <w:b/>
          <w:strike/>
          <w:sz w:val="24"/>
          <w:szCs w:val="24"/>
        </w:rPr>
        <w:t xml:space="preserve">к Приглашению на </w:t>
      </w:r>
      <w:r w:rsidR="00DB5701" w:rsidRPr="00DB424F">
        <w:rPr>
          <w:rFonts w:asciiTheme="majorHAnsi" w:hAnsiTheme="majorHAnsi"/>
          <w:b/>
          <w:strike/>
          <w:sz w:val="24"/>
          <w:szCs w:val="24"/>
        </w:rPr>
        <w:t>процедуру запроса котировок</w:t>
      </w:r>
      <w:r w:rsidRPr="00DB424F">
        <w:rPr>
          <w:rFonts w:asciiTheme="majorHAnsi" w:hAnsiTheme="majorHAnsi"/>
          <w:b/>
          <w:strike/>
          <w:sz w:val="24"/>
          <w:szCs w:val="24"/>
        </w:rPr>
        <w:br/>
        <w:t xml:space="preserve">под кодом </w:t>
      </w:r>
      <w:r w:rsidRPr="00DB424F">
        <w:rPr>
          <w:rStyle w:val="af6"/>
          <w:rFonts w:asciiTheme="majorHAnsi" w:hAnsiTheme="majorHAnsi"/>
          <w:b/>
          <w:strike/>
          <w:sz w:val="24"/>
          <w:szCs w:val="24"/>
        </w:rPr>
        <w:footnoteReference w:customMarkFollows="1" w:id="22"/>
        <w:t>*</w:t>
      </w:r>
    </w:p>
    <w:p w14:paraId="6291BD3C" w14:textId="77777777" w:rsidR="001005B0" w:rsidRPr="00DB424F" w:rsidRDefault="001005B0" w:rsidP="00B46D58">
      <w:pPr>
        <w:widowControl w:val="0"/>
        <w:spacing w:after="160"/>
        <w:ind w:left="567" w:right="565"/>
        <w:jc w:val="center"/>
        <w:rPr>
          <w:rFonts w:asciiTheme="majorHAnsi" w:hAnsiTheme="majorHAnsi"/>
          <w:b/>
          <w:strike/>
        </w:rPr>
      </w:pPr>
    </w:p>
    <w:p w14:paraId="0C157FD1" w14:textId="77777777" w:rsidR="0075061D" w:rsidRPr="00DB424F" w:rsidRDefault="0075061D" w:rsidP="0075061D">
      <w:pPr>
        <w:pStyle w:val="31"/>
        <w:widowControl w:val="0"/>
        <w:spacing w:after="160" w:line="240" w:lineRule="auto"/>
        <w:jc w:val="center"/>
        <w:rPr>
          <w:rFonts w:asciiTheme="majorHAnsi" w:hAnsiTheme="majorHAnsi"/>
          <w:strike/>
          <w:sz w:val="24"/>
          <w:szCs w:val="24"/>
          <w:lang w:val="hy-AM"/>
        </w:rPr>
      </w:pPr>
      <w:r w:rsidRPr="00DB424F">
        <w:rPr>
          <w:rFonts w:asciiTheme="majorHAnsi" w:hAnsiTheme="majorHAnsi"/>
          <w:strike/>
          <w:sz w:val="24"/>
          <w:szCs w:val="24"/>
        </w:rPr>
        <w:t xml:space="preserve">ГАРАНТИЯ </w:t>
      </w:r>
      <w:r w:rsidRPr="00DB424F">
        <w:rPr>
          <w:rFonts w:asciiTheme="majorHAnsi" w:hAnsiTheme="majorHAnsi"/>
          <w:strike/>
          <w:sz w:val="24"/>
          <w:szCs w:val="24"/>
          <w:lang w:val="en-US"/>
        </w:rPr>
        <w:t>N</w:t>
      </w:r>
      <w:r w:rsidRPr="00DB424F">
        <w:rPr>
          <w:rFonts w:asciiTheme="majorHAnsi" w:hAnsiTheme="majorHAnsi"/>
          <w:strike/>
          <w:sz w:val="24"/>
          <w:szCs w:val="24"/>
          <w:lang w:val="hy-AM"/>
        </w:rPr>
        <w:t>________</w:t>
      </w:r>
    </w:p>
    <w:p w14:paraId="2FD52050" w14:textId="77777777" w:rsidR="0075061D" w:rsidRPr="00DB424F" w:rsidRDefault="0075061D" w:rsidP="0075061D">
      <w:pPr>
        <w:widowControl w:val="0"/>
        <w:spacing w:after="160"/>
        <w:ind w:left="567" w:right="565"/>
        <w:jc w:val="center"/>
        <w:rPr>
          <w:rFonts w:asciiTheme="majorHAnsi" w:hAnsiTheme="majorHAnsi"/>
          <w:b/>
          <w:strike/>
        </w:rPr>
      </w:pPr>
      <w:r w:rsidRPr="00DB424F">
        <w:rPr>
          <w:rFonts w:asciiTheme="majorHAnsi" w:hAnsiTheme="majorHAnsi"/>
          <w:b/>
          <w:strike/>
        </w:rPr>
        <w:t>(обеспечение договора)</w:t>
      </w:r>
    </w:p>
    <w:p w14:paraId="1E45570F" w14:textId="77777777" w:rsidR="001005B0" w:rsidRPr="00DB424F" w:rsidRDefault="001005B0" w:rsidP="00B46D58">
      <w:pPr>
        <w:widowControl w:val="0"/>
        <w:spacing w:after="160"/>
        <w:ind w:left="567" w:right="565"/>
        <w:jc w:val="center"/>
        <w:rPr>
          <w:rFonts w:asciiTheme="majorHAnsi" w:hAnsiTheme="majorHAnsi"/>
          <w:b/>
          <w:strike/>
        </w:rPr>
      </w:pPr>
    </w:p>
    <w:p w14:paraId="6529A48D" w14:textId="77777777" w:rsidR="005B3A59" w:rsidRPr="00DB424F" w:rsidRDefault="005B3A59" w:rsidP="005B3A59">
      <w:pPr>
        <w:pStyle w:val="af4"/>
        <w:shd w:val="clear" w:color="auto" w:fill="FFFFFF"/>
        <w:spacing w:before="0" w:beforeAutospacing="0" w:after="0" w:afterAutospacing="0"/>
        <w:jc w:val="both"/>
        <w:rPr>
          <w:rStyle w:val="af5"/>
          <w:rFonts w:asciiTheme="majorHAnsi" w:hAnsiTheme="majorHAnsi"/>
          <w:b w:val="0"/>
          <w:bCs w:val="0"/>
          <w:strike/>
          <w:sz w:val="20"/>
          <w:szCs w:val="20"/>
          <w:lang w:val="hy-AM"/>
        </w:rPr>
      </w:pPr>
      <w:r w:rsidRPr="00DB424F">
        <w:rPr>
          <w:rFonts w:asciiTheme="majorHAnsi" w:eastAsiaTheme="minorHAnsi" w:hAnsiTheme="majorHAnsi"/>
          <w:strike/>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proofErr w:type="gramStart"/>
      <w:r w:rsidRPr="00DB424F">
        <w:rPr>
          <w:rFonts w:asciiTheme="majorHAnsi" w:eastAsiaTheme="minorHAnsi" w:hAnsiTheme="majorHAnsi"/>
          <w:strike/>
        </w:rPr>
        <w:t>N</w:t>
      </w:r>
      <w:r w:rsidRPr="00DB424F">
        <w:rPr>
          <w:rFonts w:asciiTheme="majorHAnsi" w:eastAsiaTheme="minorHAnsi" w:hAnsiTheme="majorHAnsi"/>
          <w:strike/>
          <w:lang w:val="hy-AM"/>
        </w:rPr>
        <w:t xml:space="preserve">  </w:t>
      </w:r>
      <w:r w:rsidRPr="00DB424F">
        <w:rPr>
          <w:rStyle w:val="af5"/>
          <w:rFonts w:asciiTheme="majorHAnsi" w:hAnsiTheme="majorHAnsi"/>
          <w:strike/>
          <w:sz w:val="20"/>
          <w:szCs w:val="20"/>
          <w:u w:val="single"/>
          <w:lang w:val="hy-AM"/>
        </w:rPr>
        <w:tab/>
      </w:r>
      <w:proofErr w:type="gramEnd"/>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rPr>
        <w:t xml:space="preserve">   </w:t>
      </w:r>
      <w:r w:rsidRPr="00DB424F">
        <w:rPr>
          <w:rFonts w:asciiTheme="majorHAnsi" w:eastAsiaTheme="minorHAnsi" w:hAnsiTheme="majorHAnsi"/>
          <w:strike/>
        </w:rPr>
        <w:t>заключаемым</w:t>
      </w:r>
      <w:r w:rsidRPr="00DB424F">
        <w:rPr>
          <w:rStyle w:val="af5"/>
          <w:rFonts w:asciiTheme="majorHAnsi" w:hAnsiTheme="majorHAnsi"/>
          <w:strike/>
          <w:sz w:val="22"/>
          <w:szCs w:val="22"/>
        </w:rPr>
        <w:t xml:space="preserve">  </w:t>
      </w:r>
      <w:r w:rsidRPr="00DB424F">
        <w:rPr>
          <w:rFonts w:asciiTheme="majorHAnsi" w:eastAsiaTheme="minorHAnsi" w:hAnsiTheme="majorHAnsi"/>
          <w:bCs/>
          <w:strike/>
        </w:rPr>
        <w:t>между</w:t>
      </w:r>
    </w:p>
    <w:p w14:paraId="099AA7B7" w14:textId="77777777" w:rsidR="005B3A59" w:rsidRPr="00DB424F" w:rsidRDefault="005B3A59" w:rsidP="005B3A59">
      <w:pPr>
        <w:pStyle w:val="af4"/>
        <w:shd w:val="clear" w:color="auto" w:fill="FFFFFF"/>
        <w:spacing w:before="0" w:beforeAutospacing="0" w:after="0" w:afterAutospacing="0"/>
        <w:jc w:val="both"/>
        <w:rPr>
          <w:rStyle w:val="af5"/>
          <w:rFonts w:asciiTheme="majorHAnsi" w:hAnsiTheme="majorHAnsi"/>
          <w:b w:val="0"/>
          <w:bCs w:val="0"/>
          <w:strike/>
          <w:sz w:val="20"/>
          <w:szCs w:val="20"/>
        </w:rPr>
      </w:pPr>
      <w:r w:rsidRPr="00DB424F">
        <w:rPr>
          <w:rStyle w:val="af5"/>
          <w:rFonts w:asciiTheme="majorHAnsi" w:hAnsiTheme="majorHAnsi"/>
          <w:strike/>
          <w:sz w:val="20"/>
          <w:szCs w:val="20"/>
          <w:lang w:val="hy-AM"/>
        </w:rPr>
        <w:tab/>
      </w:r>
      <w:r w:rsidRPr="00DB424F">
        <w:rPr>
          <w:rStyle w:val="af5"/>
          <w:rFonts w:asciiTheme="majorHAnsi" w:hAnsiTheme="majorHAnsi"/>
          <w:strike/>
          <w:sz w:val="20"/>
          <w:szCs w:val="20"/>
          <w:lang w:val="hy-AM"/>
        </w:rPr>
        <w:tab/>
      </w:r>
      <w:r w:rsidRPr="00DB424F">
        <w:rPr>
          <w:rStyle w:val="af5"/>
          <w:rFonts w:asciiTheme="majorHAnsi" w:hAnsiTheme="majorHAnsi"/>
          <w:b w:val="0"/>
          <w:strike/>
          <w:sz w:val="20"/>
          <w:szCs w:val="20"/>
        </w:rPr>
        <w:t xml:space="preserve">      номер заключаемого договора</w:t>
      </w:r>
      <w:r w:rsidRPr="00DB424F">
        <w:rPr>
          <w:rStyle w:val="af5"/>
          <w:rFonts w:asciiTheme="majorHAnsi" w:hAnsiTheme="majorHAnsi"/>
          <w:b w:val="0"/>
          <w:strike/>
          <w:sz w:val="20"/>
          <w:szCs w:val="20"/>
          <w:lang w:val="hy-AM"/>
        </w:rPr>
        <w:tab/>
      </w:r>
      <w:r w:rsidRPr="00DB424F">
        <w:rPr>
          <w:rStyle w:val="af5"/>
          <w:rFonts w:asciiTheme="majorHAnsi" w:hAnsiTheme="majorHAnsi"/>
          <w:b w:val="0"/>
          <w:strike/>
          <w:sz w:val="20"/>
          <w:szCs w:val="20"/>
          <w:lang w:val="hy-AM"/>
        </w:rPr>
        <w:tab/>
      </w:r>
      <w:r w:rsidRPr="00DB424F">
        <w:rPr>
          <w:rStyle w:val="af5"/>
          <w:rFonts w:asciiTheme="majorHAnsi" w:hAnsiTheme="majorHAnsi"/>
          <w:b w:val="0"/>
          <w:strike/>
          <w:sz w:val="20"/>
          <w:szCs w:val="20"/>
          <w:lang w:val="hy-AM"/>
        </w:rPr>
        <w:tab/>
      </w:r>
    </w:p>
    <w:p w14:paraId="0D20DFF1" w14:textId="77777777" w:rsidR="005B3A59" w:rsidRPr="00DB424F" w:rsidRDefault="005B3A59" w:rsidP="005B3A59">
      <w:pPr>
        <w:pStyle w:val="af4"/>
        <w:shd w:val="clear" w:color="auto" w:fill="FFFFFF"/>
        <w:spacing w:before="0" w:beforeAutospacing="0" w:after="0" w:afterAutospacing="0"/>
        <w:ind w:left="-142"/>
        <w:rPr>
          <w:rStyle w:val="af5"/>
          <w:rFonts w:asciiTheme="majorHAnsi" w:hAnsiTheme="majorHAnsi"/>
          <w:b w:val="0"/>
          <w:bCs w:val="0"/>
          <w:strike/>
          <w:sz w:val="20"/>
          <w:szCs w:val="20"/>
          <w:lang w:val="hy-AM"/>
        </w:rPr>
      </w:pP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00875F09" w:rsidRPr="00DB424F">
        <w:rPr>
          <w:rFonts w:asciiTheme="majorHAnsi" w:hAnsiTheme="majorHAnsi"/>
          <w:strike/>
          <w:sz w:val="20"/>
          <w:szCs w:val="20"/>
          <w:u w:val="single"/>
        </w:rPr>
        <w:t>_____</w:t>
      </w:r>
      <w:r w:rsidRPr="00DB424F">
        <w:rPr>
          <w:rFonts w:asciiTheme="majorHAnsi" w:hAnsiTheme="majorHAnsi"/>
          <w:strike/>
          <w:sz w:val="20"/>
          <w:szCs w:val="20"/>
          <w:lang w:val="hy-AM"/>
        </w:rPr>
        <w:t xml:space="preserve"> </w:t>
      </w:r>
      <w:r w:rsidRPr="00DB424F">
        <w:rPr>
          <w:rFonts w:asciiTheme="majorHAnsi" w:eastAsiaTheme="minorHAnsi" w:hAnsiTheme="majorHAnsi"/>
          <w:strike/>
        </w:rPr>
        <w:t xml:space="preserve">   (далее-бенефициар) и</w:t>
      </w:r>
      <w:r w:rsidRPr="00DB424F">
        <w:rPr>
          <w:rStyle w:val="af5"/>
          <w:rFonts w:asciiTheme="majorHAnsi" w:hAnsiTheme="majorHAnsi"/>
          <w:b w:val="0"/>
          <w:strike/>
          <w:sz w:val="20"/>
          <w:szCs w:val="20"/>
        </w:rPr>
        <w:t xml:space="preserve">   </w:t>
      </w:r>
      <w:r w:rsidRPr="00DB424F">
        <w:rPr>
          <w:rStyle w:val="af5"/>
          <w:rFonts w:asciiTheme="majorHAnsi" w:hAnsiTheme="majorHAnsi"/>
          <w:b w:val="0"/>
          <w:strike/>
          <w:sz w:val="20"/>
          <w:szCs w:val="20"/>
          <w:u w:val="single"/>
          <w:lang w:val="hy-AM"/>
        </w:rPr>
        <w:tab/>
      </w:r>
      <w:r w:rsidRPr="00DB424F">
        <w:rPr>
          <w:rStyle w:val="af5"/>
          <w:rFonts w:asciiTheme="majorHAnsi" w:hAnsiTheme="majorHAnsi"/>
          <w:b w:val="0"/>
          <w:strike/>
          <w:sz w:val="20"/>
          <w:szCs w:val="20"/>
          <w:u w:val="single"/>
          <w:lang w:val="hy-AM"/>
        </w:rPr>
        <w:tab/>
      </w:r>
      <w:r w:rsidRPr="00DB424F">
        <w:rPr>
          <w:rStyle w:val="af5"/>
          <w:rFonts w:asciiTheme="majorHAnsi" w:hAnsiTheme="majorHAnsi"/>
          <w:b w:val="0"/>
          <w:strike/>
          <w:sz w:val="20"/>
          <w:szCs w:val="20"/>
          <w:u w:val="single"/>
          <w:lang w:val="hy-AM"/>
        </w:rPr>
        <w:tab/>
      </w:r>
      <w:r w:rsidRPr="00DB424F">
        <w:rPr>
          <w:rStyle w:val="af5"/>
          <w:rFonts w:asciiTheme="majorHAnsi" w:hAnsiTheme="majorHAnsi"/>
          <w:b w:val="0"/>
          <w:strike/>
          <w:sz w:val="20"/>
          <w:szCs w:val="20"/>
          <w:u w:val="single"/>
          <w:lang w:val="hy-AM"/>
        </w:rPr>
        <w:tab/>
      </w:r>
      <w:r w:rsidRPr="00DB424F">
        <w:rPr>
          <w:rStyle w:val="af5"/>
          <w:rFonts w:asciiTheme="majorHAnsi" w:hAnsiTheme="majorHAnsi"/>
          <w:b w:val="0"/>
          <w:strike/>
          <w:sz w:val="20"/>
          <w:szCs w:val="20"/>
          <w:u w:val="single"/>
          <w:lang w:val="hy-AM"/>
        </w:rPr>
        <w:tab/>
      </w:r>
      <w:r w:rsidR="00875F09" w:rsidRPr="00DB424F">
        <w:rPr>
          <w:rStyle w:val="af5"/>
          <w:rFonts w:asciiTheme="majorHAnsi" w:hAnsiTheme="majorHAnsi"/>
          <w:b w:val="0"/>
          <w:strike/>
          <w:sz w:val="20"/>
          <w:szCs w:val="20"/>
          <w:u w:val="single"/>
        </w:rPr>
        <w:t>____</w:t>
      </w:r>
      <w:r w:rsidRPr="00DB424F">
        <w:rPr>
          <w:rFonts w:asciiTheme="majorHAnsi" w:eastAsiaTheme="minorHAnsi" w:hAnsiTheme="majorHAnsi"/>
          <w:strike/>
        </w:rPr>
        <w:t xml:space="preserve">    </w:t>
      </w:r>
    </w:p>
    <w:p w14:paraId="413BC677" w14:textId="77777777" w:rsidR="005B3A59" w:rsidRPr="00DB424F" w:rsidRDefault="005B3A59" w:rsidP="005B3A59">
      <w:pPr>
        <w:pStyle w:val="af4"/>
        <w:shd w:val="clear" w:color="auto" w:fill="FFFFFF"/>
        <w:spacing w:before="0" w:beforeAutospacing="0" w:after="0" w:afterAutospacing="0"/>
        <w:ind w:left="-142"/>
        <w:rPr>
          <w:rStyle w:val="af5"/>
          <w:rFonts w:asciiTheme="majorHAnsi" w:hAnsiTheme="majorHAnsi"/>
          <w:b w:val="0"/>
          <w:strike/>
          <w:sz w:val="18"/>
          <w:szCs w:val="18"/>
        </w:rPr>
      </w:pPr>
      <w:r w:rsidRPr="00DB424F">
        <w:rPr>
          <w:rStyle w:val="af5"/>
          <w:rFonts w:asciiTheme="majorHAnsi" w:hAnsiTheme="majorHAnsi"/>
          <w:b w:val="0"/>
          <w:strike/>
          <w:sz w:val="18"/>
          <w:szCs w:val="18"/>
        </w:rPr>
        <w:t>наименование заказчика</w:t>
      </w:r>
      <w:r w:rsidRPr="00DB424F">
        <w:rPr>
          <w:rStyle w:val="af5"/>
          <w:rFonts w:asciiTheme="majorHAnsi" w:hAnsiTheme="majorHAnsi"/>
          <w:b w:val="0"/>
          <w:strike/>
          <w:sz w:val="20"/>
          <w:szCs w:val="20"/>
        </w:rPr>
        <w:t xml:space="preserve">                                    </w:t>
      </w:r>
      <w:r w:rsidR="00875F09" w:rsidRPr="00DB424F">
        <w:rPr>
          <w:rStyle w:val="af5"/>
          <w:rFonts w:asciiTheme="majorHAnsi" w:hAnsiTheme="majorHAnsi"/>
          <w:b w:val="0"/>
          <w:strike/>
          <w:sz w:val="20"/>
          <w:szCs w:val="20"/>
        </w:rPr>
        <w:t xml:space="preserve">        </w:t>
      </w:r>
      <w:r w:rsidRPr="00DB424F">
        <w:rPr>
          <w:rStyle w:val="af5"/>
          <w:rFonts w:asciiTheme="majorHAnsi" w:hAnsiTheme="majorHAnsi"/>
          <w:b w:val="0"/>
          <w:strike/>
          <w:sz w:val="20"/>
          <w:szCs w:val="20"/>
        </w:rPr>
        <w:t>наименование отобранного участника</w:t>
      </w:r>
    </w:p>
    <w:p w14:paraId="2D3999A0" w14:textId="77777777" w:rsidR="005B3A59" w:rsidRPr="00DB424F" w:rsidRDefault="005B3A59" w:rsidP="005B3A59">
      <w:pPr>
        <w:pStyle w:val="af4"/>
        <w:shd w:val="clear" w:color="auto" w:fill="FFFFFF"/>
        <w:spacing w:before="0" w:beforeAutospacing="0" w:after="0" w:afterAutospacing="0"/>
        <w:ind w:left="-142"/>
        <w:rPr>
          <w:rFonts w:asciiTheme="majorHAnsi" w:hAnsiTheme="majorHAnsi"/>
          <w:strike/>
          <w:vertAlign w:val="superscript"/>
          <w:lang w:val="hy-AM"/>
        </w:rPr>
      </w:pPr>
      <w:r w:rsidRPr="00DB424F">
        <w:rPr>
          <w:rStyle w:val="af5"/>
          <w:rFonts w:asciiTheme="majorHAnsi" w:hAnsiTheme="majorHAnsi"/>
          <w:b w:val="0"/>
          <w:strike/>
          <w:sz w:val="20"/>
          <w:szCs w:val="20"/>
        </w:rPr>
        <w:t xml:space="preserve">                                                                </w:t>
      </w:r>
      <w:r w:rsidRPr="00DB424F">
        <w:rPr>
          <w:rStyle w:val="af5"/>
          <w:rFonts w:asciiTheme="majorHAnsi" w:hAnsiTheme="majorHAnsi"/>
          <w:b w:val="0"/>
          <w:strike/>
          <w:sz w:val="20"/>
          <w:szCs w:val="20"/>
          <w:lang w:val="hy-AM"/>
        </w:rPr>
        <w:tab/>
      </w:r>
    </w:p>
    <w:p w14:paraId="15C7532A" w14:textId="77777777" w:rsidR="005B3A59" w:rsidRPr="00DB424F" w:rsidRDefault="00875F09" w:rsidP="005B3A59">
      <w:pPr>
        <w:pStyle w:val="af4"/>
        <w:shd w:val="clear" w:color="auto" w:fill="FFFFFF"/>
        <w:spacing w:before="0" w:beforeAutospacing="0" w:after="0" w:afterAutospacing="0"/>
        <w:jc w:val="both"/>
        <w:rPr>
          <w:rFonts w:asciiTheme="majorHAnsi" w:hAnsiTheme="majorHAnsi"/>
          <w:strike/>
          <w:sz w:val="20"/>
          <w:szCs w:val="20"/>
          <w:lang w:val="hy-AM"/>
        </w:rPr>
      </w:pPr>
      <w:r w:rsidRPr="00DB424F">
        <w:rPr>
          <w:rFonts w:asciiTheme="majorHAnsi" w:eastAsiaTheme="minorHAnsi" w:hAnsiTheme="majorHAnsi"/>
          <w:strike/>
        </w:rPr>
        <w:t>(далее-принципал).</w:t>
      </w:r>
    </w:p>
    <w:p w14:paraId="1ACE230A"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Style w:val="af5"/>
          <w:rFonts w:asciiTheme="majorHAnsi" w:hAnsiTheme="majorHAnsi"/>
          <w:strike/>
          <w:sz w:val="20"/>
          <w:szCs w:val="20"/>
          <w:lang w:val="hy-AM"/>
        </w:rPr>
        <w:tab/>
      </w:r>
      <w:r w:rsidRPr="00DB424F">
        <w:rPr>
          <w:rStyle w:val="af5"/>
          <w:rFonts w:asciiTheme="majorHAnsi" w:hAnsiTheme="majorHAnsi"/>
          <w:strike/>
          <w:sz w:val="20"/>
          <w:szCs w:val="20"/>
          <w:lang w:val="hy-AM"/>
        </w:rPr>
        <w:tab/>
      </w:r>
      <w:r w:rsidRPr="00DB424F">
        <w:rPr>
          <w:rFonts w:asciiTheme="majorHAnsi" w:eastAsiaTheme="minorHAnsi" w:hAnsiTheme="majorHAnsi"/>
          <w:strike/>
        </w:rPr>
        <w:t xml:space="preserve"> </w:t>
      </w:r>
    </w:p>
    <w:p w14:paraId="7122F39F" w14:textId="77777777" w:rsidR="005B3A59" w:rsidRPr="00DB424F" w:rsidRDefault="005B3A59" w:rsidP="005B3A59">
      <w:pPr>
        <w:pStyle w:val="af4"/>
        <w:shd w:val="clear" w:color="auto" w:fill="FFFFFF"/>
        <w:spacing w:before="0" w:beforeAutospacing="0" w:after="0" w:afterAutospacing="0"/>
        <w:jc w:val="both"/>
        <w:rPr>
          <w:rFonts w:asciiTheme="majorHAnsi" w:eastAsiaTheme="minorHAnsi" w:hAnsiTheme="majorHAnsi"/>
          <w:strike/>
          <w:lang w:val="hy-AM"/>
        </w:rPr>
      </w:pPr>
      <w:r w:rsidRPr="00DB424F">
        <w:rPr>
          <w:rFonts w:asciiTheme="majorHAnsi" w:eastAsiaTheme="minorHAnsi" w:hAnsiTheme="majorHAnsi"/>
          <w:strike/>
        </w:rPr>
        <w:t xml:space="preserve">  2.  По гарантии </w:t>
      </w:r>
      <w:r w:rsidRPr="00DB424F">
        <w:rPr>
          <w:rFonts w:asciiTheme="majorHAnsi" w:eastAsiaTheme="minorHAnsi" w:hAnsiTheme="majorHAnsi"/>
          <w:strike/>
          <w:lang w:val="hy-AM"/>
        </w:rPr>
        <w:t xml:space="preserve">---------------------------------------------------------------------------- </w:t>
      </w:r>
    </w:p>
    <w:p w14:paraId="64E9156B" w14:textId="77777777" w:rsidR="005B3A59" w:rsidRPr="00DB424F" w:rsidRDefault="005B3A59" w:rsidP="005B3A59">
      <w:pPr>
        <w:pStyle w:val="af4"/>
        <w:shd w:val="clear" w:color="auto" w:fill="FFFFFF"/>
        <w:spacing w:before="0" w:beforeAutospacing="0" w:after="0" w:afterAutospacing="0"/>
        <w:jc w:val="both"/>
        <w:rPr>
          <w:rFonts w:asciiTheme="majorHAnsi" w:eastAsiaTheme="minorHAnsi" w:hAnsiTheme="majorHAnsi"/>
          <w:strike/>
          <w:sz w:val="18"/>
          <w:szCs w:val="18"/>
          <w:lang w:val="hy-AM"/>
        </w:rPr>
      </w:pPr>
      <w:r w:rsidRPr="00DB424F">
        <w:rPr>
          <w:rFonts w:asciiTheme="majorHAnsi" w:eastAsiaTheme="minorHAnsi" w:hAnsiTheme="majorHAnsi"/>
          <w:strike/>
          <w:sz w:val="18"/>
          <w:szCs w:val="18"/>
        </w:rPr>
        <w:t xml:space="preserve">                                                           наименование банка выдающего гарантию</w:t>
      </w:r>
    </w:p>
    <w:p w14:paraId="5CE7910C" w14:textId="77777777" w:rsidR="005B3A59" w:rsidRPr="00DB424F" w:rsidRDefault="005B3A59" w:rsidP="005B3A59">
      <w:pPr>
        <w:pStyle w:val="af4"/>
        <w:shd w:val="clear" w:color="auto" w:fill="FFFFFF"/>
        <w:spacing w:before="0" w:beforeAutospacing="0" w:after="0" w:afterAutospacing="0"/>
        <w:jc w:val="both"/>
        <w:rPr>
          <w:rFonts w:asciiTheme="majorHAnsi" w:eastAsiaTheme="minorHAnsi" w:hAnsiTheme="majorHAnsi"/>
          <w:strike/>
        </w:rPr>
      </w:pPr>
    </w:p>
    <w:p w14:paraId="3AB457C5" w14:textId="77777777" w:rsidR="00286CDB" w:rsidRPr="00DB424F" w:rsidRDefault="005B3A59" w:rsidP="005B3A59">
      <w:pPr>
        <w:pStyle w:val="af4"/>
        <w:shd w:val="clear" w:color="auto" w:fill="FFFFFF"/>
        <w:spacing w:before="0" w:beforeAutospacing="0" w:after="0" w:afterAutospacing="0"/>
        <w:jc w:val="both"/>
        <w:rPr>
          <w:rFonts w:asciiTheme="majorHAnsi" w:eastAsiaTheme="minorHAnsi" w:hAnsiTheme="majorHAnsi"/>
          <w:strike/>
        </w:rPr>
      </w:pPr>
      <w:r w:rsidRPr="00DB424F">
        <w:rPr>
          <w:rFonts w:asciiTheme="majorHAnsi" w:eastAsiaTheme="minorHAnsi" w:hAnsiTheme="majorHAnsi"/>
          <w:strike/>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DB424F">
        <w:rPr>
          <w:rFonts w:asciiTheme="majorHAnsi" w:eastAsiaTheme="minorHAnsi" w:hAnsiTheme="majorHAnsi"/>
          <w:strike/>
        </w:rPr>
        <w:t>-------------</w:t>
      </w:r>
      <w:r w:rsidRPr="00DB424F">
        <w:rPr>
          <w:rFonts w:asciiTheme="majorHAnsi" w:eastAsiaTheme="minorHAnsi" w:hAnsiTheme="majorHAnsi"/>
          <w:strike/>
        </w:rPr>
        <w:t xml:space="preserve"> </w:t>
      </w:r>
    </w:p>
    <w:p w14:paraId="3397F550" w14:textId="77777777" w:rsidR="00286CDB" w:rsidRPr="00DB424F" w:rsidRDefault="00286CDB" w:rsidP="00286CDB">
      <w:pPr>
        <w:pStyle w:val="af4"/>
        <w:shd w:val="clear" w:color="auto" w:fill="FFFFFF"/>
        <w:spacing w:before="0" w:beforeAutospacing="0" w:after="0" w:afterAutospacing="0"/>
        <w:jc w:val="center"/>
        <w:rPr>
          <w:rFonts w:asciiTheme="majorHAnsi" w:eastAsiaTheme="minorHAnsi" w:hAnsiTheme="majorHAnsi"/>
          <w:strike/>
        </w:rPr>
      </w:pPr>
      <w:r w:rsidRPr="00DB424F">
        <w:rPr>
          <w:rFonts w:asciiTheme="majorHAnsi" w:eastAsiaTheme="minorHAnsi" w:hAnsiTheme="majorHAnsi"/>
          <w:strike/>
          <w:sz w:val="18"/>
          <w:szCs w:val="18"/>
        </w:rPr>
        <w:t xml:space="preserve">                                                       сумма в цифрах и прописью</w:t>
      </w:r>
    </w:p>
    <w:p w14:paraId="67AAC23F" w14:textId="77777777" w:rsidR="005B3A59" w:rsidRPr="00DB424F" w:rsidRDefault="005B3A59" w:rsidP="005B3A59">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p>
    <w:p w14:paraId="1CEACFF8" w14:textId="77777777" w:rsidR="005B3A59" w:rsidRPr="00DB424F" w:rsidRDefault="002D4EEB" w:rsidP="005B3A59">
      <w:pPr>
        <w:pStyle w:val="af4"/>
        <w:shd w:val="clear" w:color="auto" w:fill="FFFFFF"/>
        <w:spacing w:before="0" w:beforeAutospacing="0" w:after="0" w:afterAutospacing="0"/>
        <w:jc w:val="both"/>
        <w:rPr>
          <w:rFonts w:asciiTheme="majorHAnsi" w:eastAsiaTheme="minorHAnsi" w:hAnsiTheme="majorHAnsi"/>
          <w:strike/>
        </w:rPr>
      </w:pPr>
      <w:r w:rsidRPr="00DB424F">
        <w:rPr>
          <w:rFonts w:asciiTheme="majorHAnsi" w:eastAsiaTheme="minorHAnsi" w:hAnsiTheme="majorHAnsi"/>
          <w:strike/>
        </w:rPr>
        <w:t xml:space="preserve">(далее-сумма гарантии) в течение </w:t>
      </w:r>
      <w:r w:rsidR="00B64C74" w:rsidRPr="00DB424F">
        <w:rPr>
          <w:rFonts w:asciiTheme="majorHAnsi" w:eastAsiaTheme="minorHAnsi" w:hAnsiTheme="majorHAnsi"/>
          <w:strike/>
        </w:rPr>
        <w:t xml:space="preserve">пяти </w:t>
      </w:r>
      <w:r w:rsidR="005B3A59" w:rsidRPr="00DB424F">
        <w:rPr>
          <w:rFonts w:asciiTheme="majorHAnsi" w:eastAsiaTheme="minorHAnsi" w:hAnsiTheme="majorHAnsi"/>
          <w:strike/>
        </w:rPr>
        <w:t>рабочих дней после получения требования. Выплата производится посредством перечисления на расчетный счет____________________ бенефициара.</w:t>
      </w:r>
    </w:p>
    <w:p w14:paraId="773911D7" w14:textId="77777777" w:rsidR="005B3A59" w:rsidRPr="00DB424F" w:rsidRDefault="005B3A59" w:rsidP="005B3A59">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r w:rsidRPr="00DB424F">
        <w:rPr>
          <w:rFonts w:asciiTheme="majorHAnsi" w:eastAsiaTheme="minorHAnsi" w:hAnsiTheme="majorHAnsi"/>
          <w:strike/>
          <w:sz w:val="18"/>
          <w:szCs w:val="18"/>
        </w:rPr>
        <w:t>расчетный счет</w:t>
      </w:r>
    </w:p>
    <w:p w14:paraId="636E6083" w14:textId="77777777" w:rsidR="005B3A59" w:rsidRPr="00DB424F" w:rsidRDefault="005B3A59" w:rsidP="005B3A59">
      <w:pPr>
        <w:pStyle w:val="af4"/>
        <w:shd w:val="clear" w:color="auto" w:fill="FFFFFF"/>
        <w:spacing w:before="0" w:beforeAutospacing="0" w:after="0" w:afterAutospacing="0"/>
        <w:ind w:firstLine="375"/>
        <w:jc w:val="both"/>
        <w:rPr>
          <w:rStyle w:val="af5"/>
          <w:rFonts w:asciiTheme="majorHAnsi" w:hAnsiTheme="majorHAnsi"/>
          <w:b w:val="0"/>
          <w:bCs w:val="0"/>
          <w:strike/>
          <w:sz w:val="20"/>
          <w:szCs w:val="20"/>
        </w:rPr>
      </w:pPr>
      <w:r w:rsidRPr="00DB424F">
        <w:rPr>
          <w:rStyle w:val="af5"/>
          <w:rFonts w:asciiTheme="majorHAnsi" w:hAnsiTheme="majorHAnsi"/>
          <w:strike/>
          <w:sz w:val="20"/>
          <w:szCs w:val="20"/>
        </w:rPr>
        <w:t xml:space="preserve">3. </w:t>
      </w:r>
      <w:r w:rsidRPr="00DB424F">
        <w:rPr>
          <w:rFonts w:asciiTheme="majorHAnsi" w:eastAsiaTheme="minorHAnsi" w:hAnsiTheme="majorHAnsi"/>
          <w:strike/>
        </w:rPr>
        <w:t>Настоящая гарантия является безотзывной.</w:t>
      </w:r>
    </w:p>
    <w:p w14:paraId="1C7961BA" w14:textId="77777777" w:rsidR="005B3A59" w:rsidRPr="00DB424F" w:rsidRDefault="005B3A59" w:rsidP="005B3A59">
      <w:pPr>
        <w:pStyle w:val="af4"/>
        <w:shd w:val="clear" w:color="auto" w:fill="FFFFFF"/>
        <w:spacing w:before="0" w:beforeAutospacing="0" w:after="0" w:afterAutospacing="0"/>
        <w:ind w:firstLine="375"/>
        <w:jc w:val="both"/>
        <w:rPr>
          <w:rStyle w:val="af5"/>
          <w:rFonts w:asciiTheme="majorHAnsi" w:hAnsiTheme="majorHAnsi"/>
          <w:b w:val="0"/>
          <w:bCs w:val="0"/>
          <w:strike/>
          <w:sz w:val="20"/>
          <w:szCs w:val="20"/>
        </w:rPr>
      </w:pPr>
    </w:p>
    <w:p w14:paraId="77A6D1C4"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5CA4B0E" w14:textId="77777777" w:rsidR="00A944D6" w:rsidRPr="00DB424F" w:rsidRDefault="00A944D6" w:rsidP="00A944D6">
      <w:pPr>
        <w:pStyle w:val="af4"/>
        <w:shd w:val="clear" w:color="auto" w:fill="FFFFFF"/>
        <w:ind w:firstLine="374"/>
        <w:contextualSpacing/>
        <w:jc w:val="both"/>
        <w:rPr>
          <w:rFonts w:asciiTheme="majorHAnsi" w:eastAsiaTheme="minorHAnsi" w:hAnsiTheme="majorHAnsi"/>
          <w:strike/>
        </w:rPr>
      </w:pPr>
      <w:r w:rsidRPr="00DB424F">
        <w:rPr>
          <w:rFonts w:asciiTheme="majorHAnsi" w:eastAsiaTheme="minorHAnsi" w:hAnsiTheme="majorHAnsi"/>
          <w:strike/>
        </w:rPr>
        <w:t xml:space="preserve">5. Гарантия действует </w:t>
      </w:r>
      <w:r w:rsidR="00286D44" w:rsidRPr="00DB424F">
        <w:rPr>
          <w:rFonts w:asciiTheme="majorHAnsi" w:eastAsiaTheme="minorHAnsi" w:hAnsiTheme="majorHAnsi"/>
          <w:strike/>
        </w:rPr>
        <w:t xml:space="preserve">с момента выпуска и в силе </w:t>
      </w:r>
      <w:r w:rsidRPr="00DB424F">
        <w:rPr>
          <w:rFonts w:asciiTheme="majorHAnsi" w:eastAsiaTheme="minorHAnsi" w:hAnsiTheme="majorHAnsi"/>
          <w:strike/>
        </w:rPr>
        <w:t xml:space="preserve">со дня вступления в силу договора N________________________ заключаемого  между  бенефициаром и </w:t>
      </w:r>
      <w:del w:id="17" w:author="Inesa Kocharyan" w:date="2023-07-07T17:06:00Z">
        <w:r w:rsidRPr="00DB424F" w:rsidDel="00286D44">
          <w:rPr>
            <w:rFonts w:asciiTheme="majorHAnsi" w:eastAsiaTheme="minorHAnsi" w:hAnsiTheme="majorHAnsi"/>
            <w:strike/>
          </w:rPr>
          <w:delText xml:space="preserve">   </w:delText>
        </w:r>
      </w:del>
    </w:p>
    <w:p w14:paraId="4CAE45DB" w14:textId="77777777" w:rsidR="00A944D6" w:rsidRPr="00DB424F" w:rsidRDefault="00286D44" w:rsidP="00A944D6">
      <w:pPr>
        <w:pStyle w:val="af4"/>
        <w:shd w:val="clear" w:color="auto" w:fill="FFFFFF"/>
        <w:ind w:firstLine="374"/>
        <w:contextualSpacing/>
        <w:jc w:val="both"/>
        <w:rPr>
          <w:rFonts w:asciiTheme="majorHAnsi" w:eastAsiaTheme="minorHAnsi" w:hAnsiTheme="majorHAnsi"/>
          <w:strike/>
        </w:rPr>
      </w:pPr>
      <w:r w:rsidRPr="00DB424F">
        <w:rPr>
          <w:rFonts w:asciiTheme="majorHAnsi" w:eastAsiaTheme="minorHAnsi" w:hAnsiTheme="majorHAnsi"/>
          <w:strike/>
          <w:sz w:val="18"/>
          <w:szCs w:val="18"/>
        </w:rPr>
        <w:t xml:space="preserve">                  </w:t>
      </w:r>
      <w:r w:rsidR="00A944D6" w:rsidRPr="00DB424F">
        <w:rPr>
          <w:rFonts w:asciiTheme="majorHAnsi" w:eastAsiaTheme="minorHAnsi" w:hAnsiTheme="majorHAnsi"/>
          <w:strike/>
          <w:sz w:val="18"/>
          <w:szCs w:val="18"/>
        </w:rPr>
        <w:t xml:space="preserve">номер заключаемого </w:t>
      </w:r>
      <w:proofErr w:type="spellStart"/>
      <w:r w:rsidR="00A944D6" w:rsidRPr="00DB424F">
        <w:rPr>
          <w:rFonts w:asciiTheme="majorHAnsi" w:eastAsiaTheme="minorHAnsi" w:hAnsiTheme="majorHAnsi"/>
          <w:strike/>
          <w:sz w:val="18"/>
          <w:szCs w:val="18"/>
        </w:rPr>
        <w:t>договара</w:t>
      </w:r>
      <w:proofErr w:type="spellEnd"/>
    </w:p>
    <w:p w14:paraId="54BAC05E" w14:textId="77777777" w:rsidR="00A944D6" w:rsidRPr="00DB424F" w:rsidRDefault="00A944D6" w:rsidP="00A944D6">
      <w:pPr>
        <w:pStyle w:val="af4"/>
        <w:shd w:val="clear" w:color="auto" w:fill="FFFFFF"/>
        <w:ind w:firstLine="374"/>
        <w:contextualSpacing/>
        <w:jc w:val="both"/>
        <w:rPr>
          <w:rFonts w:asciiTheme="majorHAnsi" w:eastAsiaTheme="minorHAnsi" w:hAnsiTheme="majorHAnsi"/>
          <w:strike/>
        </w:rPr>
      </w:pPr>
    </w:p>
    <w:p w14:paraId="1B72BFE0" w14:textId="77777777" w:rsidR="00A944D6" w:rsidRPr="00DB424F" w:rsidRDefault="00286D44" w:rsidP="00A944D6">
      <w:pPr>
        <w:pStyle w:val="af4"/>
        <w:shd w:val="clear" w:color="auto" w:fill="FFFFFF"/>
        <w:contextualSpacing/>
        <w:jc w:val="both"/>
        <w:rPr>
          <w:rFonts w:asciiTheme="majorHAnsi" w:eastAsiaTheme="minorHAnsi" w:hAnsiTheme="majorHAnsi"/>
          <w:strike/>
          <w:lang w:val="hy-AM"/>
        </w:rPr>
      </w:pPr>
      <w:r w:rsidRPr="00DB424F">
        <w:rPr>
          <w:rFonts w:asciiTheme="majorHAnsi" w:eastAsiaTheme="minorHAnsi" w:hAnsiTheme="majorHAnsi"/>
          <w:strike/>
        </w:rPr>
        <w:t xml:space="preserve">принципалом   </w:t>
      </w:r>
      <w:proofErr w:type="gramStart"/>
      <w:r w:rsidR="00A944D6" w:rsidRPr="00DB424F">
        <w:rPr>
          <w:rFonts w:asciiTheme="majorHAnsi" w:eastAsiaTheme="minorHAnsi" w:hAnsiTheme="majorHAnsi"/>
          <w:strike/>
        </w:rPr>
        <w:t>и  действует</w:t>
      </w:r>
      <w:proofErr w:type="gramEnd"/>
      <w:r w:rsidR="00A944D6" w:rsidRPr="00DB424F">
        <w:rPr>
          <w:rFonts w:asciiTheme="majorHAnsi" w:eastAsiaTheme="minorHAnsi" w:hAnsiTheme="majorHAnsi"/>
          <w:strike/>
        </w:rPr>
        <w:t xml:space="preserve"> </w:t>
      </w:r>
      <w:r w:rsidR="00A944D6" w:rsidRPr="00DB424F">
        <w:rPr>
          <w:rFonts w:asciiTheme="majorHAnsi" w:eastAsiaTheme="minorHAnsi" w:hAnsiTheme="majorHAnsi"/>
          <w:strike/>
          <w:lang w:val="hy-AM"/>
        </w:rPr>
        <w:t xml:space="preserve"> </w:t>
      </w:r>
      <w:r w:rsidR="00A944D6" w:rsidRPr="00DB424F">
        <w:rPr>
          <w:rFonts w:asciiTheme="majorHAnsi" w:eastAsiaTheme="minorHAnsi" w:hAnsiTheme="majorHAnsi"/>
          <w:strike/>
        </w:rPr>
        <w:t>в</w:t>
      </w:r>
      <w:r w:rsidR="00A944D6" w:rsidRPr="00DB424F">
        <w:rPr>
          <w:rFonts w:asciiTheme="majorHAnsi" w:hAnsiTheme="majorHAnsi"/>
          <w:strike/>
        </w:rPr>
        <w:t>ключительно</w:t>
      </w:r>
      <w:r w:rsidR="00A944D6" w:rsidRPr="00DB424F">
        <w:rPr>
          <w:rFonts w:asciiTheme="majorHAnsi" w:eastAsiaTheme="minorHAnsi" w:hAnsiTheme="majorHAnsi"/>
          <w:strike/>
        </w:rPr>
        <w:t xml:space="preserve"> </w:t>
      </w:r>
      <w:r w:rsidR="00A944D6" w:rsidRPr="00DB424F">
        <w:rPr>
          <w:rFonts w:asciiTheme="majorHAnsi" w:eastAsiaTheme="minorHAnsi" w:hAnsiTheme="majorHAnsi"/>
          <w:strike/>
          <w:lang w:val="hy-AM"/>
        </w:rPr>
        <w:t xml:space="preserve"> </w:t>
      </w:r>
      <w:r w:rsidR="00A944D6" w:rsidRPr="00DB424F">
        <w:rPr>
          <w:rFonts w:asciiTheme="majorHAnsi" w:eastAsiaTheme="minorHAnsi" w:hAnsiTheme="majorHAnsi"/>
          <w:strike/>
        </w:rPr>
        <w:t xml:space="preserve">до </w:t>
      </w:r>
      <w:r w:rsidR="00A944D6" w:rsidRPr="00DB424F">
        <w:rPr>
          <w:rFonts w:asciiTheme="majorHAnsi" w:eastAsiaTheme="minorHAnsi" w:hAnsiTheme="majorHAnsi"/>
          <w:strike/>
          <w:lang w:val="hy-AM"/>
        </w:rPr>
        <w:t xml:space="preserve"> </w:t>
      </w:r>
      <w:r w:rsidR="00A944D6" w:rsidRPr="00DB424F">
        <w:rPr>
          <w:rFonts w:asciiTheme="majorHAnsi" w:eastAsiaTheme="minorHAnsi" w:hAnsiTheme="majorHAnsi"/>
          <w:strike/>
        </w:rPr>
        <w:t xml:space="preserve">девяностого </w:t>
      </w:r>
      <w:r w:rsidR="00A944D6" w:rsidRPr="00DB424F">
        <w:rPr>
          <w:rFonts w:asciiTheme="majorHAnsi" w:eastAsiaTheme="minorHAnsi" w:hAnsiTheme="majorHAnsi"/>
          <w:strike/>
          <w:lang w:val="hy-AM"/>
        </w:rPr>
        <w:t xml:space="preserve"> </w:t>
      </w:r>
      <w:r w:rsidR="00A944D6" w:rsidRPr="00DB424F">
        <w:rPr>
          <w:rFonts w:asciiTheme="majorHAnsi" w:eastAsiaTheme="minorHAnsi" w:hAnsiTheme="majorHAnsi"/>
          <w:strike/>
        </w:rPr>
        <w:t xml:space="preserve">рабочего </w:t>
      </w:r>
      <w:r w:rsidR="00A944D6" w:rsidRPr="00DB424F">
        <w:rPr>
          <w:rFonts w:asciiTheme="majorHAnsi" w:eastAsiaTheme="minorHAnsi" w:hAnsiTheme="majorHAnsi"/>
          <w:strike/>
          <w:lang w:val="hy-AM"/>
        </w:rPr>
        <w:t xml:space="preserve"> </w:t>
      </w:r>
      <w:r w:rsidR="00A944D6" w:rsidRPr="00DB424F">
        <w:rPr>
          <w:rFonts w:asciiTheme="majorHAnsi" w:eastAsiaTheme="minorHAnsi" w:hAnsiTheme="majorHAnsi"/>
          <w:strike/>
        </w:rPr>
        <w:t>дня</w:t>
      </w:r>
      <w:r w:rsidR="00A944D6" w:rsidRPr="00DB424F">
        <w:rPr>
          <w:rFonts w:asciiTheme="majorHAnsi" w:eastAsiaTheme="minorHAnsi" w:hAnsiTheme="majorHAnsi"/>
          <w:strike/>
          <w:lang w:val="hy-AM"/>
        </w:rPr>
        <w:t xml:space="preserve">   </w:t>
      </w:r>
      <w:r w:rsidR="00A944D6" w:rsidRPr="00DB424F">
        <w:rPr>
          <w:rFonts w:asciiTheme="majorHAnsi" w:eastAsiaTheme="minorHAnsi" w:hAnsiTheme="majorHAnsi"/>
          <w:strike/>
        </w:rPr>
        <w:t xml:space="preserve">следующего за днем </w:t>
      </w:r>
    </w:p>
    <w:p w14:paraId="1C37B32B" w14:textId="77777777" w:rsidR="00A944D6" w:rsidRPr="00DB424F" w:rsidRDefault="00A944D6" w:rsidP="00A944D6">
      <w:pPr>
        <w:pStyle w:val="af4"/>
        <w:shd w:val="clear" w:color="auto" w:fill="FFFFFF"/>
        <w:contextualSpacing/>
        <w:jc w:val="both"/>
        <w:rPr>
          <w:rFonts w:asciiTheme="majorHAnsi" w:eastAsiaTheme="minorHAnsi" w:hAnsiTheme="majorHAnsi"/>
          <w:strike/>
          <w:sz w:val="18"/>
          <w:szCs w:val="18"/>
          <w:lang w:val="hy-AM"/>
        </w:rPr>
      </w:pPr>
    </w:p>
    <w:p w14:paraId="1FE13457" w14:textId="77777777" w:rsidR="00A944D6" w:rsidRPr="00DB424F" w:rsidRDefault="00A944D6" w:rsidP="00A944D6">
      <w:pPr>
        <w:pStyle w:val="af4"/>
        <w:shd w:val="clear" w:color="auto" w:fill="FFFFFF"/>
        <w:contextualSpacing/>
        <w:jc w:val="center"/>
        <w:rPr>
          <w:rFonts w:asciiTheme="majorHAnsi" w:eastAsiaTheme="minorHAnsi" w:hAnsiTheme="majorHAnsi"/>
          <w:strike/>
        </w:rPr>
      </w:pPr>
      <w:r w:rsidRPr="00DB424F">
        <w:rPr>
          <w:rFonts w:asciiTheme="majorHAnsi" w:eastAsiaTheme="minorHAnsi" w:hAnsiTheme="majorHAnsi"/>
          <w:strike/>
          <w:lang w:val="hy-AM"/>
        </w:rPr>
        <w:t>--------------------------------------------------------</w:t>
      </w:r>
      <w:r w:rsidRPr="00DB424F">
        <w:rPr>
          <w:rFonts w:asciiTheme="majorHAnsi" w:eastAsiaTheme="minorHAnsi" w:hAnsiTheme="majorHAnsi"/>
          <w:strike/>
        </w:rPr>
        <w:t>------------------</w:t>
      </w:r>
      <w:r w:rsidRPr="00DB424F">
        <w:rPr>
          <w:rFonts w:asciiTheme="majorHAnsi" w:eastAsiaTheme="minorHAnsi" w:hAnsiTheme="majorHAnsi"/>
          <w:strike/>
          <w:lang w:val="hy-AM"/>
        </w:rPr>
        <w:t>----------------------</w:t>
      </w:r>
      <w:r w:rsidRPr="00DB424F">
        <w:rPr>
          <w:rFonts w:asciiTheme="majorHAnsi" w:eastAsiaTheme="minorHAnsi" w:hAnsiTheme="majorHAnsi"/>
          <w:strike/>
        </w:rPr>
        <w:t xml:space="preserve"> </w:t>
      </w:r>
      <w:r w:rsidRPr="00DB424F">
        <w:rPr>
          <w:rFonts w:asciiTheme="majorHAnsi" w:eastAsiaTheme="minorHAnsi" w:hAnsiTheme="majorHAnsi"/>
          <w:strike/>
          <w:lang w:val="hy-AM"/>
        </w:rPr>
        <w:t>.</w:t>
      </w:r>
      <w:r w:rsidRPr="00DB424F">
        <w:rPr>
          <w:rFonts w:asciiTheme="majorHAnsi" w:eastAsiaTheme="minorHAnsi" w:hAnsiTheme="majorHAnsi"/>
          <w:strike/>
        </w:rPr>
        <w:t xml:space="preserve">           </w:t>
      </w:r>
      <w:r w:rsidRPr="00DB424F">
        <w:rPr>
          <w:rFonts w:asciiTheme="majorHAnsi" w:hAnsiTheme="majorHAnsi"/>
          <w:strike/>
          <w:sz w:val="16"/>
          <w:szCs w:val="16"/>
        </w:rPr>
        <w:t>крайний  срок</w:t>
      </w:r>
      <w:r w:rsidRPr="00DB424F">
        <w:rPr>
          <w:rFonts w:asciiTheme="majorHAnsi" w:eastAsiaTheme="minorHAnsi" w:hAnsiTheme="majorHAnsi"/>
          <w:strike/>
          <w:sz w:val="16"/>
          <w:szCs w:val="16"/>
        </w:rPr>
        <w:t xml:space="preserve"> поставки товаров</w:t>
      </w:r>
      <w:r w:rsidRPr="00DB424F">
        <w:rPr>
          <w:rFonts w:asciiTheme="majorHAnsi" w:hAnsiTheme="majorHAnsi"/>
          <w:strike/>
          <w:sz w:val="16"/>
          <w:szCs w:val="16"/>
        </w:rPr>
        <w:t>, предусмотренный заключаемым договором, включая гарантийный срок</w:t>
      </w:r>
    </w:p>
    <w:p w14:paraId="1DA1BE88" w14:textId="77777777" w:rsidR="00C055E0" w:rsidRPr="00DB424F" w:rsidRDefault="00A944D6" w:rsidP="00A944D6">
      <w:pPr>
        <w:pStyle w:val="af4"/>
        <w:shd w:val="clear" w:color="auto" w:fill="FFFFFF"/>
        <w:contextualSpacing/>
        <w:jc w:val="both"/>
        <w:rPr>
          <w:rFonts w:asciiTheme="majorHAnsi" w:eastAsiaTheme="minorHAnsi" w:hAnsiTheme="majorHAnsi"/>
          <w:strike/>
        </w:rPr>
      </w:pPr>
      <w:r w:rsidRPr="00DB424F">
        <w:rPr>
          <w:rFonts w:asciiTheme="majorHAnsi" w:eastAsiaTheme="minorHAnsi" w:hAnsiTheme="majorHAnsi"/>
          <w:strike/>
        </w:rPr>
        <w:lastRenderedPageBreak/>
        <w:t>В день предоставления гарантии лицо, выдающее гарантию, с официального адреса</w:t>
      </w:r>
      <w:r w:rsidRPr="00DB424F">
        <w:rPr>
          <w:rFonts w:asciiTheme="majorHAnsi" w:eastAsiaTheme="minorHAnsi" w:hAnsiTheme="majorHAnsi"/>
          <w:strike/>
          <w:lang w:val="hy-AM"/>
        </w:rPr>
        <w:t xml:space="preserve"> </w:t>
      </w:r>
      <w:r w:rsidRPr="00DB424F">
        <w:rPr>
          <w:rFonts w:asciiTheme="majorHAnsi" w:eastAsiaTheme="minorHAnsi" w:hAnsiTheme="majorHAnsi"/>
          <w:strike/>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C055E0" w:rsidRPr="00DB424F">
        <w:rPr>
          <w:rFonts w:asciiTheme="majorHAnsi" w:eastAsiaTheme="minorHAnsi" w:hAnsiTheme="majorHAnsi"/>
          <w:strike/>
        </w:rPr>
        <w:t>-----------------------------------------------------------------</w:t>
      </w:r>
    </w:p>
    <w:p w14:paraId="61172179" w14:textId="77777777" w:rsidR="00C055E0" w:rsidRPr="00DB424F" w:rsidRDefault="00C055E0" w:rsidP="00A944D6">
      <w:pPr>
        <w:pStyle w:val="af4"/>
        <w:shd w:val="clear" w:color="auto" w:fill="FFFFFF"/>
        <w:contextualSpacing/>
        <w:jc w:val="both"/>
        <w:rPr>
          <w:rFonts w:asciiTheme="majorHAnsi" w:eastAsiaTheme="minorHAnsi" w:hAnsiTheme="majorHAnsi"/>
          <w:strike/>
        </w:rPr>
      </w:pPr>
      <w:r w:rsidRPr="00DB424F">
        <w:rPr>
          <w:rStyle w:val="af5"/>
          <w:rFonts w:asciiTheme="majorHAnsi" w:hAnsiTheme="majorHAnsi"/>
          <w:b w:val="0"/>
          <w:bCs w:val="0"/>
          <w:strike/>
          <w:sz w:val="20"/>
          <w:szCs w:val="20"/>
        </w:rPr>
        <w:t xml:space="preserve">                                                                                                 адрес эл. почты секретаря</w:t>
      </w:r>
    </w:p>
    <w:p w14:paraId="4F6C1664" w14:textId="77777777" w:rsidR="00A944D6" w:rsidRPr="00DB424F" w:rsidRDefault="00A944D6" w:rsidP="00A944D6">
      <w:pPr>
        <w:pStyle w:val="af4"/>
        <w:shd w:val="clear" w:color="auto" w:fill="FFFFFF"/>
        <w:contextualSpacing/>
        <w:jc w:val="both"/>
        <w:rPr>
          <w:rFonts w:asciiTheme="majorHAnsi" w:eastAsiaTheme="minorHAnsi" w:hAnsiTheme="majorHAnsi"/>
          <w:strike/>
        </w:rPr>
      </w:pPr>
      <w:r w:rsidRPr="00DB424F">
        <w:rPr>
          <w:rFonts w:asciiTheme="majorHAnsi" w:eastAsiaTheme="minorHAnsi" w:hAnsiTheme="majorHAnsi"/>
          <w:strike/>
        </w:rPr>
        <w:t xml:space="preserve">указанный в приглашении к процедуре </w:t>
      </w:r>
      <w:proofErr w:type="spellStart"/>
      <w:r w:rsidRPr="00DB424F">
        <w:rPr>
          <w:rFonts w:asciiTheme="majorHAnsi" w:eastAsiaTheme="minorHAnsi" w:hAnsiTheme="majorHAnsi"/>
          <w:strike/>
        </w:rPr>
        <w:t>закупкок</w:t>
      </w:r>
      <w:proofErr w:type="spellEnd"/>
      <w:r w:rsidRPr="00DB424F">
        <w:rPr>
          <w:rFonts w:asciiTheme="majorHAnsi" w:eastAsiaTheme="minorHAnsi" w:hAnsiTheme="majorHAnsi"/>
          <w:strike/>
        </w:rPr>
        <w:t xml:space="preserve">, организованной с целью заключения договора упомянутого в пункте 1 настоящей гарантии. </w:t>
      </w:r>
    </w:p>
    <w:p w14:paraId="00A3E8B4" w14:textId="77777777" w:rsidR="005B3A59" w:rsidRPr="00DB424F" w:rsidRDefault="005B3A59" w:rsidP="00EE62ED">
      <w:pPr>
        <w:pStyle w:val="af4"/>
        <w:shd w:val="clear" w:color="auto" w:fill="FFFFFF"/>
        <w:contextualSpacing/>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p>
    <w:p w14:paraId="2B22E3DC"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6. Бенефициар предъявляет требование лицу, выдающему гарантию, в письменной форме. К требованию прилагаются следующие документы:</w:t>
      </w:r>
    </w:p>
    <w:p w14:paraId="748C37AD" w14:textId="77777777" w:rsidR="00D273E6" w:rsidRPr="00DB424F" w:rsidRDefault="00D273E6" w:rsidP="005B3A59">
      <w:pPr>
        <w:pStyle w:val="af4"/>
        <w:shd w:val="clear" w:color="auto" w:fill="FFFFFF"/>
        <w:spacing w:before="0" w:beforeAutospacing="0" w:after="0" w:afterAutospacing="0"/>
        <w:ind w:firstLine="375"/>
        <w:jc w:val="both"/>
        <w:rPr>
          <w:rFonts w:asciiTheme="majorHAnsi" w:eastAsiaTheme="minorHAnsi" w:hAnsiTheme="majorHAnsi"/>
          <w:strike/>
        </w:rPr>
      </w:pPr>
    </w:p>
    <w:p w14:paraId="4240DB80" w14:textId="77777777" w:rsidR="005B3A59" w:rsidRPr="00DB424F" w:rsidRDefault="005B3A59" w:rsidP="005B3A59">
      <w:pPr>
        <w:pStyle w:val="af4"/>
        <w:shd w:val="clear" w:color="auto" w:fill="FFFFFF"/>
        <w:ind w:firstLine="374"/>
        <w:contextualSpacing/>
        <w:jc w:val="both"/>
        <w:rPr>
          <w:rFonts w:asciiTheme="majorHAnsi" w:eastAsiaTheme="minorHAnsi" w:hAnsiTheme="majorHAnsi"/>
          <w:strike/>
        </w:rPr>
      </w:pPr>
      <w:r w:rsidRPr="00DB424F">
        <w:rPr>
          <w:rFonts w:asciiTheme="majorHAnsi" w:eastAsiaTheme="minorHAnsi" w:hAnsiTheme="majorHAnsi"/>
          <w:strike/>
        </w:rPr>
        <w:t>1) копии заключенного договора N</w:t>
      </w:r>
      <w:r w:rsidRPr="00DB424F">
        <w:rPr>
          <w:rFonts w:asciiTheme="majorHAnsi" w:eastAsiaTheme="minorHAnsi" w:hAnsiTheme="majorHAnsi"/>
          <w:strike/>
          <w:lang w:val="hy-AM"/>
        </w:rPr>
        <w:t xml:space="preserve"> </w:t>
      </w:r>
      <w:r w:rsidRPr="00DB424F">
        <w:rPr>
          <w:rFonts w:asciiTheme="majorHAnsi" w:eastAsiaTheme="minorHAnsi" w:hAnsiTheme="majorHAnsi"/>
          <w:strike/>
        </w:rPr>
        <w:t xml:space="preserve">_____________________, включая </w:t>
      </w:r>
    </w:p>
    <w:p w14:paraId="4D319218" w14:textId="77777777" w:rsidR="005B3A59" w:rsidRPr="00DB424F" w:rsidRDefault="005B3A59" w:rsidP="005B3A59">
      <w:pPr>
        <w:pStyle w:val="af4"/>
        <w:shd w:val="clear" w:color="auto" w:fill="FFFFFF"/>
        <w:contextualSpacing/>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r w:rsidR="00D273E6" w:rsidRPr="00DB424F">
        <w:rPr>
          <w:rFonts w:asciiTheme="majorHAnsi" w:eastAsiaTheme="minorHAnsi" w:hAnsiTheme="majorHAnsi"/>
          <w:strike/>
        </w:rPr>
        <w:t xml:space="preserve">          </w:t>
      </w:r>
      <w:r w:rsidRPr="00DB424F">
        <w:rPr>
          <w:rFonts w:asciiTheme="majorHAnsi" w:eastAsiaTheme="minorHAnsi" w:hAnsiTheme="majorHAnsi"/>
          <w:strike/>
          <w:sz w:val="18"/>
          <w:szCs w:val="18"/>
        </w:rPr>
        <w:t xml:space="preserve">номер заключаемого </w:t>
      </w:r>
      <w:proofErr w:type="spellStart"/>
      <w:r w:rsidRPr="00DB424F">
        <w:rPr>
          <w:rFonts w:asciiTheme="majorHAnsi" w:eastAsiaTheme="minorHAnsi" w:hAnsiTheme="majorHAnsi"/>
          <w:strike/>
          <w:sz w:val="18"/>
          <w:szCs w:val="18"/>
        </w:rPr>
        <w:t>договара</w:t>
      </w:r>
      <w:proofErr w:type="spellEnd"/>
    </w:p>
    <w:p w14:paraId="01BE7F56"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копии внесенных  в него изменений, дополнительных соглашений,</w:t>
      </w:r>
    </w:p>
    <w:p w14:paraId="0427A6D7"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p>
    <w:p w14:paraId="00383A1D"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DB424F">
          <w:rPr>
            <w:rStyle w:val="a9"/>
            <w:rFonts w:asciiTheme="majorHAnsi" w:hAnsiTheme="majorHAnsi"/>
            <w:strike/>
            <w:color w:val="auto"/>
            <w:sz w:val="20"/>
            <w:szCs w:val="20"/>
            <w:lang w:val="hy-AM"/>
          </w:rPr>
          <w:t>www.procurement.am</w:t>
        </w:r>
      </w:hyperlink>
      <w:r w:rsidRPr="00DB424F">
        <w:rPr>
          <w:rFonts w:asciiTheme="majorHAnsi" w:eastAsiaTheme="minorHAnsi" w:hAnsiTheme="majorHAnsi"/>
          <w:strike/>
        </w:rPr>
        <w:t xml:space="preserve"> .</w:t>
      </w:r>
    </w:p>
    <w:p w14:paraId="081A10E5"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p>
    <w:p w14:paraId="6B06C569"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7.</w:t>
      </w:r>
      <w:r w:rsidRPr="00DB424F">
        <w:rPr>
          <w:rFonts w:asciiTheme="majorHAnsi" w:hAnsiTheme="majorHAnsi"/>
          <w:strike/>
        </w:rPr>
        <w:t xml:space="preserve"> </w:t>
      </w:r>
      <w:r w:rsidRPr="00DB424F">
        <w:rPr>
          <w:rFonts w:asciiTheme="majorHAnsi" w:eastAsiaTheme="minorHAnsi" w:hAnsiTheme="majorHAnsi"/>
          <w:strike/>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DD03280"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p>
    <w:p w14:paraId="372E575B"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8.</w:t>
      </w:r>
      <w:r w:rsidRPr="00DB424F">
        <w:rPr>
          <w:rFonts w:asciiTheme="majorHAnsi" w:hAnsiTheme="majorHAnsi"/>
          <w:strike/>
        </w:rPr>
        <w:t xml:space="preserve"> </w:t>
      </w:r>
      <w:r w:rsidRPr="00DB424F">
        <w:rPr>
          <w:rFonts w:asciiTheme="majorHAnsi" w:eastAsiaTheme="minorHAnsi" w:hAnsiTheme="majorHAnsi"/>
          <w:strike/>
        </w:rPr>
        <w:t>Лицо, выдающее гарантию, отклоняет требование бенефициара, если:</w:t>
      </w:r>
    </w:p>
    <w:p w14:paraId="07DA0578"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1) требование или прилагаемые документы не соответствуют условиям настоящей гарантии,</w:t>
      </w:r>
    </w:p>
    <w:p w14:paraId="5210840A" w14:textId="77777777" w:rsidR="005B3A59" w:rsidRPr="00DB424F" w:rsidRDefault="005B3A59" w:rsidP="005B3A59">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2) требование представлено по истечении срока, установленного гарантией.</w:t>
      </w:r>
    </w:p>
    <w:p w14:paraId="5EA65D5B" w14:textId="77777777" w:rsidR="005B3A59" w:rsidRPr="00DB424F" w:rsidRDefault="005B3A59" w:rsidP="005B3A59">
      <w:pPr>
        <w:pStyle w:val="af4"/>
        <w:shd w:val="clear" w:color="auto" w:fill="FFFFFF"/>
        <w:spacing w:before="0" w:beforeAutospacing="0" w:after="0" w:afterAutospacing="0"/>
        <w:ind w:firstLine="375"/>
        <w:rPr>
          <w:rFonts w:asciiTheme="majorHAnsi" w:eastAsiaTheme="minorHAnsi" w:hAnsiTheme="majorHAnsi"/>
          <w:strike/>
        </w:rPr>
      </w:pPr>
    </w:p>
    <w:p w14:paraId="2F585137" w14:textId="77777777" w:rsidR="005B3A59" w:rsidRPr="00DB424F" w:rsidRDefault="005B3A59" w:rsidP="005B3A59">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A3066B2" w14:textId="77777777" w:rsidR="005B3A59" w:rsidRPr="00DB424F" w:rsidRDefault="005B3A59" w:rsidP="005B3A59">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 xml:space="preserve"> 10. К настоящей гарантии применяются соответствующие положения Гражданского кодекса Республики Армения</w:t>
      </w:r>
    </w:p>
    <w:p w14:paraId="5DE0B1F3"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01797B7"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p>
    <w:p w14:paraId="7423F230"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hAnsiTheme="majorHAnsi"/>
          <w:strike/>
          <w:sz w:val="20"/>
          <w:szCs w:val="20"/>
        </w:rPr>
      </w:pPr>
    </w:p>
    <w:p w14:paraId="220F09CF"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hAnsiTheme="majorHAnsi"/>
          <w:strike/>
          <w:sz w:val="20"/>
          <w:szCs w:val="20"/>
          <w:u w:val="single"/>
          <w:lang w:val="hy-AM"/>
        </w:rPr>
      </w:pPr>
      <w:r w:rsidRPr="00DB424F">
        <w:rPr>
          <w:rFonts w:asciiTheme="majorHAnsi" w:hAnsiTheme="majorHAnsi"/>
          <w:strike/>
          <w:sz w:val="20"/>
          <w:szCs w:val="20"/>
          <w:lang w:val="hy-AM"/>
        </w:rPr>
        <w:t>Руководитель исполнительного органа</w:t>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p>
    <w:p w14:paraId="35F8131B"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hAnsiTheme="majorHAnsi"/>
          <w:strike/>
          <w:sz w:val="20"/>
          <w:szCs w:val="20"/>
          <w:lang w:val="hy-AM"/>
        </w:rPr>
      </w:pPr>
    </w:p>
    <w:p w14:paraId="0901C289"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hAnsiTheme="majorHAnsi"/>
          <w:strike/>
          <w:sz w:val="20"/>
          <w:szCs w:val="20"/>
          <w:lang w:val="hy-AM"/>
        </w:rPr>
      </w:pPr>
    </w:p>
    <w:p w14:paraId="2390BF70"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hAnsiTheme="majorHAnsi"/>
          <w:strike/>
          <w:sz w:val="20"/>
          <w:szCs w:val="20"/>
          <w:lang w:val="hy-AM"/>
        </w:rPr>
      </w:pP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p>
    <w:p w14:paraId="030CF1F9" w14:textId="77777777" w:rsidR="005B3A59" w:rsidRPr="00DB424F" w:rsidRDefault="005B3A59" w:rsidP="005B3A59">
      <w:pPr>
        <w:pStyle w:val="af4"/>
        <w:shd w:val="clear" w:color="auto" w:fill="FFFFFF"/>
        <w:spacing w:before="0" w:beforeAutospacing="0" w:after="0" w:afterAutospacing="0"/>
        <w:rPr>
          <w:rFonts w:asciiTheme="majorHAnsi" w:hAnsiTheme="majorHAnsi"/>
          <w:strike/>
          <w:vertAlign w:val="superscript"/>
        </w:rPr>
      </w:pPr>
      <w:r w:rsidRPr="00DB424F">
        <w:rPr>
          <w:rFonts w:asciiTheme="majorHAnsi" w:hAnsiTheme="majorHAnsi"/>
          <w:strike/>
          <w:vertAlign w:val="superscript"/>
          <w:lang w:val="hy-AM"/>
        </w:rPr>
        <w:t xml:space="preserve">                                                        </w:t>
      </w:r>
      <w:r w:rsidRPr="00DB424F">
        <w:rPr>
          <w:rFonts w:asciiTheme="majorHAnsi" w:hAnsiTheme="majorHAnsi"/>
          <w:strike/>
          <w:vertAlign w:val="superscript"/>
        </w:rPr>
        <w:t>число, месяц, год</w:t>
      </w:r>
    </w:p>
    <w:p w14:paraId="22AB9F79"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lang w:val="hy-AM"/>
        </w:rPr>
      </w:pPr>
    </w:p>
    <w:p w14:paraId="2D119969"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p>
    <w:p w14:paraId="17372152"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p>
    <w:p w14:paraId="390607E7" w14:textId="77777777" w:rsidR="005B3A59" w:rsidRPr="00DB424F" w:rsidRDefault="005B3A59" w:rsidP="005B3A59">
      <w:pPr>
        <w:pStyle w:val="af4"/>
        <w:shd w:val="clear" w:color="auto" w:fill="FFFFFF"/>
        <w:spacing w:before="0" w:beforeAutospacing="0" w:after="0" w:afterAutospacing="0"/>
        <w:ind w:firstLine="375"/>
        <w:rPr>
          <w:rFonts w:asciiTheme="majorHAnsi" w:eastAsiaTheme="minorHAnsi" w:hAnsiTheme="majorHAnsi"/>
          <w:strike/>
        </w:rPr>
      </w:pPr>
    </w:p>
    <w:p w14:paraId="3769FCD7" w14:textId="77777777" w:rsidR="005B3A59" w:rsidRPr="00DB424F" w:rsidRDefault="005B3A59" w:rsidP="005B3A59">
      <w:pPr>
        <w:pStyle w:val="af4"/>
        <w:shd w:val="clear" w:color="auto" w:fill="FFFFFF"/>
        <w:spacing w:before="0" w:beforeAutospacing="0" w:after="0" w:afterAutospacing="0"/>
        <w:ind w:firstLine="375"/>
        <w:rPr>
          <w:rStyle w:val="af5"/>
          <w:rFonts w:asciiTheme="majorHAnsi" w:hAnsiTheme="majorHAnsi"/>
          <w:b w:val="0"/>
          <w:bCs w:val="0"/>
          <w:strike/>
          <w:sz w:val="20"/>
          <w:szCs w:val="20"/>
        </w:rPr>
      </w:pPr>
    </w:p>
    <w:p w14:paraId="7815885D" w14:textId="77777777" w:rsidR="001005B0" w:rsidRPr="00DB424F" w:rsidRDefault="001005B0" w:rsidP="005B3A59">
      <w:pPr>
        <w:widowControl w:val="0"/>
        <w:spacing w:after="160"/>
        <w:ind w:left="567" w:right="565"/>
        <w:jc w:val="both"/>
        <w:rPr>
          <w:rFonts w:asciiTheme="majorHAnsi" w:hAnsiTheme="majorHAnsi"/>
          <w:strike/>
        </w:rPr>
      </w:pPr>
    </w:p>
    <w:p w14:paraId="6D1D43D4" w14:textId="77777777" w:rsidR="001005B0" w:rsidRPr="00DB424F" w:rsidRDefault="001005B0" w:rsidP="00B46D58">
      <w:pPr>
        <w:widowControl w:val="0"/>
        <w:spacing w:after="160"/>
        <w:ind w:left="567" w:right="565"/>
        <w:jc w:val="center"/>
        <w:rPr>
          <w:rFonts w:asciiTheme="majorHAnsi" w:hAnsiTheme="majorHAnsi"/>
          <w:b/>
          <w:strike/>
        </w:rPr>
      </w:pPr>
    </w:p>
    <w:p w14:paraId="16C01986" w14:textId="77777777" w:rsidR="001005B0" w:rsidRPr="00DB424F" w:rsidRDefault="001005B0" w:rsidP="00B46D58">
      <w:pPr>
        <w:widowControl w:val="0"/>
        <w:spacing w:after="160"/>
        <w:ind w:left="567" w:right="565"/>
        <w:jc w:val="center"/>
        <w:rPr>
          <w:rFonts w:asciiTheme="majorHAnsi" w:hAnsiTheme="majorHAnsi"/>
          <w:b/>
        </w:rPr>
      </w:pPr>
    </w:p>
    <w:p w14:paraId="629FE6BF" w14:textId="77777777" w:rsidR="001005B0" w:rsidRPr="00DB424F" w:rsidRDefault="001005B0" w:rsidP="00B46D58">
      <w:pPr>
        <w:widowControl w:val="0"/>
        <w:spacing w:after="160"/>
        <w:ind w:left="567" w:right="565"/>
        <w:jc w:val="center"/>
        <w:rPr>
          <w:rFonts w:asciiTheme="majorHAnsi" w:hAnsiTheme="majorHAnsi"/>
          <w:b/>
        </w:rPr>
      </w:pPr>
    </w:p>
    <w:p w14:paraId="2B6408A7" w14:textId="77777777" w:rsidR="001005B0" w:rsidRPr="00DB424F" w:rsidRDefault="001005B0" w:rsidP="00B46D58">
      <w:pPr>
        <w:widowControl w:val="0"/>
        <w:spacing w:after="160"/>
        <w:ind w:left="567" w:right="565"/>
        <w:jc w:val="center"/>
        <w:rPr>
          <w:rFonts w:asciiTheme="majorHAnsi" w:hAnsiTheme="majorHAnsi"/>
          <w:b/>
        </w:rPr>
      </w:pPr>
    </w:p>
    <w:p w14:paraId="37ACAB49" w14:textId="77777777" w:rsidR="00FC10BB" w:rsidRPr="00DB424F" w:rsidRDefault="00FC10BB">
      <w:pPr>
        <w:rPr>
          <w:rFonts w:asciiTheme="majorHAnsi" w:hAnsiTheme="majorHAnsi"/>
          <w:i/>
        </w:rPr>
      </w:pPr>
      <w:r w:rsidRPr="00DB424F">
        <w:rPr>
          <w:rFonts w:asciiTheme="majorHAnsi" w:hAnsiTheme="majorHAnsi"/>
          <w:i/>
        </w:rPr>
        <w:br w:type="page"/>
      </w:r>
    </w:p>
    <w:p w14:paraId="7633E755" w14:textId="66642E91" w:rsidR="000A214C" w:rsidRPr="00DB424F" w:rsidRDefault="000A214C" w:rsidP="000A214C">
      <w:pPr>
        <w:widowControl w:val="0"/>
        <w:spacing w:after="160"/>
        <w:jc w:val="right"/>
        <w:rPr>
          <w:rFonts w:asciiTheme="majorHAnsi" w:hAnsiTheme="majorHAnsi"/>
          <w:i/>
        </w:rPr>
      </w:pPr>
      <w:r w:rsidRPr="00DB424F">
        <w:rPr>
          <w:rFonts w:asciiTheme="majorHAnsi" w:hAnsiTheme="majorHAnsi"/>
          <w:i/>
        </w:rPr>
        <w:lastRenderedPageBreak/>
        <w:t>Приложение № 5.1</w:t>
      </w:r>
    </w:p>
    <w:p w14:paraId="403EA396" w14:textId="0A8ECB3A" w:rsidR="000A214C" w:rsidRPr="00DB424F" w:rsidRDefault="000A214C" w:rsidP="000A214C">
      <w:pPr>
        <w:widowControl w:val="0"/>
        <w:spacing w:after="160"/>
        <w:jc w:val="right"/>
        <w:rPr>
          <w:rFonts w:asciiTheme="majorHAnsi" w:hAnsiTheme="majorHAnsi"/>
          <w:i/>
        </w:rPr>
      </w:pPr>
      <w:r w:rsidRPr="00DB424F">
        <w:rPr>
          <w:rFonts w:asciiTheme="majorHAnsi" w:hAnsiTheme="majorHAnsi"/>
          <w:i/>
        </w:rPr>
        <w:t xml:space="preserve">к Приглашению на </w:t>
      </w:r>
      <w:r w:rsidR="00DB5701" w:rsidRPr="00DB424F">
        <w:rPr>
          <w:rFonts w:asciiTheme="majorHAnsi" w:hAnsiTheme="majorHAnsi"/>
          <w:i/>
        </w:rPr>
        <w:t>процедуру запроса котировок</w:t>
      </w:r>
      <w:r w:rsidRPr="00DB424F">
        <w:rPr>
          <w:rFonts w:asciiTheme="majorHAnsi" w:hAnsiTheme="majorHAnsi"/>
          <w:i/>
        </w:rPr>
        <w:br/>
        <w:t xml:space="preserve">под кодом </w:t>
      </w:r>
      <w:proofErr w:type="gramStart"/>
      <w:r w:rsidR="00F97A8A" w:rsidRPr="00DB424F">
        <w:rPr>
          <w:rFonts w:asciiTheme="majorHAnsi" w:hAnsiTheme="majorHAnsi"/>
          <w:lang w:val="es-ES"/>
        </w:rPr>
        <w:t>«</w:t>
      </w:r>
      <w:r w:rsidR="009F3A0F" w:rsidRPr="009F3A0F">
        <w:rPr>
          <w:rFonts w:asciiTheme="majorHAnsi" w:hAnsiTheme="majorHAnsi"/>
          <w:sz w:val="22"/>
          <w:szCs w:val="22"/>
        </w:rPr>
        <w:t xml:space="preserve"> </w:t>
      </w:r>
      <w:r w:rsidR="009F3A0F" w:rsidRPr="00E840AF">
        <w:rPr>
          <w:rFonts w:asciiTheme="majorHAnsi" w:hAnsiTheme="majorHAnsi"/>
          <w:sz w:val="22"/>
          <w:szCs w:val="22"/>
        </w:rPr>
        <w:t>ԱՄԱՄԴ</w:t>
      </w:r>
      <w:proofErr w:type="gramEnd"/>
      <w:r w:rsidR="009F3A0F" w:rsidRPr="00E840AF">
        <w:rPr>
          <w:rFonts w:asciiTheme="majorHAnsi" w:hAnsiTheme="majorHAnsi"/>
          <w:sz w:val="22"/>
          <w:szCs w:val="22"/>
        </w:rPr>
        <w:t>-ԳՀԱՊՁԲ-26/01</w:t>
      </w:r>
      <w:r w:rsidR="00F97A8A" w:rsidRPr="00DB424F">
        <w:rPr>
          <w:rFonts w:asciiTheme="majorHAnsi" w:hAnsiTheme="majorHAnsi"/>
          <w:i/>
        </w:rPr>
        <w:t xml:space="preserve">» </w:t>
      </w:r>
      <w:r w:rsidR="00920C90" w:rsidRPr="00DB424F">
        <w:rPr>
          <w:rFonts w:asciiTheme="majorHAnsi" w:hAnsiTheme="majorHAnsi"/>
          <w:i/>
        </w:rPr>
        <w:t xml:space="preserve"> </w:t>
      </w:r>
      <w:r w:rsidRPr="00DB424F">
        <w:rPr>
          <w:rFonts w:asciiTheme="majorHAnsi" w:hAnsiTheme="majorHAnsi"/>
        </w:rPr>
        <w:footnoteReference w:customMarkFollows="1" w:id="23"/>
        <w:t>*</w:t>
      </w:r>
    </w:p>
    <w:p w14:paraId="3E168723" w14:textId="77777777" w:rsidR="00AF4211" w:rsidRPr="00DB424F" w:rsidRDefault="00AF4211" w:rsidP="000A214C">
      <w:pPr>
        <w:widowControl w:val="0"/>
        <w:spacing w:after="160"/>
        <w:jc w:val="center"/>
        <w:rPr>
          <w:rFonts w:asciiTheme="majorHAnsi" w:hAnsiTheme="majorHAnsi"/>
          <w:b/>
        </w:rPr>
      </w:pPr>
    </w:p>
    <w:p w14:paraId="014B14CC" w14:textId="77777777" w:rsidR="000A214C" w:rsidRPr="00DB424F" w:rsidRDefault="000A214C" w:rsidP="000A214C">
      <w:pPr>
        <w:widowControl w:val="0"/>
        <w:spacing w:after="160"/>
        <w:jc w:val="center"/>
        <w:rPr>
          <w:rFonts w:asciiTheme="majorHAnsi" w:hAnsiTheme="majorHAnsi"/>
          <w:b/>
        </w:rPr>
      </w:pPr>
      <w:r w:rsidRPr="00DB424F">
        <w:rPr>
          <w:rFonts w:asciiTheme="majorHAnsi" w:hAnsiTheme="majorHAnsi"/>
          <w:b/>
        </w:rPr>
        <w:t xml:space="preserve">СОГЛАШЕНИЕ О НЕУСТОЙКЕ </w:t>
      </w:r>
    </w:p>
    <w:p w14:paraId="386989BC" w14:textId="77777777" w:rsidR="000A214C" w:rsidRPr="00DB424F" w:rsidRDefault="000A214C" w:rsidP="000A214C">
      <w:pPr>
        <w:widowControl w:val="0"/>
        <w:spacing w:after="160"/>
        <w:jc w:val="center"/>
        <w:rPr>
          <w:rFonts w:asciiTheme="majorHAnsi" w:hAnsiTheme="majorHAnsi"/>
          <w:b/>
        </w:rPr>
      </w:pPr>
      <w:r w:rsidRPr="00DB424F">
        <w:rPr>
          <w:rFonts w:asciiTheme="majorHAnsi" w:hAnsiTheme="majorHAnsi"/>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DB424F" w14:paraId="5AAC8826" w14:textId="77777777" w:rsidTr="00DE2AE3">
        <w:tc>
          <w:tcPr>
            <w:tcW w:w="4786" w:type="dxa"/>
          </w:tcPr>
          <w:p w14:paraId="43D5D0E8" w14:textId="77777777" w:rsidR="000A214C" w:rsidRPr="00DB424F" w:rsidRDefault="000A214C" w:rsidP="00DE2AE3">
            <w:pPr>
              <w:widowControl w:val="0"/>
              <w:spacing w:after="160"/>
              <w:rPr>
                <w:rFonts w:asciiTheme="majorHAnsi" w:hAnsiTheme="majorHAnsi"/>
                <w:b/>
                <w:lang w:val="en-US"/>
              </w:rPr>
            </w:pPr>
            <w:r w:rsidRPr="00DB424F">
              <w:rPr>
                <w:rFonts w:asciiTheme="majorHAnsi" w:hAnsiTheme="majorHAnsi"/>
              </w:rPr>
              <w:t>г. Ереван</w:t>
            </w:r>
          </w:p>
        </w:tc>
        <w:tc>
          <w:tcPr>
            <w:tcW w:w="4500" w:type="dxa"/>
          </w:tcPr>
          <w:p w14:paraId="7CBC30E4" w14:textId="370CBEAB" w:rsidR="000A214C" w:rsidRPr="00DB424F" w:rsidRDefault="000A214C" w:rsidP="00277C88">
            <w:pPr>
              <w:widowControl w:val="0"/>
              <w:spacing w:after="160"/>
              <w:jc w:val="right"/>
              <w:rPr>
                <w:rFonts w:asciiTheme="majorHAnsi" w:hAnsiTheme="majorHAnsi"/>
                <w:b/>
              </w:rPr>
            </w:pPr>
            <w:r w:rsidRPr="00DB424F">
              <w:rPr>
                <w:rFonts w:asciiTheme="majorHAnsi" w:hAnsiTheme="majorHAnsi"/>
              </w:rPr>
              <w:t>"</w:t>
            </w:r>
            <w:r w:rsidRPr="00DB424F">
              <w:rPr>
                <w:rFonts w:asciiTheme="majorHAnsi" w:hAnsiTheme="majorHAnsi"/>
                <w:lang w:val="en-US"/>
              </w:rPr>
              <w:tab/>
            </w:r>
            <w:r w:rsidRPr="00DB424F">
              <w:rPr>
                <w:rFonts w:asciiTheme="majorHAnsi" w:hAnsiTheme="majorHAnsi"/>
              </w:rPr>
              <w:t xml:space="preserve">" </w:t>
            </w:r>
            <w:r w:rsidRPr="00DB424F">
              <w:rPr>
                <w:rFonts w:asciiTheme="majorHAnsi" w:hAnsiTheme="majorHAnsi"/>
                <w:lang w:val="en-US"/>
              </w:rPr>
              <w:tab/>
            </w:r>
            <w:r w:rsidRPr="00DB424F">
              <w:rPr>
                <w:rFonts w:asciiTheme="majorHAnsi" w:hAnsiTheme="majorHAnsi"/>
              </w:rPr>
              <w:t>20</w:t>
            </w:r>
            <w:r w:rsidR="00475789" w:rsidRPr="00DB424F">
              <w:rPr>
                <w:rFonts w:asciiTheme="majorHAnsi" w:hAnsiTheme="majorHAnsi"/>
                <w:lang w:val="en-US"/>
              </w:rPr>
              <w:t>2</w:t>
            </w:r>
            <w:r w:rsidR="00277C88" w:rsidRPr="00DB424F">
              <w:rPr>
                <w:rFonts w:asciiTheme="majorHAnsi" w:hAnsiTheme="majorHAnsi"/>
              </w:rPr>
              <w:t>5</w:t>
            </w:r>
            <w:r w:rsidRPr="00DB424F">
              <w:rPr>
                <w:rFonts w:asciiTheme="majorHAnsi" w:hAnsiTheme="majorHAnsi"/>
              </w:rPr>
              <w:t>г.</w:t>
            </w:r>
            <w:r w:rsidRPr="00DB424F">
              <w:rPr>
                <w:rStyle w:val="af6"/>
                <w:rFonts w:asciiTheme="majorHAnsi" w:hAnsiTheme="majorHAnsi"/>
              </w:rPr>
              <w:footnoteReference w:customMarkFollows="1" w:id="24"/>
              <w:t>**</w:t>
            </w:r>
          </w:p>
        </w:tc>
      </w:tr>
    </w:tbl>
    <w:p w14:paraId="27EFF43F" w14:textId="77777777" w:rsidR="000A214C" w:rsidRPr="00DB424F" w:rsidRDefault="000A214C" w:rsidP="000A214C">
      <w:pPr>
        <w:widowControl w:val="0"/>
        <w:spacing w:after="160"/>
        <w:rPr>
          <w:rFonts w:asciiTheme="majorHAnsi" w:hAnsiTheme="majorHAnsi"/>
          <w:b/>
        </w:rPr>
      </w:pPr>
    </w:p>
    <w:p w14:paraId="3B79D194" w14:textId="77777777" w:rsidR="000A214C" w:rsidRPr="00DB424F" w:rsidRDefault="000A214C" w:rsidP="000A214C">
      <w:pPr>
        <w:widowControl w:val="0"/>
        <w:jc w:val="both"/>
        <w:rPr>
          <w:rFonts w:asciiTheme="majorHAnsi" w:hAnsiTheme="majorHAnsi"/>
          <w:u w:val="single"/>
          <w:vertAlign w:val="subscript"/>
        </w:rPr>
      </w:pPr>
      <w:r w:rsidRPr="00DB424F">
        <w:rPr>
          <w:rFonts w:asciiTheme="majorHAnsi" w:hAnsiTheme="majorHAnsi"/>
        </w:rPr>
        <w:t>_______________________________________________, в лице директора Компании,</w:t>
      </w:r>
    </w:p>
    <w:p w14:paraId="4B69F98D" w14:textId="77777777" w:rsidR="000A214C" w:rsidRPr="00DB424F" w:rsidRDefault="000A214C" w:rsidP="000A214C">
      <w:pPr>
        <w:widowControl w:val="0"/>
        <w:spacing w:after="160"/>
        <w:ind w:left="1843"/>
        <w:jc w:val="both"/>
        <w:rPr>
          <w:rFonts w:asciiTheme="majorHAnsi" w:hAnsiTheme="majorHAnsi"/>
          <w:vertAlign w:val="superscript"/>
        </w:rPr>
      </w:pPr>
      <w:r w:rsidRPr="00DB424F">
        <w:rPr>
          <w:rFonts w:asciiTheme="majorHAnsi" w:hAnsiTheme="majorHAnsi"/>
          <w:vertAlign w:val="superscript"/>
        </w:rPr>
        <w:t>наименование Компании</w:t>
      </w:r>
    </w:p>
    <w:p w14:paraId="3B976772" w14:textId="77777777" w:rsidR="000A214C" w:rsidRPr="00DB424F" w:rsidRDefault="000A214C" w:rsidP="000A214C">
      <w:pPr>
        <w:widowControl w:val="0"/>
        <w:jc w:val="both"/>
        <w:rPr>
          <w:rFonts w:asciiTheme="majorHAnsi" w:hAnsiTheme="majorHAnsi"/>
        </w:rPr>
      </w:pPr>
      <w:r w:rsidRPr="00DB424F">
        <w:rPr>
          <w:rFonts w:asciiTheme="majorHAnsi" w:hAnsiTheme="majorHAnsi"/>
        </w:rPr>
        <w:t>_________________________________________________________________________</w:t>
      </w:r>
    </w:p>
    <w:p w14:paraId="3A68565C" w14:textId="77777777" w:rsidR="000A214C" w:rsidRPr="00DB424F" w:rsidRDefault="000A214C" w:rsidP="000A214C">
      <w:pPr>
        <w:widowControl w:val="0"/>
        <w:spacing w:after="160"/>
        <w:jc w:val="center"/>
        <w:rPr>
          <w:rFonts w:asciiTheme="majorHAnsi" w:hAnsiTheme="majorHAnsi"/>
          <w:vertAlign w:val="superscript"/>
        </w:rPr>
      </w:pPr>
      <w:r w:rsidRPr="00DB424F">
        <w:rPr>
          <w:rFonts w:asciiTheme="majorHAnsi" w:hAnsiTheme="majorHAnsi"/>
          <w:vertAlign w:val="superscript"/>
        </w:rPr>
        <w:t>имя, фамилия, паспортные данные директора компании</w:t>
      </w:r>
    </w:p>
    <w:p w14:paraId="4FC5C802" w14:textId="77777777" w:rsidR="000A214C" w:rsidRPr="00DB424F" w:rsidRDefault="000A214C" w:rsidP="000A214C">
      <w:pPr>
        <w:widowControl w:val="0"/>
        <w:spacing w:after="160"/>
        <w:jc w:val="both"/>
        <w:rPr>
          <w:rFonts w:asciiTheme="majorHAnsi" w:hAnsiTheme="majorHAnsi"/>
        </w:rPr>
      </w:pPr>
      <w:r w:rsidRPr="00DB424F">
        <w:rPr>
          <w:rFonts w:asciiTheme="majorHAnsi" w:hAnsiTheme="maj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196E498" w14:textId="55A733CE" w:rsidR="000A214C" w:rsidRPr="00DB424F" w:rsidRDefault="000A214C" w:rsidP="000A214C">
      <w:pPr>
        <w:widowControl w:val="0"/>
        <w:spacing w:after="160"/>
        <w:jc w:val="center"/>
        <w:rPr>
          <w:rFonts w:asciiTheme="majorHAnsi" w:hAnsiTheme="majorHAnsi"/>
          <w:b/>
          <w:bCs/>
        </w:rPr>
      </w:pPr>
      <w:r w:rsidRPr="00DB424F">
        <w:rPr>
          <w:rFonts w:asciiTheme="majorHAnsi" w:hAnsiTheme="majorHAnsi"/>
          <w:b/>
        </w:rPr>
        <w:t>1. Предмет соглашения</w:t>
      </w:r>
    </w:p>
    <w:p w14:paraId="28D7CDFD" w14:textId="7B742BBE" w:rsidR="00283750" w:rsidRPr="00E840AF" w:rsidRDefault="00283750" w:rsidP="00F97A8A">
      <w:pPr>
        <w:pStyle w:val="aa"/>
        <w:widowControl w:val="0"/>
        <w:spacing w:after="160"/>
        <w:ind w:right="-7" w:firstLine="567"/>
        <w:rPr>
          <w:rFonts w:asciiTheme="majorHAnsi" w:hAnsiTheme="majorHAnsi"/>
          <w:sz w:val="22"/>
          <w:szCs w:val="22"/>
        </w:rPr>
      </w:pPr>
      <w:r w:rsidRPr="00DB424F">
        <w:rPr>
          <w:rFonts w:asciiTheme="majorHAnsi" w:hAnsiTheme="majorHAnsi"/>
          <w:sz w:val="22"/>
          <w:szCs w:val="22"/>
        </w:rPr>
        <w:t>1</w:t>
      </w:r>
      <w:r w:rsidRPr="00DB424F">
        <w:rPr>
          <w:rFonts w:asciiTheme="majorHAnsi" w:hAnsiTheme="majorHAnsi"/>
          <w:spacing w:val="-6"/>
          <w:sz w:val="22"/>
          <w:szCs w:val="22"/>
        </w:rPr>
        <w:t>.1.</w:t>
      </w:r>
      <w:r w:rsidRPr="00DB424F">
        <w:rPr>
          <w:rFonts w:asciiTheme="majorHAnsi" w:hAnsiTheme="majorHAnsi"/>
          <w:spacing w:val="-6"/>
          <w:sz w:val="22"/>
          <w:szCs w:val="22"/>
        </w:rPr>
        <w:tab/>
        <w:t xml:space="preserve">Компания участвует в </w:t>
      </w:r>
      <w:proofErr w:type="gramStart"/>
      <w:r w:rsidRPr="00DB424F">
        <w:rPr>
          <w:rFonts w:asciiTheme="majorHAnsi" w:hAnsiTheme="majorHAnsi"/>
          <w:spacing w:val="-6"/>
          <w:sz w:val="22"/>
          <w:szCs w:val="22"/>
        </w:rPr>
        <w:t xml:space="preserve">организованной </w:t>
      </w:r>
      <w:r w:rsidRPr="00DB424F">
        <w:rPr>
          <w:rFonts w:asciiTheme="majorHAnsi" w:hAnsiTheme="majorHAnsi"/>
          <w:spacing w:val="-6"/>
          <w:sz w:val="20"/>
          <w:szCs w:val="20"/>
        </w:rPr>
        <w:t xml:space="preserve"> </w:t>
      </w:r>
      <w:r w:rsidR="009F3A0F" w:rsidRPr="009F3A0F">
        <w:rPr>
          <w:rFonts w:asciiTheme="minorHAnsi" w:hAnsiTheme="minorHAnsi" w:cstheme="minorHAnsi"/>
          <w:b/>
          <w:u w:val="single"/>
          <w:lang w:val="af-ZA"/>
        </w:rPr>
        <w:t>ГНКО</w:t>
      </w:r>
      <w:proofErr w:type="gramEnd"/>
      <w:r w:rsidR="009F3A0F" w:rsidRPr="009F3A0F">
        <w:rPr>
          <w:rFonts w:asciiTheme="minorHAnsi" w:hAnsiTheme="minorHAnsi" w:cstheme="minorHAnsi"/>
          <w:b/>
          <w:u w:val="single"/>
          <w:lang w:val="af-ZA"/>
        </w:rPr>
        <w:t xml:space="preserve"> "Араксаванская средняя школа Араратского района Республики Армения"</w:t>
      </w:r>
      <w:r w:rsidR="009F3A0F">
        <w:rPr>
          <w:rFonts w:asciiTheme="minorHAnsi" w:hAnsiTheme="minorHAnsi" w:cstheme="minorHAnsi"/>
          <w:b/>
          <w:u w:val="single"/>
          <w:lang w:val="hy-AM"/>
        </w:rPr>
        <w:t xml:space="preserve"> </w:t>
      </w:r>
      <w:r w:rsidR="00F97A8A" w:rsidRPr="00DB424F">
        <w:rPr>
          <w:rFonts w:asciiTheme="majorHAnsi" w:hAnsiTheme="majorHAnsi"/>
          <w:spacing w:val="-6"/>
          <w:sz w:val="22"/>
          <w:szCs w:val="22"/>
          <w:lang w:val="hy-AM"/>
        </w:rPr>
        <w:t>/</w:t>
      </w:r>
      <w:r w:rsidRPr="00DB424F">
        <w:rPr>
          <w:rFonts w:asciiTheme="majorHAnsi" w:hAnsiTheme="majorHAnsi"/>
          <w:spacing w:val="-6"/>
          <w:sz w:val="22"/>
          <w:szCs w:val="22"/>
        </w:rPr>
        <w:t>далее — Заказчик)</w:t>
      </w:r>
      <w:r w:rsidRPr="00DB424F">
        <w:rPr>
          <w:rFonts w:asciiTheme="majorHAnsi" w:hAnsiTheme="majorHAnsi"/>
          <w:sz w:val="22"/>
          <w:szCs w:val="22"/>
        </w:rPr>
        <w:t xml:space="preserve"> процедуре закупок под кодом</w:t>
      </w:r>
      <w:r w:rsidRPr="00DB424F">
        <w:rPr>
          <w:rFonts w:asciiTheme="majorHAnsi" w:hAnsiTheme="majorHAnsi"/>
          <w:b/>
          <w:bCs/>
          <w:i/>
          <w:sz w:val="22"/>
          <w:szCs w:val="22"/>
        </w:rPr>
        <w:t xml:space="preserve"> </w:t>
      </w:r>
      <w:r w:rsidR="00E840AF" w:rsidRPr="00E840AF">
        <w:rPr>
          <w:rFonts w:asciiTheme="majorHAnsi" w:hAnsiTheme="majorHAnsi"/>
          <w:sz w:val="22"/>
          <w:szCs w:val="22"/>
        </w:rPr>
        <w:t>ԱՄԱՄԴ-ԳՀԱՊՁԲ-26/01</w:t>
      </w:r>
    </w:p>
    <w:p w14:paraId="5F198599"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1.2.</w:t>
      </w:r>
      <w:r w:rsidRPr="00DB424F">
        <w:rPr>
          <w:rFonts w:asciiTheme="majorHAnsi" w:hAnsiTheme="majorHAnsi"/>
        </w:rPr>
        <w:tab/>
        <w:t>В качестве обеспечения исполнения договора, заключаемого в</w:t>
      </w:r>
      <w:r w:rsidRPr="00DB424F">
        <w:rPr>
          <w:rFonts w:asciiTheme="majorHAnsi" w:hAnsiTheme="majorHAnsi"/>
          <w:lang w:val="en-US"/>
        </w:rPr>
        <w:t> </w:t>
      </w:r>
      <w:r w:rsidRPr="00DB424F">
        <w:rPr>
          <w:rFonts w:asciiTheme="majorHAnsi" w:hAnsiTheme="majorHAnsi"/>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71271618"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1.3.</w:t>
      </w:r>
      <w:r w:rsidRPr="00DB424F">
        <w:rPr>
          <w:rFonts w:asciiTheme="majorHAnsi" w:hAnsiTheme="majorHAnsi"/>
        </w:rPr>
        <w:tab/>
        <w:t>Подписав платежное требование (далее — Требование), прилагаемое к</w:t>
      </w:r>
      <w:r w:rsidRPr="00DB424F">
        <w:rPr>
          <w:rFonts w:asciiTheme="majorHAnsi" w:hAnsiTheme="majorHAnsi"/>
          <w:lang w:val="en-US"/>
        </w:rPr>
        <w:t> </w:t>
      </w:r>
      <w:r w:rsidRPr="00DB424F">
        <w:rPr>
          <w:rFonts w:asciiTheme="majorHAnsi" w:hAnsiTheme="majorHAnsi"/>
        </w:rPr>
        <w:t xml:space="preserve">настоящему Соглашению о неустойке, Компания </w:t>
      </w:r>
      <w:proofErr w:type="spellStart"/>
      <w:r w:rsidRPr="00DB424F">
        <w:rPr>
          <w:rFonts w:asciiTheme="majorHAnsi" w:hAnsiTheme="majorHAnsi"/>
        </w:rPr>
        <w:t>безотзывно</w:t>
      </w:r>
      <w:proofErr w:type="spellEnd"/>
      <w:r w:rsidRPr="00DB424F">
        <w:rPr>
          <w:rFonts w:asciiTheme="majorHAnsi" w:hAnsiTheme="majorHAnsi"/>
        </w:rPr>
        <w:t xml:space="preserve"> соглашается, что: </w:t>
      </w:r>
    </w:p>
    <w:p w14:paraId="03879CEB"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а)</w:t>
      </w:r>
      <w:r w:rsidRPr="00DB424F">
        <w:rPr>
          <w:rFonts w:asciiTheme="majorHAnsi" w:hAnsiTheme="majorHAnsi"/>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49BA324"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б)</w:t>
      </w:r>
      <w:r w:rsidRPr="00DB424F">
        <w:rPr>
          <w:rFonts w:asciiTheme="majorHAnsi" w:hAnsiTheme="majorHAnsi"/>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1CE3F4B"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в)</w:t>
      </w:r>
      <w:r w:rsidRPr="00DB424F">
        <w:rPr>
          <w:rFonts w:asciiTheme="majorHAnsi" w:hAnsiTheme="majorHAnsi"/>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05F0852"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г)</w:t>
      </w:r>
      <w:r w:rsidRPr="00DB424F">
        <w:rPr>
          <w:rFonts w:asciiTheme="majorHAnsi" w:hAnsiTheme="majorHAnsi"/>
        </w:rPr>
        <w:tab/>
        <w:t>Компания подтверждает, что акцептовала Требование в полном размере суммы неустойки.</w:t>
      </w:r>
    </w:p>
    <w:p w14:paraId="18CF1718"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д)</w:t>
      </w:r>
      <w:r w:rsidRPr="00DB424F">
        <w:rPr>
          <w:rFonts w:asciiTheme="majorHAnsi" w:hAnsiTheme="majorHAnsi"/>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BB5BD5F"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1.</w:t>
      </w:r>
      <w:r w:rsidR="00762921" w:rsidRPr="00DB424F">
        <w:rPr>
          <w:rFonts w:asciiTheme="majorHAnsi" w:hAnsiTheme="majorHAnsi"/>
        </w:rPr>
        <w:t>4</w:t>
      </w:r>
      <w:r w:rsidRPr="00DB424F">
        <w:rPr>
          <w:rFonts w:asciiTheme="majorHAnsi" w:hAnsiTheme="majorHAnsi"/>
        </w:rPr>
        <w:t>.</w:t>
      </w:r>
      <w:r w:rsidRPr="00DB424F">
        <w:rPr>
          <w:rFonts w:asciiTheme="majorHAnsi" w:hAnsiTheme="majorHAnsi"/>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DB424F">
        <w:rPr>
          <w:rFonts w:asciiTheme="majorHAnsi" w:hAnsiTheme="majorHAnsi"/>
          <w:lang w:val="en-US"/>
        </w:rPr>
        <w:t> </w:t>
      </w:r>
      <w:r w:rsidRPr="00DB424F">
        <w:rPr>
          <w:rFonts w:asciiTheme="majorHAnsi" w:hAnsiTheme="majorHAnsi"/>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w:t>
      </w:r>
      <w:r w:rsidRPr="00DB424F">
        <w:rPr>
          <w:rFonts w:asciiTheme="majorHAnsi" w:hAnsiTheme="majorHAnsi"/>
        </w:rPr>
        <w:lastRenderedPageBreak/>
        <w:t>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62ED48E"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1.</w:t>
      </w:r>
      <w:r w:rsidR="007A76F3" w:rsidRPr="00DB424F">
        <w:rPr>
          <w:rFonts w:asciiTheme="majorHAnsi" w:hAnsiTheme="majorHAnsi"/>
        </w:rPr>
        <w:t>5</w:t>
      </w:r>
      <w:r w:rsidRPr="00DB424F">
        <w:rPr>
          <w:rFonts w:asciiTheme="majorHAnsi" w:hAnsiTheme="majorHAnsi"/>
        </w:rPr>
        <w:t>.</w:t>
      </w:r>
      <w:r w:rsidRPr="00DB424F">
        <w:rPr>
          <w:rFonts w:asciiTheme="majorHAnsi" w:hAnsiTheme="majorHAnsi"/>
        </w:rPr>
        <w:tab/>
        <w:t>Заказчик может представить в Банк-плательщик иные дополнительные документы.</w:t>
      </w:r>
    </w:p>
    <w:p w14:paraId="2D9D2CC5"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1.</w:t>
      </w:r>
      <w:r w:rsidR="007A76F3" w:rsidRPr="00DB424F">
        <w:rPr>
          <w:rFonts w:asciiTheme="majorHAnsi" w:hAnsiTheme="majorHAnsi"/>
        </w:rPr>
        <w:t>6</w:t>
      </w:r>
      <w:r w:rsidRPr="00DB424F">
        <w:rPr>
          <w:rFonts w:asciiTheme="majorHAnsi" w:hAnsiTheme="majorHAnsi"/>
        </w:rPr>
        <w:t>. Банк не несет какой-либо ответственности за риски (понесенные</w:t>
      </w:r>
      <w:r w:rsidRPr="00DB424F">
        <w:rPr>
          <w:rFonts w:asciiTheme="majorHAnsi" w:hAnsiTheme="majorHAnsi"/>
          <w:lang w:val="en-US"/>
        </w:rPr>
        <w:t> </w:t>
      </w:r>
      <w:r w:rsidRPr="00DB424F">
        <w:rPr>
          <w:rFonts w:asciiTheme="majorHAnsi" w:hAnsiTheme="majorHAnsi"/>
        </w:rPr>
        <w:t>Компанией убытки) и негативные последствия, возникшие для Компании в результате уплаты Банком-плательщиком суммы, указанной в</w:t>
      </w:r>
      <w:r w:rsidRPr="00DB424F">
        <w:rPr>
          <w:rFonts w:asciiTheme="majorHAnsi" w:hAnsiTheme="majorHAnsi"/>
          <w:lang w:val="en-US"/>
        </w:rPr>
        <w:t> </w:t>
      </w:r>
      <w:r w:rsidRPr="00DB424F">
        <w:rPr>
          <w:rFonts w:asciiTheme="majorHAnsi" w:hAnsiTheme="majorHAnsi"/>
        </w:rPr>
        <w:t>Требовании. Банк не обязан проверять факты нарушения Компанией условий договора.</w:t>
      </w:r>
    </w:p>
    <w:p w14:paraId="01CB4B9A"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1.</w:t>
      </w:r>
      <w:r w:rsidR="007669A4" w:rsidRPr="00DB424F">
        <w:rPr>
          <w:rFonts w:asciiTheme="majorHAnsi" w:hAnsiTheme="majorHAnsi"/>
        </w:rPr>
        <w:t>7</w:t>
      </w:r>
      <w:r w:rsidRPr="00DB424F">
        <w:rPr>
          <w:rFonts w:asciiTheme="majorHAnsi" w:hAnsiTheme="majorHAnsi"/>
        </w:rPr>
        <w:t>.</w:t>
      </w:r>
      <w:r w:rsidRPr="00DB424F">
        <w:rPr>
          <w:rFonts w:asciiTheme="majorHAnsi" w:hAnsiTheme="majorHAnsi"/>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F1FF1BD"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1.</w:t>
      </w:r>
      <w:r w:rsidR="00EF6AA2" w:rsidRPr="00DB424F">
        <w:rPr>
          <w:rFonts w:asciiTheme="majorHAnsi" w:hAnsiTheme="majorHAnsi"/>
        </w:rPr>
        <w:t>8</w:t>
      </w:r>
      <w:r w:rsidRPr="00DB424F">
        <w:rPr>
          <w:rFonts w:asciiTheme="majorHAnsi" w:hAnsiTheme="majorHAnsi"/>
        </w:rPr>
        <w:t>.</w:t>
      </w:r>
      <w:r w:rsidRPr="00DB424F">
        <w:rPr>
          <w:rFonts w:asciiTheme="majorHAnsi" w:hAnsiTheme="majorHAnsi"/>
        </w:rPr>
        <w:tab/>
        <w:t>В случае если в течение десяти рабочих дней после представления в</w:t>
      </w:r>
      <w:r w:rsidRPr="00DB424F">
        <w:rPr>
          <w:rFonts w:asciiTheme="majorHAnsi" w:hAnsiTheme="majorHAnsi"/>
          <w:lang w:val="en-US"/>
        </w:rPr>
        <w:t> </w:t>
      </w:r>
      <w:r w:rsidRPr="00DB424F">
        <w:rPr>
          <w:rFonts w:asciiTheme="majorHAnsi" w:hAnsiTheme="majorHAnsi"/>
        </w:rPr>
        <w:t>Банк настоящего Соглашения и прилагаемого Требования по независящим от</w:t>
      </w:r>
      <w:r w:rsidRPr="00DB424F">
        <w:rPr>
          <w:rFonts w:asciiTheme="majorHAnsi" w:hAnsiTheme="majorHAnsi"/>
          <w:lang w:val="en-US"/>
        </w:rPr>
        <w:t> </w:t>
      </w:r>
      <w:r w:rsidRPr="00DB424F">
        <w:rPr>
          <w:rFonts w:asciiTheme="majorHAnsi" w:hAnsiTheme="majorHAnsi"/>
        </w:rPr>
        <w:t xml:space="preserve">Банка причинам Заказчику не выплачивается сумма, Заказчик передает в ЗАО "АКРА Кредит </w:t>
      </w:r>
      <w:proofErr w:type="spellStart"/>
      <w:r w:rsidRPr="00DB424F">
        <w:rPr>
          <w:rFonts w:asciiTheme="majorHAnsi" w:hAnsiTheme="majorHAnsi"/>
        </w:rPr>
        <w:t>Репортинг</w:t>
      </w:r>
      <w:proofErr w:type="spellEnd"/>
      <w:r w:rsidRPr="00DB424F">
        <w:rPr>
          <w:rFonts w:asciiTheme="majorHAnsi" w:hAnsiTheme="majorHAnsi"/>
        </w:rPr>
        <w:t>" (Кредитное бюро) сведения о Компании в связи с</w:t>
      </w:r>
      <w:r w:rsidRPr="00DB424F">
        <w:rPr>
          <w:rFonts w:asciiTheme="majorHAnsi" w:hAnsiTheme="majorHAnsi"/>
          <w:lang w:val="en-US"/>
        </w:rPr>
        <w:t> </w:t>
      </w:r>
      <w:r w:rsidRPr="00DB424F">
        <w:rPr>
          <w:rFonts w:asciiTheme="majorHAnsi" w:hAnsiTheme="majorHAnsi"/>
        </w:rPr>
        <w:t>неуплатой.</w:t>
      </w:r>
    </w:p>
    <w:p w14:paraId="3789D29A" w14:textId="13711E0B" w:rsidR="000A214C" w:rsidRPr="00DB424F" w:rsidRDefault="000A214C" w:rsidP="000A214C">
      <w:pPr>
        <w:widowControl w:val="0"/>
        <w:spacing w:after="160"/>
        <w:jc w:val="center"/>
        <w:rPr>
          <w:rFonts w:asciiTheme="majorHAnsi" w:hAnsiTheme="majorHAnsi"/>
          <w:b/>
          <w:bCs/>
        </w:rPr>
      </w:pPr>
      <w:r w:rsidRPr="00DB424F">
        <w:rPr>
          <w:rFonts w:asciiTheme="majorHAnsi" w:hAnsiTheme="majorHAnsi"/>
          <w:b/>
        </w:rPr>
        <w:t>2. Иные условия</w:t>
      </w:r>
    </w:p>
    <w:p w14:paraId="3D6140ED" w14:textId="2F557891" w:rsidR="00FE75E6" w:rsidRPr="00DB424F" w:rsidRDefault="000A214C" w:rsidP="00FE75E6">
      <w:pPr>
        <w:widowControl w:val="0"/>
        <w:tabs>
          <w:tab w:val="left" w:pos="1134"/>
        </w:tabs>
        <w:spacing w:after="160"/>
        <w:ind w:firstLine="567"/>
        <w:jc w:val="both"/>
        <w:rPr>
          <w:rFonts w:asciiTheme="majorHAnsi" w:hAnsiTheme="majorHAnsi"/>
        </w:rPr>
      </w:pPr>
      <w:r w:rsidRPr="00DB424F">
        <w:rPr>
          <w:rFonts w:asciiTheme="majorHAnsi" w:hAnsiTheme="majorHAnsi"/>
        </w:rPr>
        <w:t>2.1.</w:t>
      </w:r>
      <w:r w:rsidRPr="00DB424F">
        <w:rPr>
          <w:rFonts w:asciiTheme="majorHAnsi" w:hAnsiTheme="majorHAnsi"/>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DB424F">
        <w:rPr>
          <w:rFonts w:asciiTheme="majorHAnsi" w:hAnsiTheme="majorHAnsi"/>
        </w:rPr>
        <w:t xml:space="preserve">двадцатого </w:t>
      </w:r>
      <w:r w:rsidRPr="00DB424F">
        <w:rPr>
          <w:rFonts w:asciiTheme="majorHAnsi" w:hAnsiTheme="majorHAnsi"/>
        </w:rPr>
        <w:t>рабочего дня, следующего</w:t>
      </w:r>
      <w:r w:rsidR="004300C2" w:rsidRPr="00DB424F">
        <w:rPr>
          <w:rFonts w:asciiTheme="majorHAnsi" w:hAnsiTheme="majorHAnsi"/>
        </w:rPr>
        <w:t xml:space="preserve"> за</w:t>
      </w:r>
      <w:r w:rsidRPr="00DB424F">
        <w:rPr>
          <w:rFonts w:asciiTheme="majorHAnsi" w:hAnsiTheme="majorHAnsi"/>
        </w:rPr>
        <w:t xml:space="preserve"> </w:t>
      </w:r>
      <w:r w:rsidR="00FE75E6" w:rsidRPr="00DB424F">
        <w:rPr>
          <w:rFonts w:asciiTheme="majorHAnsi" w:hAnsiTheme="majorHAnsi"/>
        </w:rPr>
        <w:t>последним днем полного выполнения взятых Компанией по заключаемому договору обязательств, включительно.</w:t>
      </w:r>
    </w:p>
    <w:p w14:paraId="57049BEA"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2.2.</w:t>
      </w:r>
      <w:r w:rsidRPr="00DB424F">
        <w:rPr>
          <w:rFonts w:asciiTheme="majorHAnsi" w:hAnsiTheme="majorHAnsi"/>
        </w:rPr>
        <w:tab/>
        <w:t xml:space="preserve">Представив настоящее Соглашение и прилагаемое Требование в Банк-плательщик: </w:t>
      </w:r>
    </w:p>
    <w:p w14:paraId="66DE3559"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2.2.1.</w:t>
      </w:r>
      <w:r w:rsidRPr="00DB424F">
        <w:rPr>
          <w:rFonts w:asciiTheme="majorHAnsi" w:hAnsiTheme="majorHAnsi"/>
        </w:rPr>
        <w:tab/>
        <w:t>Заказчик подтверждает, что Компания допустила нарушение договорных обязательств, а</w:t>
      </w:r>
    </w:p>
    <w:p w14:paraId="75B19343" w14:textId="77777777" w:rsidR="000A214C" w:rsidRPr="00DB424F" w:rsidDel="00A13215"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2.2.2.</w:t>
      </w:r>
      <w:r w:rsidRPr="00DB424F">
        <w:rPr>
          <w:rFonts w:asciiTheme="majorHAnsi" w:hAnsiTheme="majorHAnsi"/>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86B5BD0"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2.3.</w:t>
      </w:r>
      <w:r w:rsidRPr="00DB424F">
        <w:rPr>
          <w:rFonts w:asciiTheme="majorHAnsi" w:hAnsiTheme="majorHAnsi"/>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96736A8" w14:textId="77777777" w:rsidR="00283750" w:rsidRPr="00DB424F" w:rsidRDefault="00283750" w:rsidP="000A214C">
      <w:pPr>
        <w:widowControl w:val="0"/>
        <w:spacing w:after="160"/>
        <w:ind w:firstLine="567"/>
        <w:jc w:val="center"/>
        <w:rPr>
          <w:rFonts w:asciiTheme="majorHAnsi" w:hAnsiTheme="majorHAnsi"/>
          <w:b/>
        </w:rPr>
      </w:pPr>
    </w:p>
    <w:p w14:paraId="09AE18C0" w14:textId="392EF484" w:rsidR="000A214C" w:rsidRPr="00DB424F" w:rsidRDefault="000A214C" w:rsidP="000A214C">
      <w:pPr>
        <w:widowControl w:val="0"/>
        <w:spacing w:after="160"/>
        <w:ind w:firstLine="567"/>
        <w:jc w:val="center"/>
        <w:rPr>
          <w:rFonts w:asciiTheme="majorHAnsi" w:hAnsiTheme="majorHAnsi"/>
          <w:b/>
        </w:rPr>
      </w:pPr>
      <w:r w:rsidRPr="00DB424F">
        <w:rPr>
          <w:rFonts w:asciiTheme="majorHAnsi" w:hAnsiTheme="majorHAnsi"/>
          <w:b/>
        </w:rPr>
        <w:t>3. Адрес, банковские реквизиты Компании</w:t>
      </w:r>
    </w:p>
    <w:p w14:paraId="76F83D96" w14:textId="77777777" w:rsidR="000A214C" w:rsidRPr="00DB424F" w:rsidRDefault="000A214C" w:rsidP="000A214C">
      <w:pPr>
        <w:widowControl w:val="0"/>
        <w:jc w:val="both"/>
        <w:rPr>
          <w:rFonts w:asciiTheme="majorHAnsi" w:hAnsiTheme="majorHAnsi"/>
        </w:rPr>
      </w:pPr>
      <w:r w:rsidRPr="00DB424F">
        <w:rPr>
          <w:rFonts w:asciiTheme="majorHAnsi" w:hAnsiTheme="majorHAnsi"/>
        </w:rPr>
        <w:t>_______________________________________</w:t>
      </w:r>
    </w:p>
    <w:p w14:paraId="2C5F9A68" w14:textId="77777777" w:rsidR="000A214C" w:rsidRPr="00DB424F" w:rsidRDefault="000A214C" w:rsidP="000A214C">
      <w:pPr>
        <w:widowControl w:val="0"/>
        <w:spacing w:after="160"/>
        <w:ind w:right="4250"/>
        <w:jc w:val="center"/>
        <w:rPr>
          <w:rFonts w:asciiTheme="majorHAnsi" w:hAnsiTheme="majorHAnsi"/>
          <w:vertAlign w:val="superscript"/>
        </w:rPr>
      </w:pPr>
      <w:r w:rsidRPr="00DB424F">
        <w:rPr>
          <w:rFonts w:asciiTheme="majorHAnsi" w:hAnsiTheme="majorHAnsi"/>
          <w:vertAlign w:val="superscript"/>
        </w:rPr>
        <w:t>наименование компании</w:t>
      </w:r>
    </w:p>
    <w:p w14:paraId="6AB34572" w14:textId="77777777" w:rsidR="000A214C" w:rsidRPr="00DB424F" w:rsidRDefault="000A214C" w:rsidP="000A214C">
      <w:pPr>
        <w:widowControl w:val="0"/>
        <w:jc w:val="both"/>
        <w:rPr>
          <w:rFonts w:asciiTheme="majorHAnsi" w:hAnsiTheme="majorHAnsi"/>
        </w:rPr>
      </w:pPr>
      <w:r w:rsidRPr="00DB424F">
        <w:rPr>
          <w:rFonts w:asciiTheme="majorHAnsi" w:hAnsiTheme="majorHAnsi"/>
        </w:rPr>
        <w:t>_______________________________________</w:t>
      </w:r>
    </w:p>
    <w:p w14:paraId="7A7C130F" w14:textId="77777777" w:rsidR="000A214C" w:rsidRPr="00DB424F" w:rsidRDefault="000A214C" w:rsidP="000A214C">
      <w:pPr>
        <w:widowControl w:val="0"/>
        <w:spacing w:after="160"/>
        <w:ind w:right="4250"/>
        <w:jc w:val="center"/>
        <w:rPr>
          <w:rFonts w:asciiTheme="majorHAnsi" w:hAnsiTheme="majorHAnsi"/>
          <w:vertAlign w:val="superscript"/>
        </w:rPr>
      </w:pPr>
      <w:r w:rsidRPr="00DB424F">
        <w:rPr>
          <w:rFonts w:asciiTheme="majorHAnsi" w:hAnsiTheme="majorHAnsi"/>
          <w:vertAlign w:val="superscript"/>
        </w:rPr>
        <w:t>адрес компании</w:t>
      </w:r>
    </w:p>
    <w:p w14:paraId="04F40ED4" w14:textId="77777777" w:rsidR="000A214C" w:rsidRPr="00DB424F" w:rsidRDefault="000A214C" w:rsidP="000A214C">
      <w:pPr>
        <w:widowControl w:val="0"/>
        <w:jc w:val="both"/>
        <w:rPr>
          <w:rFonts w:asciiTheme="majorHAnsi" w:hAnsiTheme="majorHAnsi"/>
        </w:rPr>
      </w:pPr>
      <w:r w:rsidRPr="00DB424F">
        <w:rPr>
          <w:rFonts w:asciiTheme="majorHAnsi" w:hAnsiTheme="majorHAnsi"/>
        </w:rPr>
        <w:t>_______________________________________</w:t>
      </w:r>
    </w:p>
    <w:p w14:paraId="21E98F8B" w14:textId="77777777" w:rsidR="000A214C" w:rsidRPr="00DB424F" w:rsidRDefault="000A214C" w:rsidP="000A214C">
      <w:pPr>
        <w:widowControl w:val="0"/>
        <w:spacing w:after="160"/>
        <w:ind w:right="4250"/>
        <w:jc w:val="center"/>
        <w:rPr>
          <w:rFonts w:asciiTheme="majorHAnsi" w:hAnsiTheme="majorHAnsi"/>
          <w:vertAlign w:val="superscript"/>
        </w:rPr>
      </w:pPr>
      <w:r w:rsidRPr="00DB424F">
        <w:rPr>
          <w:rFonts w:asciiTheme="majorHAnsi" w:hAnsiTheme="majorHAnsi"/>
          <w:vertAlign w:val="superscript"/>
        </w:rPr>
        <w:t>наименование обслуживающего компанию банка</w:t>
      </w:r>
    </w:p>
    <w:p w14:paraId="183487A3" w14:textId="77777777" w:rsidR="000A214C" w:rsidRPr="00DB424F" w:rsidRDefault="000A214C" w:rsidP="000A214C">
      <w:pPr>
        <w:widowControl w:val="0"/>
        <w:jc w:val="both"/>
        <w:rPr>
          <w:rFonts w:asciiTheme="majorHAnsi" w:hAnsiTheme="majorHAnsi"/>
        </w:rPr>
      </w:pPr>
      <w:r w:rsidRPr="00DB424F">
        <w:rPr>
          <w:rFonts w:asciiTheme="majorHAnsi" w:hAnsiTheme="majorHAnsi"/>
        </w:rPr>
        <w:t>_______________________________________</w:t>
      </w:r>
    </w:p>
    <w:p w14:paraId="32443E46" w14:textId="77777777" w:rsidR="000A214C" w:rsidRPr="00DB424F" w:rsidRDefault="000A214C" w:rsidP="000A214C">
      <w:pPr>
        <w:widowControl w:val="0"/>
        <w:spacing w:after="160"/>
        <w:ind w:right="4250"/>
        <w:jc w:val="center"/>
        <w:rPr>
          <w:rFonts w:asciiTheme="majorHAnsi" w:hAnsiTheme="majorHAnsi"/>
          <w:vertAlign w:val="superscript"/>
        </w:rPr>
      </w:pPr>
      <w:r w:rsidRPr="00DB424F">
        <w:rPr>
          <w:rFonts w:asciiTheme="majorHAnsi" w:hAnsiTheme="majorHAnsi"/>
          <w:vertAlign w:val="superscript"/>
        </w:rPr>
        <w:t>номер банковского счета компании</w:t>
      </w:r>
    </w:p>
    <w:p w14:paraId="7F15D6E5" w14:textId="77777777" w:rsidR="000A214C" w:rsidRPr="00DB424F" w:rsidRDefault="000A214C" w:rsidP="000A214C">
      <w:pPr>
        <w:widowControl w:val="0"/>
        <w:jc w:val="both"/>
        <w:rPr>
          <w:rFonts w:asciiTheme="majorHAnsi" w:hAnsiTheme="majorHAnsi"/>
        </w:rPr>
      </w:pPr>
      <w:r w:rsidRPr="00DB424F">
        <w:rPr>
          <w:rFonts w:asciiTheme="majorHAnsi" w:hAnsiTheme="majorHAnsi"/>
        </w:rPr>
        <w:t>_______________________________________</w:t>
      </w:r>
    </w:p>
    <w:p w14:paraId="03E21CBC" w14:textId="77777777" w:rsidR="000A214C" w:rsidRPr="00DB424F" w:rsidRDefault="000A214C" w:rsidP="000A214C">
      <w:pPr>
        <w:widowControl w:val="0"/>
        <w:spacing w:after="160"/>
        <w:ind w:right="4250"/>
        <w:jc w:val="center"/>
        <w:rPr>
          <w:rFonts w:asciiTheme="majorHAnsi" w:hAnsiTheme="majorHAnsi"/>
          <w:vertAlign w:val="superscript"/>
        </w:rPr>
      </w:pPr>
      <w:r w:rsidRPr="00DB424F">
        <w:rPr>
          <w:rFonts w:asciiTheme="majorHAnsi" w:hAnsiTheme="majorHAnsi"/>
          <w:vertAlign w:val="superscript"/>
        </w:rPr>
        <w:t>учетный номер налогоплательщика компании</w:t>
      </w:r>
    </w:p>
    <w:p w14:paraId="1475106C" w14:textId="77777777" w:rsidR="000A214C" w:rsidRPr="00DB424F" w:rsidRDefault="000A214C" w:rsidP="000A214C">
      <w:pPr>
        <w:widowControl w:val="0"/>
        <w:jc w:val="both"/>
        <w:rPr>
          <w:rFonts w:asciiTheme="majorHAnsi" w:hAnsiTheme="majorHAnsi"/>
        </w:rPr>
      </w:pPr>
      <w:r w:rsidRPr="00DB424F">
        <w:rPr>
          <w:rFonts w:asciiTheme="majorHAnsi" w:hAnsiTheme="majorHAnsi"/>
        </w:rPr>
        <w:t>_______________________________________</w:t>
      </w:r>
    </w:p>
    <w:p w14:paraId="6A03B495" w14:textId="77777777" w:rsidR="000A214C" w:rsidRPr="00DB424F" w:rsidRDefault="000A214C" w:rsidP="00632AC2">
      <w:pPr>
        <w:widowControl w:val="0"/>
        <w:spacing w:after="160"/>
        <w:ind w:right="4250"/>
        <w:jc w:val="center"/>
        <w:rPr>
          <w:rFonts w:asciiTheme="majorHAnsi" w:hAnsiTheme="majorHAnsi"/>
          <w:vertAlign w:val="superscript"/>
          <w:lang w:val="hy-AM"/>
        </w:rPr>
      </w:pPr>
      <w:r w:rsidRPr="00DB424F">
        <w:rPr>
          <w:rFonts w:asciiTheme="majorHAnsi" w:hAnsiTheme="majorHAnsi"/>
          <w:vertAlign w:val="superscript"/>
        </w:rPr>
        <w:t>имя, фамилия и подпись директора компании</w:t>
      </w:r>
    </w:p>
    <w:p w14:paraId="1D6184F0" w14:textId="77777777" w:rsidR="00FD2C36" w:rsidRPr="00DB424F" w:rsidRDefault="00FD2C36" w:rsidP="00632AC2">
      <w:pPr>
        <w:widowControl w:val="0"/>
        <w:spacing w:after="160"/>
        <w:ind w:right="4250"/>
        <w:jc w:val="center"/>
        <w:rPr>
          <w:rFonts w:asciiTheme="majorHAnsi" w:hAnsiTheme="majorHAnsi"/>
          <w:vertAlign w:val="superscript"/>
          <w:lang w:val="hy-AM"/>
        </w:rPr>
      </w:pPr>
    </w:p>
    <w:p w14:paraId="4135B48B" w14:textId="77777777" w:rsidR="00FD2C36" w:rsidRPr="00DB424F" w:rsidRDefault="00FD2C36" w:rsidP="00632AC2">
      <w:pPr>
        <w:widowControl w:val="0"/>
        <w:spacing w:after="160"/>
        <w:ind w:right="4250"/>
        <w:jc w:val="center"/>
        <w:rPr>
          <w:rFonts w:asciiTheme="majorHAnsi" w:hAnsiTheme="majorHAnsi"/>
          <w:vertAlign w:val="superscript"/>
          <w:lang w:val="hy-AM"/>
        </w:rPr>
      </w:pPr>
    </w:p>
    <w:p w14:paraId="445C0BAB" w14:textId="77777777" w:rsidR="00FD2C36" w:rsidRPr="00DB424F" w:rsidRDefault="00FD2C36" w:rsidP="00632AC2">
      <w:pPr>
        <w:widowControl w:val="0"/>
        <w:spacing w:after="160"/>
        <w:ind w:right="4250"/>
        <w:jc w:val="center"/>
        <w:rPr>
          <w:rFonts w:asciiTheme="majorHAnsi" w:hAnsiTheme="majorHAnsi"/>
          <w:vertAlign w:val="superscript"/>
          <w:lang w:val="hy-AM"/>
        </w:rPr>
      </w:pPr>
    </w:p>
    <w:p w14:paraId="1A386A6D" w14:textId="77777777" w:rsidR="00FD2C36" w:rsidRPr="00DB424F" w:rsidRDefault="00FD2C36" w:rsidP="00632AC2">
      <w:pPr>
        <w:widowControl w:val="0"/>
        <w:spacing w:after="160"/>
        <w:ind w:right="4250"/>
        <w:jc w:val="center"/>
        <w:rPr>
          <w:rFonts w:asciiTheme="majorHAnsi" w:hAnsiTheme="majorHAnsi"/>
          <w:vertAlign w:val="superscript"/>
        </w:rPr>
      </w:pPr>
    </w:p>
    <w:p w14:paraId="78B94B35" w14:textId="77777777" w:rsidR="00C85093" w:rsidRPr="00DB424F" w:rsidRDefault="00C85093" w:rsidP="00632AC2">
      <w:pPr>
        <w:widowControl w:val="0"/>
        <w:spacing w:after="160"/>
        <w:ind w:right="4250"/>
        <w:jc w:val="center"/>
        <w:rPr>
          <w:rFonts w:asciiTheme="majorHAnsi" w:hAnsiTheme="majorHAnsi"/>
          <w:vertAlign w:val="superscript"/>
        </w:rPr>
      </w:pPr>
    </w:p>
    <w:p w14:paraId="0157A022" w14:textId="77777777" w:rsidR="00FD2C36" w:rsidRPr="00DB424F" w:rsidRDefault="00FD2C36" w:rsidP="00632AC2">
      <w:pPr>
        <w:widowControl w:val="0"/>
        <w:spacing w:after="160"/>
        <w:ind w:right="4250"/>
        <w:jc w:val="center"/>
        <w:rPr>
          <w:rFonts w:asciiTheme="majorHAnsi" w:hAnsiTheme="majorHAnsi"/>
          <w:lang w:val="hy-AM"/>
        </w:rPr>
      </w:pPr>
    </w:p>
    <w:tbl>
      <w:tblPr>
        <w:tblpPr w:leftFromText="180" w:rightFromText="180" w:vertAnchor="page" w:horzAnchor="margin" w:tblpY="625"/>
        <w:tblW w:w="10980" w:type="dxa"/>
        <w:tblLook w:val="0000" w:firstRow="0" w:lastRow="0" w:firstColumn="0" w:lastColumn="0" w:noHBand="0" w:noVBand="0"/>
      </w:tblPr>
      <w:tblGrid>
        <w:gridCol w:w="5616"/>
        <w:gridCol w:w="5364"/>
      </w:tblGrid>
      <w:tr w:rsidR="00FD2C36" w:rsidRPr="00DB424F" w14:paraId="1E16A139" w14:textId="77777777" w:rsidTr="00C8509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ECF241" w14:textId="77777777" w:rsidR="00FD2C36" w:rsidRPr="00DB424F" w:rsidRDefault="00FD2C36" w:rsidP="00C85093">
            <w:pPr>
              <w:widowControl w:val="0"/>
              <w:tabs>
                <w:tab w:val="left" w:pos="3402"/>
              </w:tabs>
              <w:spacing w:after="160"/>
              <w:ind w:left="360"/>
              <w:rPr>
                <w:rFonts w:asciiTheme="majorHAnsi" w:hAnsiTheme="majorHAnsi"/>
                <w:b/>
                <w:bCs/>
                <w:lang w:val="en-US"/>
              </w:rPr>
            </w:pPr>
            <w:r w:rsidRPr="00DB424F">
              <w:rPr>
                <w:rFonts w:asciiTheme="majorHAnsi" w:hAnsiTheme="majorHAnsi"/>
                <w:b/>
                <w:lang w:val="en-US"/>
              </w:rPr>
              <w:lastRenderedPageBreak/>
              <w:t>1.</w:t>
            </w:r>
            <w:r w:rsidRPr="00DB424F">
              <w:rPr>
                <w:rFonts w:asciiTheme="majorHAnsi" w:hAnsiTheme="majorHAnsi"/>
                <w:b/>
                <w:lang w:val="en-US"/>
              </w:rPr>
              <w:tab/>
            </w:r>
            <w:r w:rsidRPr="00DB424F">
              <w:rPr>
                <w:rFonts w:asciiTheme="majorHAnsi" w:hAnsiTheme="majorHAnsi"/>
                <w:b/>
              </w:rPr>
              <w:t xml:space="preserve">ПЛАТЕЖНОЕ ТРЕБОВАНИЕ </w:t>
            </w:r>
            <w:r w:rsidRPr="00DB424F">
              <w:rPr>
                <w:rFonts w:asciiTheme="majorHAnsi" w:hAnsiTheme="majorHAnsi"/>
                <w:b/>
                <w:lang w:val="en-US"/>
              </w:rPr>
              <w:t>*</w:t>
            </w:r>
          </w:p>
        </w:tc>
      </w:tr>
      <w:tr w:rsidR="00FD2C36" w:rsidRPr="00DB424F" w14:paraId="11411678" w14:textId="77777777" w:rsidTr="00C8509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33DA0D"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2.</w:t>
            </w:r>
            <w:r w:rsidRPr="00DB424F">
              <w:rPr>
                <w:rFonts w:asciiTheme="majorHAnsi" w:hAnsiTheme="majorHAnsi"/>
              </w:rPr>
              <w:tab/>
              <w:t xml:space="preserve">Номер </w:t>
            </w:r>
          </w:p>
        </w:tc>
      </w:tr>
      <w:tr w:rsidR="00FD2C36" w:rsidRPr="00DB424F" w14:paraId="04FAAF10" w14:textId="77777777" w:rsidTr="00C8509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07A2BC" w14:textId="77777777" w:rsidR="00FD2C36" w:rsidRPr="00DB424F" w:rsidRDefault="00FD2C36" w:rsidP="00C85093">
            <w:pPr>
              <w:widowControl w:val="0"/>
              <w:tabs>
                <w:tab w:val="left" w:pos="3390"/>
              </w:tabs>
              <w:spacing w:after="160"/>
              <w:ind w:left="322"/>
              <w:rPr>
                <w:rFonts w:asciiTheme="majorHAnsi" w:hAnsiTheme="majorHAnsi"/>
              </w:rPr>
            </w:pPr>
            <w:r w:rsidRPr="00DB424F">
              <w:rPr>
                <w:rFonts w:asciiTheme="majorHAnsi" w:hAnsiTheme="majorHAnsi"/>
              </w:rPr>
              <w:t>3</w:t>
            </w:r>
            <w:r w:rsidRPr="00DB424F">
              <w:rPr>
                <w:rFonts w:asciiTheme="majorHAnsi" w:hAnsiTheme="majorHAnsi"/>
              </w:rPr>
              <w:tab/>
              <w:t>Дата представления: "___" ___ 20___г.</w:t>
            </w:r>
          </w:p>
        </w:tc>
      </w:tr>
      <w:tr w:rsidR="00FD2C36" w:rsidRPr="00DB424F" w14:paraId="393C70F8" w14:textId="77777777" w:rsidTr="00C8509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1AA519"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4.</w:t>
            </w:r>
            <w:r w:rsidRPr="00DB424F">
              <w:rPr>
                <w:rFonts w:asciiTheme="majorHAnsi" w:hAnsiTheme="majorHAnsi"/>
              </w:rPr>
              <w:tab/>
              <w:t>Наименование, или имя, фамилия плательщика (Компания:</w:t>
            </w:r>
          </w:p>
        </w:tc>
      </w:tr>
      <w:tr w:rsidR="00FD2C36" w:rsidRPr="00DB424F" w14:paraId="09AC5595" w14:textId="77777777" w:rsidTr="00C8509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C6BF78"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5.</w:t>
            </w:r>
            <w:r w:rsidRPr="00DB424F">
              <w:rPr>
                <w:rFonts w:asciiTheme="majorHAnsi" w:hAnsiTheme="majorHAnsi"/>
              </w:rPr>
              <w:tab/>
              <w:t>Обслуживающая плательщика Финансовая организация (банк):</w:t>
            </w:r>
          </w:p>
        </w:tc>
      </w:tr>
      <w:tr w:rsidR="00FD2C36" w:rsidRPr="00DB424F" w14:paraId="6A86B67E" w14:textId="77777777" w:rsidTr="00C8509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5BF9B0"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6.</w:t>
            </w:r>
            <w:r w:rsidRPr="00DB424F">
              <w:rPr>
                <w:rFonts w:asciiTheme="majorHAnsi" w:hAnsiTheme="majorHAnsi"/>
              </w:rPr>
              <w:tab/>
              <w:t>Номер счета плательщика:</w:t>
            </w:r>
          </w:p>
        </w:tc>
      </w:tr>
      <w:tr w:rsidR="00FD2C36" w:rsidRPr="00DB424F" w14:paraId="106A4CDD" w14:textId="77777777" w:rsidTr="00C8509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13ECA5"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7.</w:t>
            </w:r>
            <w:r w:rsidRPr="00DB424F">
              <w:rPr>
                <w:rFonts w:asciiTheme="majorHAnsi" w:hAnsiTheme="majorHAnsi"/>
              </w:rPr>
              <w:tab/>
              <w:t>УНН плательщика:</w:t>
            </w:r>
          </w:p>
        </w:tc>
      </w:tr>
      <w:tr w:rsidR="00FD2C36" w:rsidRPr="00DB424F" w14:paraId="57B1B72B" w14:textId="77777777" w:rsidTr="00C8509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13625F"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8.</w:t>
            </w:r>
            <w:r w:rsidRPr="00DB424F">
              <w:rPr>
                <w:rFonts w:asciiTheme="majorHAnsi" w:hAnsiTheme="majorHAnsi"/>
              </w:rPr>
              <w:tab/>
              <w:t>НЗОУ плательщика:</w:t>
            </w:r>
          </w:p>
        </w:tc>
      </w:tr>
      <w:tr w:rsidR="00FD2C36" w:rsidRPr="00DB424F" w14:paraId="67B81996" w14:textId="77777777" w:rsidTr="00C8509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CCD299" w14:textId="64716441"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b/>
                <w:bCs/>
              </w:rPr>
              <w:t>9.</w:t>
            </w:r>
            <w:r w:rsidRPr="00DB424F">
              <w:rPr>
                <w:rFonts w:asciiTheme="majorHAnsi" w:hAnsiTheme="majorHAnsi"/>
                <w:b/>
                <w:bCs/>
              </w:rPr>
              <w:tab/>
              <w:t xml:space="preserve">Наименование, или имя, </w:t>
            </w:r>
            <w:proofErr w:type="gramStart"/>
            <w:r w:rsidRPr="00DB424F">
              <w:rPr>
                <w:rFonts w:asciiTheme="majorHAnsi" w:hAnsiTheme="majorHAnsi"/>
                <w:b/>
                <w:bCs/>
              </w:rPr>
              <w:t xml:space="preserve">фамилия </w:t>
            </w:r>
            <w:r w:rsidR="009F3A0F" w:rsidRPr="009F3A0F">
              <w:rPr>
                <w:rFonts w:asciiTheme="minorHAnsi" w:hAnsiTheme="minorHAnsi" w:cstheme="minorHAnsi"/>
                <w:b/>
                <w:u w:val="single"/>
                <w:lang w:val="af-ZA"/>
              </w:rPr>
              <w:t xml:space="preserve"> ГНКО</w:t>
            </w:r>
            <w:proofErr w:type="gramEnd"/>
            <w:r w:rsidR="009F3A0F" w:rsidRPr="009F3A0F">
              <w:rPr>
                <w:rFonts w:asciiTheme="minorHAnsi" w:hAnsiTheme="minorHAnsi" w:cstheme="minorHAnsi"/>
                <w:b/>
                <w:u w:val="single"/>
                <w:lang w:val="af-ZA"/>
              </w:rPr>
              <w:t xml:space="preserve"> "Араксаванская средняя школа Араратского района Республики Армения"</w:t>
            </w:r>
          </w:p>
        </w:tc>
      </w:tr>
      <w:tr w:rsidR="00FD2C36" w:rsidRPr="00DB424F" w14:paraId="39C60CC1" w14:textId="77777777" w:rsidTr="00C8509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BA7FD0"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b/>
                <w:bCs/>
              </w:rPr>
              <w:t xml:space="preserve">    10.</w:t>
            </w:r>
            <w:r w:rsidRPr="00DB424F">
              <w:rPr>
                <w:rFonts w:asciiTheme="majorHAnsi" w:hAnsiTheme="majorHAnsi"/>
                <w:b/>
                <w:bCs/>
              </w:rPr>
              <w:tab/>
              <w:t>НЗОУ бенефициара (не заполняется)</w:t>
            </w:r>
            <w:r w:rsidRPr="00DB424F">
              <w:rPr>
                <w:rFonts w:asciiTheme="majorHAnsi" w:hAnsiTheme="majorHAnsi"/>
                <w:b/>
                <w:bCs/>
                <w:iCs/>
                <w:sz w:val="18"/>
                <w:szCs w:val="18"/>
              </w:rPr>
              <w:t xml:space="preserve"> </w:t>
            </w:r>
          </w:p>
        </w:tc>
      </w:tr>
      <w:tr w:rsidR="00FD2C36" w:rsidRPr="00DB424F" w14:paraId="3298AF17" w14:textId="77777777" w:rsidTr="00C8509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E418CF" w14:textId="79F2680C"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b/>
                <w:bCs/>
              </w:rPr>
              <w:t>11.</w:t>
            </w:r>
            <w:r w:rsidRPr="00DB424F">
              <w:rPr>
                <w:rFonts w:asciiTheme="majorHAnsi" w:hAnsiTheme="majorHAnsi"/>
                <w:b/>
                <w:bCs/>
              </w:rPr>
              <w:tab/>
              <w:t xml:space="preserve">УНН </w:t>
            </w:r>
            <w:proofErr w:type="gramStart"/>
            <w:r w:rsidRPr="00DB424F">
              <w:rPr>
                <w:rFonts w:asciiTheme="majorHAnsi" w:hAnsiTheme="majorHAnsi"/>
                <w:b/>
                <w:bCs/>
              </w:rPr>
              <w:t>бенефициара:</w:t>
            </w:r>
            <w:r w:rsidRPr="00DB424F">
              <w:rPr>
                <w:rFonts w:asciiTheme="majorHAnsi" w:hAnsiTheme="majorHAnsi"/>
                <w:b/>
                <w:bCs/>
                <w:sz w:val="20"/>
                <w:szCs w:val="20"/>
              </w:rPr>
              <w:t xml:space="preserve"> </w:t>
            </w:r>
            <w:r w:rsidRPr="00DB424F">
              <w:rPr>
                <w:rFonts w:asciiTheme="majorHAnsi" w:hAnsiTheme="majorHAnsi"/>
                <w:b/>
                <w:bCs/>
                <w:sz w:val="20"/>
                <w:szCs w:val="20"/>
                <w:lang w:val="hy-AM"/>
              </w:rPr>
              <w:t xml:space="preserve"> </w:t>
            </w:r>
            <w:r w:rsidR="00755B77" w:rsidRPr="00195E3A">
              <w:rPr>
                <w:rFonts w:asciiTheme="minorHAnsi" w:hAnsiTheme="minorHAnsi" w:cstheme="minorHAnsi"/>
                <w:b/>
                <w:sz w:val="20"/>
                <w:szCs w:val="20"/>
              </w:rPr>
              <w:t>04206482</w:t>
            </w:r>
            <w:proofErr w:type="gramEnd"/>
          </w:p>
        </w:tc>
      </w:tr>
      <w:tr w:rsidR="00FD2C36" w:rsidRPr="00DB424F" w14:paraId="5FE64CA0" w14:textId="77777777" w:rsidTr="00C8509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81E2CB" w14:textId="5324DFC8"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b/>
                <w:bCs/>
              </w:rPr>
              <w:t>12.</w:t>
            </w:r>
            <w:r w:rsidRPr="00DB424F">
              <w:rPr>
                <w:rFonts w:asciiTheme="majorHAnsi" w:hAnsiTheme="majorHAnsi"/>
                <w:b/>
                <w:bCs/>
              </w:rPr>
              <w:tab/>
              <w:t>Обслуживающая бенефициара Финансовая организация (банк</w:t>
            </w:r>
            <w:proofErr w:type="gramStart"/>
            <w:r w:rsidRPr="00DB424F">
              <w:rPr>
                <w:rFonts w:asciiTheme="majorHAnsi" w:hAnsiTheme="majorHAnsi"/>
                <w:b/>
                <w:bCs/>
                <w:sz w:val="22"/>
                <w:szCs w:val="22"/>
              </w:rPr>
              <w:t>):</w:t>
            </w:r>
            <w:r w:rsidRPr="00DB424F">
              <w:rPr>
                <w:rFonts w:asciiTheme="majorHAnsi" w:hAnsiTheme="majorHAnsi"/>
                <w:b/>
                <w:bCs/>
                <w:color w:val="2C2D2E"/>
                <w:sz w:val="22"/>
                <w:szCs w:val="22"/>
                <w:shd w:val="clear" w:color="auto" w:fill="FFFFFF"/>
              </w:rPr>
              <w:t xml:space="preserve"> </w:t>
            </w:r>
            <w:r w:rsidRPr="00DB424F">
              <w:rPr>
                <w:rFonts w:asciiTheme="majorHAnsi" w:hAnsiTheme="majorHAnsi"/>
                <w:b/>
                <w:bCs/>
                <w:sz w:val="22"/>
                <w:szCs w:val="22"/>
              </w:rPr>
              <w:t xml:space="preserve"> </w:t>
            </w:r>
            <w:r w:rsidR="00755B77" w:rsidRPr="00755B77">
              <w:rPr>
                <w:rFonts w:asciiTheme="majorHAnsi" w:hAnsiTheme="majorHAnsi"/>
                <w:b/>
                <w:bCs/>
                <w:sz w:val="22"/>
                <w:szCs w:val="22"/>
              </w:rPr>
              <w:t>Министерство</w:t>
            </w:r>
            <w:proofErr w:type="gramEnd"/>
            <w:r w:rsidR="00755B77" w:rsidRPr="00755B77">
              <w:rPr>
                <w:rFonts w:asciiTheme="majorHAnsi" w:hAnsiTheme="majorHAnsi"/>
                <w:b/>
                <w:bCs/>
                <w:sz w:val="22"/>
                <w:szCs w:val="22"/>
              </w:rPr>
              <w:t xml:space="preserve"> финансов Республики Армения</w:t>
            </w:r>
          </w:p>
        </w:tc>
      </w:tr>
      <w:tr w:rsidR="00FD2C36" w:rsidRPr="00DB424F" w14:paraId="799AB14E" w14:textId="77777777" w:rsidTr="00C8509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168FE3" w14:textId="1F03FFC8"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b/>
                <w:bCs/>
              </w:rPr>
              <w:t>13.</w:t>
            </w:r>
            <w:r w:rsidRPr="00DB424F">
              <w:rPr>
                <w:rFonts w:asciiTheme="majorHAnsi" w:hAnsiTheme="majorHAnsi"/>
                <w:b/>
                <w:bCs/>
              </w:rPr>
              <w:tab/>
              <w:t>Номер счета бенефициара (</w:t>
            </w:r>
            <w:proofErr w:type="spellStart"/>
            <w:proofErr w:type="gramStart"/>
            <w:r w:rsidRPr="00DB424F">
              <w:rPr>
                <w:rFonts w:asciiTheme="majorHAnsi" w:hAnsiTheme="majorHAnsi"/>
                <w:b/>
                <w:bCs/>
              </w:rPr>
              <w:t>сч</w:t>
            </w:r>
            <w:proofErr w:type="spellEnd"/>
            <w:r w:rsidRPr="00DB424F">
              <w:rPr>
                <w:rFonts w:asciiTheme="majorHAnsi" w:hAnsiTheme="majorHAnsi"/>
                <w:b/>
                <w:bCs/>
              </w:rPr>
              <w:t>.№</w:t>
            </w:r>
            <w:proofErr w:type="gramEnd"/>
            <w:r w:rsidRPr="00DB424F">
              <w:rPr>
                <w:rFonts w:asciiTheme="majorHAnsi" w:hAnsiTheme="majorHAnsi"/>
                <w:b/>
                <w:bCs/>
              </w:rPr>
              <w:t xml:space="preserve">) </w:t>
            </w:r>
            <w:r w:rsidR="002B378F" w:rsidRPr="00DB424F">
              <w:rPr>
                <w:rFonts w:asciiTheme="majorHAnsi" w:hAnsiTheme="majorHAnsi" w:cs="Arial"/>
                <w:sz w:val="20"/>
                <w:szCs w:val="20"/>
                <w:lang w:val="hy-AM"/>
              </w:rPr>
              <w:t>2</w:t>
            </w:r>
            <w:r w:rsidR="009F3A0F" w:rsidRPr="00195E3A">
              <w:rPr>
                <w:rFonts w:asciiTheme="minorHAnsi" w:hAnsiTheme="minorHAnsi" w:cstheme="minorHAnsi"/>
                <w:b/>
                <w:sz w:val="20"/>
                <w:szCs w:val="20"/>
              </w:rPr>
              <w:t>900418000155</w:t>
            </w:r>
          </w:p>
        </w:tc>
      </w:tr>
      <w:tr w:rsidR="00FD2C36" w:rsidRPr="00DB424F" w14:paraId="5CA8D9E0" w14:textId="77777777" w:rsidTr="00C8509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91063B"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14.</w:t>
            </w:r>
            <w:r w:rsidRPr="00DB424F">
              <w:rPr>
                <w:rFonts w:asciiTheme="majorHAnsi" w:hAnsiTheme="majorHAnsi"/>
              </w:rPr>
              <w:tab/>
              <w:t>Сумма (цифрами и прописью):</w:t>
            </w:r>
          </w:p>
        </w:tc>
      </w:tr>
      <w:tr w:rsidR="00FD2C36" w:rsidRPr="00DB424F" w14:paraId="32AEC0B5" w14:textId="77777777" w:rsidTr="00C8509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BB5B69"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15.</w:t>
            </w:r>
            <w:r w:rsidRPr="00DB424F">
              <w:rPr>
                <w:rFonts w:asciiTheme="majorHAnsi" w:hAnsiTheme="majorHAnsi"/>
              </w:rPr>
              <w:tab/>
              <w:t>Акцептованная сумма (цифрами и прописью) (предусмотрена для частичного акцепта указанной суммы, который не применяется)</w:t>
            </w:r>
          </w:p>
        </w:tc>
      </w:tr>
      <w:tr w:rsidR="00FD2C36" w:rsidRPr="00DB424F" w14:paraId="768B2E47" w14:textId="77777777" w:rsidTr="00C8509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23B95D"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16.</w:t>
            </w:r>
            <w:r w:rsidRPr="00DB424F">
              <w:rPr>
                <w:rFonts w:asciiTheme="majorHAnsi" w:hAnsiTheme="majorHAnsi"/>
              </w:rPr>
              <w:tab/>
              <w:t>Валюта (прописью и по коду):</w:t>
            </w:r>
          </w:p>
        </w:tc>
      </w:tr>
      <w:tr w:rsidR="00FD2C36" w:rsidRPr="00DB424F" w14:paraId="17448AE9" w14:textId="77777777" w:rsidTr="00C8509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7B3F9F"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17.</w:t>
            </w:r>
            <w:r w:rsidRPr="00DB424F">
              <w:rPr>
                <w:rFonts w:asciiTheme="majorHAnsi" w:hAnsiTheme="majorHAnsi"/>
              </w:rPr>
              <w:tab/>
              <w:t>Цель сделки (уплаты): (для обеспечения исполнения договора)</w:t>
            </w:r>
          </w:p>
        </w:tc>
      </w:tr>
      <w:tr w:rsidR="00FD2C36" w:rsidRPr="00DB424F" w14:paraId="616A5819" w14:textId="77777777" w:rsidTr="00C85093">
        <w:trPr>
          <w:trHeight w:val="424"/>
        </w:trPr>
        <w:tc>
          <w:tcPr>
            <w:tcW w:w="10980" w:type="dxa"/>
            <w:gridSpan w:val="2"/>
            <w:tcBorders>
              <w:top w:val="single" w:sz="4" w:space="0" w:color="auto"/>
              <w:left w:val="single" w:sz="4" w:space="0" w:color="auto"/>
              <w:right w:val="single" w:sz="4" w:space="0" w:color="000000"/>
            </w:tcBorders>
            <w:noWrap/>
            <w:vAlign w:val="bottom"/>
          </w:tcPr>
          <w:p w14:paraId="3B91BF72"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18.</w:t>
            </w:r>
            <w:r w:rsidRPr="00DB424F">
              <w:rPr>
                <w:rFonts w:asciiTheme="majorHAnsi" w:hAnsiTheme="majorHAnsi"/>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FD2C36" w:rsidRPr="00DB424F" w14:paraId="0DFC6262" w14:textId="77777777" w:rsidTr="00C8509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C28F33"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19.</w:t>
            </w:r>
            <w:r w:rsidRPr="00DB424F">
              <w:rPr>
                <w:rFonts w:asciiTheme="majorHAnsi" w:hAnsiTheme="majorHAnsi"/>
                <w:lang w:val="en-US"/>
              </w:rPr>
              <w:tab/>
            </w:r>
            <w:r w:rsidRPr="00DB424F">
              <w:rPr>
                <w:rFonts w:asciiTheme="majorHAnsi" w:hAnsiTheme="majorHAnsi"/>
              </w:rPr>
              <w:t>Условия оплаты: &lt;акцептованный платеж&gt;</w:t>
            </w:r>
          </w:p>
        </w:tc>
      </w:tr>
      <w:tr w:rsidR="00FD2C36" w:rsidRPr="00DB424F" w14:paraId="74DB3B8B" w14:textId="77777777" w:rsidTr="00C8509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570EB0" w14:textId="77777777" w:rsidR="00FD2C36" w:rsidRPr="00DB424F" w:rsidRDefault="00FD2C36" w:rsidP="00C85093">
            <w:pPr>
              <w:widowControl w:val="0"/>
              <w:tabs>
                <w:tab w:val="left" w:pos="855"/>
              </w:tabs>
              <w:spacing w:after="160"/>
              <w:ind w:left="360"/>
              <w:rPr>
                <w:rFonts w:asciiTheme="majorHAnsi" w:hAnsiTheme="majorHAnsi"/>
                <w:lang w:val="en-US"/>
              </w:rPr>
            </w:pPr>
            <w:r w:rsidRPr="00DB424F">
              <w:rPr>
                <w:rFonts w:asciiTheme="majorHAnsi" w:hAnsiTheme="majorHAnsi"/>
              </w:rPr>
              <w:t>20.</w:t>
            </w:r>
            <w:r w:rsidRPr="00DB424F">
              <w:rPr>
                <w:rFonts w:asciiTheme="majorHAnsi" w:hAnsiTheme="majorHAnsi"/>
                <w:lang w:val="en-US"/>
              </w:rPr>
              <w:tab/>
            </w:r>
            <w:r w:rsidRPr="00DB424F">
              <w:rPr>
                <w:rFonts w:asciiTheme="majorHAnsi" w:hAnsiTheme="majorHAnsi"/>
              </w:rPr>
              <w:t>Количество прилагаемых страниц: --- страниц</w:t>
            </w:r>
          </w:p>
        </w:tc>
      </w:tr>
      <w:tr w:rsidR="00FD2C36" w:rsidRPr="00DB424F" w14:paraId="21CE1D6F" w14:textId="77777777" w:rsidTr="00C85093">
        <w:trPr>
          <w:trHeight w:val="2194"/>
        </w:trPr>
        <w:tc>
          <w:tcPr>
            <w:tcW w:w="5616" w:type="dxa"/>
            <w:tcBorders>
              <w:top w:val="nil"/>
              <w:left w:val="single" w:sz="4" w:space="0" w:color="auto"/>
              <w:bottom w:val="single" w:sz="4" w:space="0" w:color="auto"/>
              <w:right w:val="single" w:sz="4" w:space="0" w:color="auto"/>
            </w:tcBorders>
            <w:noWrap/>
            <w:vAlign w:val="bottom"/>
          </w:tcPr>
          <w:p w14:paraId="198839E3" w14:textId="77777777" w:rsidR="00FD2C36" w:rsidRPr="00DB424F" w:rsidRDefault="00FD2C36" w:rsidP="00C85093">
            <w:pPr>
              <w:widowControl w:val="0"/>
              <w:tabs>
                <w:tab w:val="left" w:pos="851"/>
              </w:tabs>
              <w:spacing w:after="160"/>
              <w:rPr>
                <w:rFonts w:asciiTheme="majorHAnsi" w:hAnsiTheme="majorHAnsi"/>
              </w:rPr>
            </w:pPr>
            <w:r w:rsidRPr="00DB424F">
              <w:rPr>
                <w:rFonts w:asciiTheme="majorHAnsi" w:hAnsiTheme="majorHAnsi"/>
              </w:rPr>
              <w:t>22.а.</w:t>
            </w:r>
            <w:r w:rsidRPr="00DB424F">
              <w:rPr>
                <w:rFonts w:asciiTheme="majorHAnsi" w:hAnsiTheme="majorHAnsi"/>
              </w:rPr>
              <w:tab/>
              <w:t>Подписи бенефициара</w:t>
            </w:r>
          </w:p>
          <w:p w14:paraId="1A216CA5" w14:textId="77777777" w:rsidR="00FD2C36" w:rsidRPr="00DB424F" w:rsidRDefault="00FD2C36" w:rsidP="00C85093">
            <w:pPr>
              <w:widowControl w:val="0"/>
              <w:spacing w:after="160"/>
              <w:rPr>
                <w:rFonts w:asciiTheme="majorHAnsi" w:hAnsiTheme="majorHAnsi"/>
              </w:rPr>
            </w:pPr>
          </w:p>
          <w:p w14:paraId="0F51ABBE" w14:textId="77777777" w:rsidR="00FD2C36" w:rsidRPr="00DB424F" w:rsidRDefault="00FD2C36" w:rsidP="00C85093">
            <w:pPr>
              <w:widowControl w:val="0"/>
              <w:spacing w:after="160"/>
              <w:jc w:val="right"/>
              <w:rPr>
                <w:rFonts w:asciiTheme="majorHAnsi" w:hAnsiTheme="majorHAnsi"/>
              </w:rPr>
            </w:pPr>
            <w:r w:rsidRPr="00DB424F">
              <w:rPr>
                <w:rFonts w:asciiTheme="majorHAnsi" w:hAnsiTheme="majorHAnsi"/>
              </w:rPr>
              <w:t>/____________________/</w:t>
            </w:r>
          </w:p>
          <w:p w14:paraId="4B365B89" w14:textId="77777777" w:rsidR="00FD2C36" w:rsidRPr="00DB424F" w:rsidRDefault="00FD2C36" w:rsidP="00C85093">
            <w:pPr>
              <w:widowControl w:val="0"/>
              <w:spacing w:after="160"/>
              <w:rPr>
                <w:rFonts w:asciiTheme="majorHAnsi" w:hAnsiTheme="majorHAnsi"/>
              </w:rPr>
            </w:pPr>
          </w:p>
          <w:p w14:paraId="7F62637E" w14:textId="77777777" w:rsidR="00FD2C36" w:rsidRPr="00DB424F" w:rsidRDefault="00FD2C36" w:rsidP="00C85093">
            <w:pPr>
              <w:widowControl w:val="0"/>
              <w:spacing w:after="160"/>
              <w:jc w:val="right"/>
              <w:rPr>
                <w:rFonts w:asciiTheme="majorHAnsi" w:hAnsiTheme="majorHAnsi"/>
              </w:rPr>
            </w:pPr>
            <w:r w:rsidRPr="00DB424F">
              <w:rPr>
                <w:rFonts w:asciiTheme="majorHAnsi" w:hAnsiTheme="majorHAnsi"/>
              </w:rPr>
              <w:t>/____________________/</w:t>
            </w:r>
          </w:p>
          <w:p w14:paraId="7C8FD8F9" w14:textId="77777777" w:rsidR="00FD2C36" w:rsidRPr="00DB424F" w:rsidRDefault="00FD2C36" w:rsidP="00C85093">
            <w:pPr>
              <w:widowControl w:val="0"/>
              <w:spacing w:after="160"/>
              <w:rPr>
                <w:rFonts w:asciiTheme="majorHAnsi" w:hAnsiTheme="majorHAnsi"/>
              </w:rPr>
            </w:pPr>
          </w:p>
          <w:p w14:paraId="3583C091" w14:textId="77777777" w:rsidR="00FD2C36" w:rsidRPr="00DB424F" w:rsidRDefault="00FD2C36" w:rsidP="00C85093">
            <w:pPr>
              <w:widowControl w:val="0"/>
              <w:tabs>
                <w:tab w:val="left" w:pos="4545"/>
              </w:tabs>
              <w:spacing w:after="160"/>
              <w:rPr>
                <w:rFonts w:asciiTheme="majorHAnsi" w:hAnsiTheme="majorHAnsi"/>
              </w:rPr>
            </w:pPr>
            <w:r w:rsidRPr="00DB424F">
              <w:rPr>
                <w:rFonts w:asciiTheme="majorHAnsi" w:hAnsiTheme="majorHAnsi"/>
              </w:rPr>
              <w:t>22.б.</w:t>
            </w:r>
            <w:r w:rsidRPr="00DB424F">
              <w:rPr>
                <w:rFonts w:asciiTheme="majorHAnsi" w:hAnsiTheme="majorHAnsi"/>
              </w:rPr>
              <w:tab/>
              <w:t>М. П.</w:t>
            </w:r>
          </w:p>
          <w:p w14:paraId="1A7F5B1C" w14:textId="77777777" w:rsidR="00FD2C36" w:rsidRPr="00DB424F" w:rsidRDefault="00FD2C36" w:rsidP="00C85093">
            <w:pPr>
              <w:widowControl w:val="0"/>
              <w:spacing w:after="160"/>
              <w:rPr>
                <w:rFonts w:asciiTheme="majorHAnsi" w:hAnsiTheme="majorHAnsi"/>
              </w:rPr>
            </w:pPr>
          </w:p>
        </w:tc>
        <w:tc>
          <w:tcPr>
            <w:tcW w:w="5364" w:type="dxa"/>
            <w:tcBorders>
              <w:top w:val="nil"/>
              <w:left w:val="nil"/>
              <w:bottom w:val="single" w:sz="4" w:space="0" w:color="auto"/>
              <w:right w:val="single" w:sz="4" w:space="0" w:color="auto"/>
            </w:tcBorders>
            <w:noWrap/>
          </w:tcPr>
          <w:p w14:paraId="22D7123F" w14:textId="77777777" w:rsidR="00FD2C36" w:rsidRPr="00DB424F" w:rsidRDefault="00FD2C36" w:rsidP="00C85093">
            <w:pPr>
              <w:widowControl w:val="0"/>
              <w:tabs>
                <w:tab w:val="left" w:pos="905"/>
              </w:tabs>
              <w:spacing w:after="160"/>
              <w:rPr>
                <w:rFonts w:asciiTheme="majorHAnsi" w:hAnsiTheme="majorHAnsi"/>
              </w:rPr>
            </w:pPr>
            <w:r w:rsidRPr="00DB424F">
              <w:rPr>
                <w:rFonts w:asciiTheme="majorHAnsi" w:hAnsiTheme="majorHAnsi"/>
              </w:rPr>
              <w:t>21.а.</w:t>
            </w:r>
            <w:r w:rsidRPr="00DB424F">
              <w:rPr>
                <w:rFonts w:asciiTheme="majorHAnsi" w:hAnsiTheme="majorHAnsi"/>
              </w:rPr>
              <w:tab/>
              <w:t> Подписи плательщика:</w:t>
            </w:r>
          </w:p>
          <w:p w14:paraId="2FE3C2E5" w14:textId="77777777" w:rsidR="00FD2C36" w:rsidRPr="00DB424F" w:rsidRDefault="00FD2C36" w:rsidP="00C85093">
            <w:pPr>
              <w:widowControl w:val="0"/>
              <w:spacing w:after="160"/>
              <w:rPr>
                <w:rFonts w:asciiTheme="majorHAnsi" w:hAnsiTheme="majorHAnsi"/>
              </w:rPr>
            </w:pPr>
          </w:p>
          <w:p w14:paraId="4FB89405" w14:textId="77777777" w:rsidR="00FD2C36" w:rsidRPr="00DB424F" w:rsidRDefault="00FD2C36" w:rsidP="00C85093">
            <w:pPr>
              <w:widowControl w:val="0"/>
              <w:spacing w:after="160"/>
              <w:jc w:val="right"/>
              <w:rPr>
                <w:rFonts w:asciiTheme="majorHAnsi" w:hAnsiTheme="majorHAnsi"/>
              </w:rPr>
            </w:pPr>
            <w:r w:rsidRPr="00DB424F">
              <w:rPr>
                <w:rFonts w:asciiTheme="majorHAnsi" w:hAnsiTheme="majorHAnsi"/>
              </w:rPr>
              <w:t>/____________________/</w:t>
            </w:r>
          </w:p>
          <w:p w14:paraId="771372EF" w14:textId="77777777" w:rsidR="00FD2C36" w:rsidRPr="00DB424F" w:rsidRDefault="00FD2C36" w:rsidP="00C85093">
            <w:pPr>
              <w:widowControl w:val="0"/>
              <w:spacing w:after="160"/>
              <w:jc w:val="right"/>
              <w:rPr>
                <w:rFonts w:asciiTheme="majorHAnsi" w:hAnsiTheme="majorHAnsi"/>
              </w:rPr>
            </w:pPr>
          </w:p>
          <w:p w14:paraId="402D22FA" w14:textId="77777777" w:rsidR="00FD2C36" w:rsidRPr="00DB424F" w:rsidRDefault="00FD2C36" w:rsidP="00C85093">
            <w:pPr>
              <w:widowControl w:val="0"/>
              <w:spacing w:after="160"/>
              <w:jc w:val="right"/>
              <w:rPr>
                <w:rFonts w:asciiTheme="majorHAnsi" w:hAnsiTheme="majorHAnsi"/>
              </w:rPr>
            </w:pPr>
            <w:r w:rsidRPr="00DB424F">
              <w:rPr>
                <w:rFonts w:asciiTheme="majorHAnsi" w:hAnsiTheme="majorHAnsi"/>
              </w:rPr>
              <w:t>/____________________/</w:t>
            </w:r>
          </w:p>
          <w:p w14:paraId="1EA396E1" w14:textId="77777777" w:rsidR="00FD2C36" w:rsidRPr="00DB424F" w:rsidRDefault="00FD2C36" w:rsidP="00C85093">
            <w:pPr>
              <w:widowControl w:val="0"/>
              <w:spacing w:after="160"/>
              <w:rPr>
                <w:rFonts w:asciiTheme="majorHAnsi" w:hAnsiTheme="majorHAnsi"/>
              </w:rPr>
            </w:pPr>
          </w:p>
          <w:p w14:paraId="04E00936" w14:textId="77777777" w:rsidR="00FD2C36" w:rsidRPr="00DB424F" w:rsidRDefault="00FD2C36" w:rsidP="00C85093">
            <w:pPr>
              <w:widowControl w:val="0"/>
              <w:tabs>
                <w:tab w:val="left" w:pos="4539"/>
              </w:tabs>
              <w:spacing w:after="160"/>
              <w:rPr>
                <w:rFonts w:asciiTheme="majorHAnsi" w:hAnsiTheme="majorHAnsi"/>
              </w:rPr>
            </w:pPr>
            <w:r w:rsidRPr="00DB424F">
              <w:rPr>
                <w:rFonts w:asciiTheme="majorHAnsi" w:hAnsiTheme="majorHAnsi"/>
              </w:rPr>
              <w:t>21.б.</w:t>
            </w:r>
            <w:r w:rsidRPr="00DB424F">
              <w:rPr>
                <w:rFonts w:asciiTheme="majorHAnsi" w:hAnsiTheme="majorHAnsi"/>
              </w:rPr>
              <w:tab/>
              <w:t>М. П.</w:t>
            </w:r>
          </w:p>
        </w:tc>
      </w:tr>
      <w:tr w:rsidR="00FD2C36" w:rsidRPr="00DB424F" w14:paraId="18E0B22E" w14:textId="77777777" w:rsidTr="00C85093">
        <w:trPr>
          <w:trHeight w:val="2194"/>
        </w:trPr>
        <w:tc>
          <w:tcPr>
            <w:tcW w:w="5616" w:type="dxa"/>
            <w:tcBorders>
              <w:top w:val="single" w:sz="4" w:space="0" w:color="auto"/>
              <w:left w:val="single" w:sz="4" w:space="0" w:color="auto"/>
              <w:right w:val="single" w:sz="4" w:space="0" w:color="auto"/>
            </w:tcBorders>
            <w:noWrap/>
            <w:vAlign w:val="bottom"/>
          </w:tcPr>
          <w:p w14:paraId="7B4BE35E" w14:textId="77777777" w:rsidR="00FD2C36" w:rsidRPr="00DB424F" w:rsidRDefault="00FD2C36" w:rsidP="00C85093">
            <w:pPr>
              <w:widowControl w:val="0"/>
              <w:spacing w:after="160"/>
              <w:rPr>
                <w:rFonts w:asciiTheme="majorHAnsi" w:hAnsiTheme="majorHAnsi"/>
              </w:rPr>
            </w:pPr>
            <w:r w:rsidRPr="00DB424F">
              <w:rPr>
                <w:rFonts w:asciiTheme="majorHAnsi" w:hAnsiTheme="majorHAnsi"/>
              </w:rPr>
              <w:lastRenderedPageBreak/>
              <w:t>24.а.</w:t>
            </w:r>
            <w:r w:rsidRPr="00DB424F">
              <w:rPr>
                <w:rFonts w:asciiTheme="majorHAnsi" w:hAnsiTheme="majorHAnsi"/>
              </w:rPr>
              <w:tab/>
              <w:t xml:space="preserve"> Обслуживающая бенефициара финансовая организация </w:t>
            </w:r>
          </w:p>
          <w:p w14:paraId="295E8842" w14:textId="77777777" w:rsidR="00FD2C36" w:rsidRPr="00DB424F" w:rsidRDefault="00FD2C36" w:rsidP="00C85093">
            <w:pPr>
              <w:widowControl w:val="0"/>
              <w:spacing w:after="160"/>
              <w:rPr>
                <w:rFonts w:asciiTheme="majorHAnsi" w:hAnsiTheme="majorHAnsi"/>
              </w:rPr>
            </w:pPr>
          </w:p>
          <w:p w14:paraId="2A9E103D" w14:textId="77777777" w:rsidR="00FD2C36" w:rsidRPr="00DB424F" w:rsidRDefault="00FD2C36" w:rsidP="00C85093">
            <w:pPr>
              <w:widowControl w:val="0"/>
              <w:jc w:val="right"/>
              <w:rPr>
                <w:rFonts w:asciiTheme="majorHAnsi" w:hAnsiTheme="majorHAnsi"/>
              </w:rPr>
            </w:pPr>
            <w:r w:rsidRPr="00DB424F">
              <w:rPr>
                <w:rFonts w:asciiTheme="majorHAnsi" w:hAnsiTheme="majorHAnsi"/>
              </w:rPr>
              <w:t>/____________________/</w:t>
            </w:r>
          </w:p>
          <w:p w14:paraId="0CE1B9D9" w14:textId="77777777" w:rsidR="00FD2C36" w:rsidRPr="00DB424F" w:rsidRDefault="00FD2C36" w:rsidP="00C85093">
            <w:pPr>
              <w:widowControl w:val="0"/>
              <w:spacing w:after="160"/>
              <w:ind w:left="3828" w:right="13"/>
              <w:jc w:val="both"/>
              <w:rPr>
                <w:rFonts w:asciiTheme="majorHAnsi" w:hAnsiTheme="majorHAnsi"/>
                <w:vertAlign w:val="superscript"/>
              </w:rPr>
            </w:pPr>
            <w:r w:rsidRPr="00DB424F">
              <w:rPr>
                <w:rFonts w:asciiTheme="majorHAnsi" w:hAnsiTheme="majorHAnsi"/>
                <w:vertAlign w:val="superscript"/>
              </w:rPr>
              <w:t>подпись/</w:t>
            </w:r>
          </w:p>
          <w:p w14:paraId="4AA36A76" w14:textId="77777777" w:rsidR="00FD2C36" w:rsidRPr="00DB424F" w:rsidRDefault="00FD2C36" w:rsidP="00C85093">
            <w:pPr>
              <w:widowControl w:val="0"/>
              <w:spacing w:after="160"/>
              <w:rPr>
                <w:rFonts w:asciiTheme="majorHAnsi" w:hAnsiTheme="majorHAnsi"/>
              </w:rPr>
            </w:pPr>
          </w:p>
          <w:p w14:paraId="7A380648" w14:textId="77777777" w:rsidR="00FD2C36" w:rsidRPr="00DB424F" w:rsidRDefault="00FD2C36" w:rsidP="00C85093">
            <w:pPr>
              <w:widowControl w:val="0"/>
              <w:spacing w:after="160"/>
              <w:rPr>
                <w:rFonts w:asciiTheme="majorHAnsi" w:hAnsiTheme="majorHAnsi"/>
              </w:rPr>
            </w:pPr>
          </w:p>
        </w:tc>
        <w:tc>
          <w:tcPr>
            <w:tcW w:w="5364" w:type="dxa"/>
            <w:tcBorders>
              <w:top w:val="single" w:sz="4" w:space="0" w:color="auto"/>
              <w:left w:val="nil"/>
              <w:right w:val="single" w:sz="4" w:space="0" w:color="auto"/>
            </w:tcBorders>
            <w:noWrap/>
          </w:tcPr>
          <w:p w14:paraId="5255FB0E" w14:textId="77777777" w:rsidR="00FD2C36" w:rsidRPr="00DB424F" w:rsidRDefault="00FD2C36" w:rsidP="00C85093">
            <w:pPr>
              <w:widowControl w:val="0"/>
              <w:spacing w:after="160"/>
              <w:rPr>
                <w:rFonts w:asciiTheme="majorHAnsi" w:hAnsiTheme="majorHAnsi"/>
              </w:rPr>
            </w:pPr>
            <w:r w:rsidRPr="00DB424F">
              <w:rPr>
                <w:rFonts w:asciiTheme="majorHAnsi" w:hAnsiTheme="majorHAnsi"/>
              </w:rPr>
              <w:t>23.а.</w:t>
            </w:r>
            <w:r w:rsidRPr="00DB424F">
              <w:rPr>
                <w:rFonts w:asciiTheme="majorHAnsi" w:hAnsiTheme="majorHAnsi"/>
              </w:rPr>
              <w:tab/>
              <w:t xml:space="preserve"> Обслуживающая плательщика финансовая организация </w:t>
            </w:r>
          </w:p>
          <w:p w14:paraId="478D2E83" w14:textId="77777777" w:rsidR="00FD2C36" w:rsidRPr="00DB424F" w:rsidRDefault="00FD2C36" w:rsidP="00C85093">
            <w:pPr>
              <w:widowControl w:val="0"/>
              <w:spacing w:after="160"/>
              <w:rPr>
                <w:rFonts w:asciiTheme="majorHAnsi" w:hAnsiTheme="majorHAnsi"/>
              </w:rPr>
            </w:pPr>
          </w:p>
          <w:p w14:paraId="0E3E3D0C" w14:textId="77777777" w:rsidR="00FD2C36" w:rsidRPr="00DB424F" w:rsidRDefault="00FD2C36" w:rsidP="00C85093">
            <w:pPr>
              <w:widowControl w:val="0"/>
              <w:jc w:val="right"/>
              <w:rPr>
                <w:rFonts w:asciiTheme="majorHAnsi" w:hAnsiTheme="majorHAnsi"/>
              </w:rPr>
            </w:pPr>
            <w:r w:rsidRPr="00DB424F">
              <w:rPr>
                <w:rFonts w:asciiTheme="majorHAnsi" w:hAnsiTheme="majorHAnsi"/>
              </w:rPr>
              <w:t>/____________________/</w:t>
            </w:r>
          </w:p>
          <w:p w14:paraId="04B8A697" w14:textId="77777777" w:rsidR="00FD2C36" w:rsidRPr="00DB424F" w:rsidRDefault="00FD2C36" w:rsidP="00C85093">
            <w:pPr>
              <w:widowControl w:val="0"/>
              <w:spacing w:after="160"/>
              <w:ind w:right="983"/>
              <w:jc w:val="right"/>
              <w:rPr>
                <w:rFonts w:asciiTheme="majorHAnsi" w:hAnsiTheme="majorHAnsi"/>
                <w:vertAlign w:val="superscript"/>
              </w:rPr>
            </w:pPr>
            <w:r w:rsidRPr="00DB424F">
              <w:rPr>
                <w:rFonts w:asciiTheme="majorHAnsi" w:hAnsiTheme="majorHAnsi"/>
                <w:vertAlign w:val="superscript"/>
              </w:rPr>
              <w:t>/подпись/</w:t>
            </w:r>
          </w:p>
          <w:p w14:paraId="3ADBAF4B" w14:textId="77777777" w:rsidR="00FD2C36" w:rsidRPr="00DB424F" w:rsidRDefault="00FD2C36" w:rsidP="00C85093">
            <w:pPr>
              <w:widowControl w:val="0"/>
              <w:spacing w:after="160"/>
              <w:rPr>
                <w:rFonts w:asciiTheme="majorHAnsi" w:hAnsiTheme="majorHAnsi"/>
              </w:rPr>
            </w:pPr>
          </w:p>
        </w:tc>
      </w:tr>
      <w:tr w:rsidR="00FD2C36" w:rsidRPr="00DB424F" w14:paraId="7B1B9624" w14:textId="77777777" w:rsidTr="00C85093">
        <w:trPr>
          <w:trHeight w:val="2194"/>
        </w:trPr>
        <w:tc>
          <w:tcPr>
            <w:tcW w:w="5616" w:type="dxa"/>
            <w:tcBorders>
              <w:top w:val="nil"/>
              <w:left w:val="single" w:sz="4" w:space="0" w:color="auto"/>
              <w:bottom w:val="single" w:sz="4" w:space="0" w:color="auto"/>
              <w:right w:val="single" w:sz="4" w:space="0" w:color="auto"/>
            </w:tcBorders>
            <w:noWrap/>
            <w:vAlign w:val="bottom"/>
          </w:tcPr>
          <w:p w14:paraId="7F2051B1" w14:textId="77777777" w:rsidR="00FD2C36" w:rsidRPr="00DB424F" w:rsidRDefault="00FD2C36" w:rsidP="00C85093">
            <w:pPr>
              <w:widowControl w:val="0"/>
              <w:tabs>
                <w:tab w:val="left" w:pos="4678"/>
              </w:tabs>
              <w:spacing w:after="160"/>
              <w:rPr>
                <w:rFonts w:asciiTheme="majorHAnsi" w:hAnsiTheme="majorHAnsi"/>
              </w:rPr>
            </w:pPr>
            <w:r w:rsidRPr="00DB424F">
              <w:rPr>
                <w:rFonts w:asciiTheme="majorHAnsi" w:hAnsiTheme="majorHAnsi"/>
              </w:rPr>
              <w:t>24.б.</w:t>
            </w:r>
            <w:r w:rsidRPr="00DB424F">
              <w:rPr>
                <w:rFonts w:asciiTheme="majorHAnsi" w:hAnsiTheme="majorHAnsi"/>
              </w:rPr>
              <w:tab/>
              <w:t>М. П.</w:t>
            </w:r>
          </w:p>
          <w:p w14:paraId="15EB0257" w14:textId="77777777" w:rsidR="00FD2C36" w:rsidRPr="00DB424F" w:rsidRDefault="00FD2C36" w:rsidP="00C85093">
            <w:pPr>
              <w:widowControl w:val="0"/>
              <w:spacing w:after="160"/>
              <w:rPr>
                <w:rFonts w:asciiTheme="majorHAnsi" w:hAnsiTheme="majorHAnsi"/>
              </w:rPr>
            </w:pPr>
          </w:p>
          <w:p w14:paraId="73C59400" w14:textId="77777777" w:rsidR="00FD2C36" w:rsidRPr="00DB424F" w:rsidRDefault="00FD2C36" w:rsidP="00C85093">
            <w:pPr>
              <w:widowControl w:val="0"/>
              <w:spacing w:after="160"/>
              <w:ind w:right="155"/>
              <w:jc w:val="right"/>
              <w:rPr>
                <w:rFonts w:asciiTheme="majorHAnsi" w:hAnsiTheme="majorHAnsi"/>
                <w:lang w:val="en-US"/>
              </w:rPr>
            </w:pPr>
            <w:r w:rsidRPr="00DB424F">
              <w:rPr>
                <w:rFonts w:asciiTheme="majorHAnsi" w:hAnsiTheme="majorHAnsi"/>
              </w:rPr>
              <w:t xml:space="preserve">24.в"___" ___ 20___ г. </w:t>
            </w:r>
          </w:p>
        </w:tc>
        <w:tc>
          <w:tcPr>
            <w:tcW w:w="5364" w:type="dxa"/>
            <w:tcBorders>
              <w:top w:val="nil"/>
              <w:left w:val="nil"/>
              <w:bottom w:val="single" w:sz="4" w:space="0" w:color="auto"/>
              <w:right w:val="single" w:sz="4" w:space="0" w:color="auto"/>
            </w:tcBorders>
            <w:noWrap/>
            <w:vAlign w:val="bottom"/>
          </w:tcPr>
          <w:p w14:paraId="7DCBC061" w14:textId="77777777" w:rsidR="00FD2C36" w:rsidRPr="00DB424F" w:rsidRDefault="00FD2C36" w:rsidP="00C85093">
            <w:pPr>
              <w:widowControl w:val="0"/>
              <w:tabs>
                <w:tab w:val="left" w:pos="4554"/>
              </w:tabs>
              <w:spacing w:after="160"/>
              <w:rPr>
                <w:rFonts w:asciiTheme="majorHAnsi" w:hAnsiTheme="majorHAnsi"/>
              </w:rPr>
            </w:pPr>
            <w:r w:rsidRPr="00DB424F">
              <w:rPr>
                <w:rFonts w:asciiTheme="majorHAnsi" w:hAnsiTheme="majorHAnsi"/>
              </w:rPr>
              <w:t>23.б.</w:t>
            </w:r>
            <w:r w:rsidRPr="00DB424F">
              <w:rPr>
                <w:rFonts w:asciiTheme="majorHAnsi" w:hAnsiTheme="majorHAnsi"/>
              </w:rPr>
              <w:tab/>
              <w:t>М. П.</w:t>
            </w:r>
          </w:p>
          <w:p w14:paraId="0CA03729" w14:textId="77777777" w:rsidR="00FD2C36" w:rsidRPr="00DB424F" w:rsidRDefault="00FD2C36" w:rsidP="00C85093">
            <w:pPr>
              <w:widowControl w:val="0"/>
              <w:spacing w:after="160"/>
              <w:rPr>
                <w:rFonts w:asciiTheme="majorHAnsi" w:hAnsiTheme="majorHAnsi"/>
              </w:rPr>
            </w:pPr>
          </w:p>
          <w:p w14:paraId="7970E55A" w14:textId="77777777" w:rsidR="00FD2C36" w:rsidRPr="00DB424F" w:rsidRDefault="00FD2C36" w:rsidP="00C85093">
            <w:pPr>
              <w:widowControl w:val="0"/>
              <w:spacing w:after="160"/>
              <w:jc w:val="right"/>
              <w:rPr>
                <w:rFonts w:asciiTheme="majorHAnsi" w:hAnsiTheme="majorHAnsi"/>
              </w:rPr>
            </w:pPr>
            <w:r w:rsidRPr="00DB424F">
              <w:rPr>
                <w:rFonts w:asciiTheme="majorHAnsi" w:hAnsiTheme="majorHAnsi"/>
              </w:rPr>
              <w:t>23.в Дата исполнения: "___" ___ 20___г.</w:t>
            </w:r>
          </w:p>
        </w:tc>
      </w:tr>
    </w:tbl>
    <w:p w14:paraId="2B339E8F" w14:textId="77777777" w:rsidR="000A214C" w:rsidRPr="00DB424F" w:rsidRDefault="00632AC2" w:rsidP="00632AC2">
      <w:pPr>
        <w:widowControl w:val="0"/>
        <w:spacing w:after="160"/>
        <w:rPr>
          <w:rFonts w:asciiTheme="majorHAnsi" w:hAnsiTheme="majorHAnsi"/>
        </w:rPr>
      </w:pPr>
      <w:r w:rsidRPr="00DB424F">
        <w:rPr>
          <w:rFonts w:asciiTheme="majorHAnsi" w:hAnsiTheme="majorHAnsi"/>
        </w:rPr>
        <w:t xml:space="preserve">День/месяц/год                                                                                    </w:t>
      </w:r>
      <w:r w:rsidR="000A214C" w:rsidRPr="00DB424F">
        <w:rPr>
          <w:rFonts w:asciiTheme="majorHAnsi" w:hAnsiTheme="majorHAnsi"/>
        </w:rPr>
        <w:t>М. П.</w:t>
      </w:r>
    </w:p>
    <w:p w14:paraId="5C61E1E0" w14:textId="77777777" w:rsidR="00BE2572" w:rsidRPr="00DB424F" w:rsidRDefault="00BE2572" w:rsidP="00BE2572">
      <w:pPr>
        <w:widowControl w:val="0"/>
        <w:spacing w:after="160"/>
        <w:jc w:val="center"/>
        <w:rPr>
          <w:rFonts w:asciiTheme="majorHAnsi" w:hAnsiTheme="majorHAnsi"/>
        </w:rPr>
      </w:pPr>
    </w:p>
    <w:p w14:paraId="322341B1" w14:textId="77777777" w:rsidR="00BE2572" w:rsidRPr="00DB424F" w:rsidRDefault="00BE2572" w:rsidP="00BE2572">
      <w:pPr>
        <w:rPr>
          <w:rFonts w:asciiTheme="majorHAnsi" w:hAnsiTheme="majorHAnsi"/>
        </w:rPr>
      </w:pPr>
      <w:r w:rsidRPr="00DB424F">
        <w:rPr>
          <w:rFonts w:asciiTheme="majorHAnsi" w:hAnsiTheme="majorHAnsi"/>
        </w:rPr>
        <w:t xml:space="preserve">*  </w:t>
      </w:r>
      <w:r w:rsidRPr="00DB424F">
        <w:rPr>
          <w:rFonts w:asciiTheme="majorHAnsi" w:hAnsiTheme="majorHAnsi"/>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D9BEBAF" w14:textId="77777777" w:rsidR="00BE2572" w:rsidRPr="00DB424F" w:rsidRDefault="00BE2572" w:rsidP="00BE2572">
      <w:pPr>
        <w:rPr>
          <w:rFonts w:asciiTheme="majorHAnsi" w:hAnsiTheme="majorHAnsi"/>
        </w:rPr>
      </w:pPr>
      <w:r w:rsidRPr="00DB424F">
        <w:rPr>
          <w:rFonts w:asciiTheme="majorHAnsi" w:hAnsiTheme="majorHAnsi"/>
        </w:rPr>
        <w:br w:type="page"/>
      </w:r>
    </w:p>
    <w:p w14:paraId="31AD5DE2" w14:textId="77777777" w:rsidR="00BE2572" w:rsidRPr="00DB424F" w:rsidRDefault="00BE2572" w:rsidP="00BE2572">
      <w:pPr>
        <w:widowControl w:val="0"/>
        <w:spacing w:after="160"/>
        <w:ind w:left="567" w:right="565"/>
        <w:jc w:val="center"/>
        <w:rPr>
          <w:rFonts w:asciiTheme="majorHAnsi" w:hAnsiTheme="majorHAnsi"/>
          <w:b/>
        </w:rPr>
      </w:pPr>
      <w:r w:rsidRPr="00DB424F">
        <w:rPr>
          <w:rFonts w:asciiTheme="majorHAnsi" w:hAnsiTheme="majorHAnsi"/>
          <w:b/>
        </w:rPr>
        <w:lastRenderedPageBreak/>
        <w:t xml:space="preserve">Обязательные реквизиты платежного требования </w:t>
      </w:r>
      <w:r w:rsidRPr="00DB424F">
        <w:rPr>
          <w:rFonts w:asciiTheme="majorHAnsi" w:hAnsiTheme="majorHAnsi"/>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B424F" w14:paraId="2112E91C"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F7819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4C344E0F"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DA3701E"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Наличие указанного поля/</w:t>
            </w:r>
          </w:p>
          <w:p w14:paraId="5210DA22"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6B8D1CC5"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 xml:space="preserve">Требование о заполнении реквизита </w:t>
            </w:r>
          </w:p>
          <w:p w14:paraId="1F95AA47"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BB2313F"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Сторона,</w:t>
            </w:r>
          </w:p>
          <w:p w14:paraId="0E18145B"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 xml:space="preserve">заполняющая реквизит </w:t>
            </w:r>
          </w:p>
          <w:p w14:paraId="4CD1B210"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бенефициар или плательщик</w:t>
            </w:r>
          </w:p>
          <w:p w14:paraId="23A8E2D6"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(в связи с процессом закупки)</w:t>
            </w:r>
          </w:p>
        </w:tc>
      </w:tr>
      <w:tr w:rsidR="00B138F3" w:rsidRPr="00DB424F" w14:paraId="4E1FB94E"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85A7F1"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B88C169"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870B28A"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67DFFFE"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0AD2A565"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5</w:t>
            </w:r>
          </w:p>
        </w:tc>
      </w:tr>
      <w:tr w:rsidR="00B138F3" w:rsidRPr="00DB424F" w14:paraId="6A1E4E9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14C638"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20526DC"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AB0C1E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0C9289"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F5E9245"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на документе заранее заполнено "Платежное требование"</w:t>
            </w:r>
          </w:p>
        </w:tc>
      </w:tr>
      <w:tr w:rsidR="00B138F3" w:rsidRPr="00DB424F" w14:paraId="164937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BAA618"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E829E04" w14:textId="77777777" w:rsidR="00BE2572" w:rsidRPr="00DB424F" w:rsidRDefault="00BE2572" w:rsidP="00DE2AE3">
            <w:pPr>
              <w:widowControl w:val="0"/>
              <w:spacing w:after="120"/>
              <w:jc w:val="both"/>
              <w:rPr>
                <w:rFonts w:asciiTheme="majorHAnsi" w:hAnsiTheme="majorHAnsi"/>
                <w:sz w:val="18"/>
                <w:szCs w:val="18"/>
              </w:rPr>
            </w:pPr>
            <w:r w:rsidRPr="00DB424F">
              <w:rPr>
                <w:rFonts w:asciiTheme="majorHAnsi" w:hAnsiTheme="majorHAnsi"/>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3F4DB3E"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BA08E"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E9B48EB"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бенефициаром при представлении платежного требования в банк плательщика</w:t>
            </w:r>
          </w:p>
        </w:tc>
      </w:tr>
      <w:tr w:rsidR="00B138F3" w:rsidRPr="00DB424F" w14:paraId="331485A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DCC186"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CF8FF01" w14:textId="77777777" w:rsidR="00BE2572" w:rsidRPr="00DB424F" w:rsidRDefault="00BE2572" w:rsidP="00DE2AE3">
            <w:pPr>
              <w:widowControl w:val="0"/>
              <w:spacing w:after="120"/>
              <w:jc w:val="both"/>
              <w:rPr>
                <w:rFonts w:asciiTheme="majorHAnsi" w:hAnsiTheme="majorHAnsi"/>
                <w:sz w:val="18"/>
                <w:szCs w:val="18"/>
              </w:rPr>
            </w:pPr>
            <w:r w:rsidRPr="00DB424F">
              <w:rPr>
                <w:rFonts w:asciiTheme="majorHAnsi" w:hAnsiTheme="majorHAnsi"/>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575BB496"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2BB58E"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4BE10B56" w14:textId="77777777" w:rsidR="00BE2572" w:rsidRPr="00DB424F" w:rsidRDefault="00BE2572" w:rsidP="00DE2AE3">
            <w:pPr>
              <w:widowControl w:val="0"/>
              <w:spacing w:after="120"/>
              <w:jc w:val="center"/>
              <w:rPr>
                <w:rFonts w:asciiTheme="majorHAnsi" w:hAnsiTheme="majorHAnsi"/>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37CBABC"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заполняется бенефициаром в день представления платежного требования в банк плательщика </w:t>
            </w:r>
          </w:p>
        </w:tc>
      </w:tr>
      <w:tr w:rsidR="00B138F3" w:rsidRPr="00DB424F" w14:paraId="293FED7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574855"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07EAC5C" w14:textId="77777777" w:rsidR="00BE2572" w:rsidRPr="00DB424F" w:rsidRDefault="00BE2572" w:rsidP="00DE2AE3">
            <w:pPr>
              <w:widowControl w:val="0"/>
              <w:spacing w:after="120"/>
              <w:jc w:val="both"/>
              <w:rPr>
                <w:rFonts w:asciiTheme="majorHAnsi" w:hAnsiTheme="majorHAnsi"/>
                <w:sz w:val="18"/>
                <w:szCs w:val="18"/>
              </w:rPr>
            </w:pPr>
            <w:r w:rsidRPr="00DB424F">
              <w:rPr>
                <w:rFonts w:asciiTheme="majorHAnsi" w:hAnsiTheme="majorHAnsi"/>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46A72A33"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0ACC35"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3748D363"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FE25766"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плательщиком</w:t>
            </w:r>
          </w:p>
        </w:tc>
      </w:tr>
      <w:tr w:rsidR="00B138F3" w:rsidRPr="00DB424F" w14:paraId="6CDB356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8619E5"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79C1EFC"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B5D9D9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745173"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6657235"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плательщиком</w:t>
            </w:r>
          </w:p>
        </w:tc>
      </w:tr>
      <w:tr w:rsidR="00B138F3" w:rsidRPr="00DB424F" w14:paraId="14F1CA5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9C2AE0"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2259C6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7EF05A0"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B780B4"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75D127FE"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3F83AB9"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плательщиком</w:t>
            </w:r>
          </w:p>
        </w:tc>
      </w:tr>
      <w:tr w:rsidR="00B138F3" w:rsidRPr="00DB424F" w14:paraId="71D1630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ED0EB4"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359DCB8"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97543B3"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B32776"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4DFD900A"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38BB5F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плательщиком</w:t>
            </w:r>
          </w:p>
        </w:tc>
      </w:tr>
      <w:tr w:rsidR="00B138F3" w:rsidRPr="00DB424F" w14:paraId="068959C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D1059F"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5D164D3"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D15D81B"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105B67"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508F3EDB"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26B397E"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плательщиком</w:t>
            </w:r>
          </w:p>
        </w:tc>
      </w:tr>
      <w:tr w:rsidR="00B138F3" w:rsidRPr="00DB424F" w14:paraId="52CCB7A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455026"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420B87E"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65288D3"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57D254"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7F2CCBE2"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заполняется наименование лица, являющегося бенефициаром (получателем платежа). При необходимости указываются также </w:t>
            </w:r>
            <w:r w:rsidRPr="00DB424F">
              <w:rPr>
                <w:rFonts w:asciiTheme="majorHAnsi" w:hAnsiTheme="majorHAnsi"/>
                <w:sz w:val="18"/>
                <w:szCs w:val="18"/>
              </w:rPr>
              <w:lastRenderedPageBreak/>
              <w:t>иные данные.</w:t>
            </w:r>
          </w:p>
        </w:tc>
        <w:tc>
          <w:tcPr>
            <w:tcW w:w="2640" w:type="dxa"/>
            <w:tcBorders>
              <w:top w:val="single" w:sz="4" w:space="0" w:color="auto"/>
              <w:left w:val="single" w:sz="4" w:space="0" w:color="auto"/>
              <w:bottom w:val="single" w:sz="4" w:space="0" w:color="auto"/>
              <w:right w:val="single" w:sz="4" w:space="0" w:color="auto"/>
            </w:tcBorders>
          </w:tcPr>
          <w:p w14:paraId="7496A88A"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lastRenderedPageBreak/>
              <w:t>заранее заполняется бенефициаром — по приглашению</w:t>
            </w:r>
          </w:p>
        </w:tc>
      </w:tr>
      <w:tr w:rsidR="00B138F3" w:rsidRPr="00DB424F" w14:paraId="077AE57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AF90AA"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44D864C"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D2608D2"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2D39D5"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3D10562E"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6C6E639"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(не заполняется)</w:t>
            </w:r>
          </w:p>
        </w:tc>
      </w:tr>
      <w:tr w:rsidR="00B138F3" w:rsidRPr="00DB424F" w14:paraId="4A2811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C0AD2B"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ABFF5EE"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14A84DA"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D76D6B"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7D8D93FC"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B731CE3"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заранее заполняется бенефициаром — по приглашению</w:t>
            </w:r>
          </w:p>
        </w:tc>
      </w:tr>
      <w:tr w:rsidR="00B138F3" w:rsidRPr="00DB424F" w14:paraId="1FB5C8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341797"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F79EF9F"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3EA72A9"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3DBDA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FA24820"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заранее заполняется бенефициаром — по приглашению</w:t>
            </w:r>
          </w:p>
        </w:tc>
      </w:tr>
      <w:tr w:rsidR="00B138F3" w:rsidRPr="00DB424F" w14:paraId="76058CD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E8C7CB"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C457EFA"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1251A8F"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789C58"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59129EE1"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A65FF72"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заранее заполняется бенефициаром — по приглашению</w:t>
            </w:r>
          </w:p>
        </w:tc>
      </w:tr>
      <w:tr w:rsidR="00B138F3" w:rsidRPr="00DB424F" w14:paraId="4503BF7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F9A299"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CDF96E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8AE1003"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A91E21"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4AF5A610"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4CF097FE"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заполняется плательщиком </w:t>
            </w:r>
          </w:p>
        </w:tc>
      </w:tr>
      <w:tr w:rsidR="00B138F3" w:rsidRPr="00DB424F" w14:paraId="62FE826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D624E8"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152B3D9"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CCA3DF5"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B7CDB2"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275B22DF"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E558C91"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(не заполняется и не применяется)</w:t>
            </w:r>
          </w:p>
        </w:tc>
      </w:tr>
      <w:tr w:rsidR="00B138F3" w:rsidRPr="00DB424F" w14:paraId="2FD72FD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DE4AD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2EAF41F"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AA4426B"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94F80F"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FFD3495"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плательщиком</w:t>
            </w:r>
          </w:p>
        </w:tc>
      </w:tr>
      <w:tr w:rsidR="00B138F3" w:rsidRPr="00DB424F" w14:paraId="7901ED4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541550"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DC28AB5"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B502A48"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72CE8C"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086A81CB"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заранее заполняется бенефициаром — по приглашению</w:t>
            </w:r>
          </w:p>
        </w:tc>
      </w:tr>
      <w:tr w:rsidR="00B138F3" w:rsidRPr="00DB424F" w14:paraId="10A64C5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F9E21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62645A75"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EEF383C"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4D27B1"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7CF89F98"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90F7271"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бенефициаром</w:t>
            </w:r>
          </w:p>
        </w:tc>
      </w:tr>
      <w:tr w:rsidR="00B138F3" w:rsidRPr="00DB424F" w14:paraId="4A29390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CC7A87" w14:textId="77777777" w:rsidR="00BE2572" w:rsidRPr="00DB424F" w:rsidDel="0010680B"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D8578B6"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474DEFF"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9BA04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обязательно </w:t>
            </w:r>
          </w:p>
          <w:p w14:paraId="77615E45"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заполняются слова "акцептованный платеж", </w:t>
            </w:r>
          </w:p>
          <w:p w14:paraId="6D6A7506"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что означает, что подписав Требование, плательщик заранее дает свое согласие на взыскание с его </w:t>
            </w:r>
            <w:r w:rsidRPr="00DB424F">
              <w:rPr>
                <w:rFonts w:asciiTheme="majorHAnsi" w:hAnsiTheme="majorHAnsi"/>
                <w:sz w:val="18"/>
                <w:szCs w:val="18"/>
              </w:rPr>
              <w:lastRenderedPageBreak/>
              <w:t xml:space="preserve">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818600A"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lastRenderedPageBreak/>
              <w:t xml:space="preserve">заранее заполняется бенефициаром </w:t>
            </w:r>
          </w:p>
        </w:tc>
      </w:tr>
      <w:tr w:rsidR="00B138F3" w:rsidRPr="00DB424F" w14:paraId="6DA5EEE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7D6968"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8418689"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4D301BE"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F6DD44"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629374A9"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DEF5401"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17697AE"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бенефициаром</w:t>
            </w:r>
          </w:p>
        </w:tc>
      </w:tr>
      <w:tr w:rsidR="00B138F3" w:rsidRPr="00DB424F" w14:paraId="592787D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CC496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6529A526"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9B198BF"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3D871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3C75586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CCE0EDB"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подписывается плательщиком или </w:t>
            </w:r>
          </w:p>
          <w:p w14:paraId="081CEFC8"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проставляется электронная подпись плательщика</w:t>
            </w:r>
          </w:p>
        </w:tc>
      </w:tr>
      <w:tr w:rsidR="00B138F3" w:rsidRPr="00DB424F" w14:paraId="520ADFD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927E05"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AF973E2"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EDF9EC9"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DB5E42"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обязательно: </w:t>
            </w:r>
          </w:p>
          <w:p w14:paraId="41BBF0A1"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при наличии печати, когда плательщик представляет Требование в бумажной форме</w:t>
            </w:r>
          </w:p>
          <w:p w14:paraId="620B24A2" w14:textId="77777777" w:rsidR="00BE2572" w:rsidRPr="00DB424F" w:rsidRDefault="00BE2572" w:rsidP="00DE2AE3">
            <w:pPr>
              <w:widowControl w:val="0"/>
              <w:spacing w:after="120"/>
              <w:jc w:val="center"/>
              <w:rPr>
                <w:rFonts w:asciiTheme="majorHAnsi" w:hAnsiTheme="majorHAnsi"/>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0893404"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скрепляется печатью плательщика </w:t>
            </w:r>
          </w:p>
          <w:p w14:paraId="0A9D5D24"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при представлении в бумажной форме</w:t>
            </w:r>
          </w:p>
        </w:tc>
      </w:tr>
      <w:tr w:rsidR="00B138F3" w:rsidRPr="00DB424F" w14:paraId="3A53470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39B93C"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F83F7E1"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4C95EB6"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433C38"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обязательно: </w:t>
            </w:r>
          </w:p>
          <w:p w14:paraId="2A69EA7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C559574"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подписывается бенефициаром</w:t>
            </w:r>
          </w:p>
        </w:tc>
      </w:tr>
      <w:tr w:rsidR="00B138F3" w:rsidRPr="00DB424F" w14:paraId="48DC03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D8A0C0"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C9BAAFC"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AFB5918"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95B580"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обязательно: </w:t>
            </w:r>
          </w:p>
          <w:p w14:paraId="2560C9CA"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D2A1F81"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скрепляется печатью бенефициара </w:t>
            </w:r>
          </w:p>
          <w:p w14:paraId="24075887"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при представлении в банк в бумажной форме</w:t>
            </w:r>
          </w:p>
        </w:tc>
      </w:tr>
      <w:tr w:rsidR="00B138F3" w:rsidRPr="00DB424F" w14:paraId="384F8A8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7FBBF1"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E59CFF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68CE2AB"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E09815"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34372EE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4101702" w14:textId="77777777" w:rsidR="00BE2572" w:rsidRPr="00DB424F" w:rsidRDefault="00BE2572" w:rsidP="00DE2AE3">
            <w:pPr>
              <w:widowControl w:val="0"/>
              <w:spacing w:after="120"/>
              <w:jc w:val="center"/>
              <w:rPr>
                <w:rFonts w:asciiTheme="majorHAnsi" w:hAnsiTheme="majorHAnsi"/>
                <w:sz w:val="18"/>
                <w:szCs w:val="18"/>
              </w:rPr>
            </w:pPr>
          </w:p>
        </w:tc>
      </w:tr>
      <w:tr w:rsidR="00B138F3" w:rsidRPr="00DB424F" w14:paraId="324A9C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8359D4"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7019F799"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2F3CA3C4"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63615B"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339AC104"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2EB91F1" w14:textId="77777777" w:rsidR="00BE2572" w:rsidRPr="00DB424F" w:rsidRDefault="00BE2572" w:rsidP="00DE2AE3">
            <w:pPr>
              <w:widowControl w:val="0"/>
              <w:spacing w:after="120"/>
              <w:jc w:val="center"/>
              <w:rPr>
                <w:rFonts w:asciiTheme="majorHAnsi" w:hAnsiTheme="majorHAnsi"/>
                <w:sz w:val="18"/>
                <w:szCs w:val="18"/>
              </w:rPr>
            </w:pPr>
          </w:p>
        </w:tc>
      </w:tr>
      <w:tr w:rsidR="00B138F3" w:rsidRPr="00DB424F" w14:paraId="3A4319C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52505A"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7E18987"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265CB32"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311E1E"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555D66C0"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B3BA558" w14:textId="77777777" w:rsidR="00BE2572" w:rsidRPr="00DB424F" w:rsidRDefault="00BE2572" w:rsidP="00DE2AE3">
            <w:pPr>
              <w:widowControl w:val="0"/>
              <w:spacing w:after="120"/>
              <w:jc w:val="center"/>
              <w:rPr>
                <w:rFonts w:asciiTheme="majorHAnsi" w:hAnsiTheme="majorHAnsi"/>
                <w:sz w:val="18"/>
                <w:szCs w:val="18"/>
              </w:rPr>
            </w:pPr>
          </w:p>
        </w:tc>
      </w:tr>
      <w:tr w:rsidR="00B138F3" w:rsidRPr="00DB424F" w14:paraId="73A17A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3FD376"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14:paraId="1AA0213F"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C283D64"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C7CE16"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523A1B00"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A2AB654" w14:textId="77777777" w:rsidR="00BE2572" w:rsidRPr="00DB424F" w:rsidRDefault="00BE2572" w:rsidP="00DE2AE3">
            <w:pPr>
              <w:widowControl w:val="0"/>
              <w:spacing w:after="120"/>
              <w:jc w:val="center"/>
              <w:rPr>
                <w:rFonts w:asciiTheme="majorHAnsi" w:hAnsiTheme="majorHAnsi"/>
                <w:sz w:val="18"/>
                <w:szCs w:val="18"/>
              </w:rPr>
            </w:pPr>
          </w:p>
        </w:tc>
      </w:tr>
      <w:tr w:rsidR="00B138F3" w:rsidRPr="00DB424F" w14:paraId="75119C3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E54D01"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BC7E45F"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E90F583"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279D1A"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7CC2A151"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1B3AD71" w14:textId="77777777" w:rsidR="00BE2572" w:rsidRPr="00DB424F" w:rsidRDefault="00BE2572" w:rsidP="00DE2AE3">
            <w:pPr>
              <w:widowControl w:val="0"/>
              <w:spacing w:after="120"/>
              <w:jc w:val="center"/>
              <w:rPr>
                <w:rFonts w:asciiTheme="majorHAnsi" w:hAnsiTheme="majorHAnsi"/>
                <w:sz w:val="18"/>
                <w:szCs w:val="18"/>
              </w:rPr>
            </w:pPr>
          </w:p>
        </w:tc>
      </w:tr>
      <w:tr w:rsidR="00FF3DE9" w:rsidRPr="00DB424F" w14:paraId="237D00C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A20354"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5668D59"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A497563"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291994"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26C7089A"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CA1BA83" w14:textId="77777777" w:rsidR="00BE2572" w:rsidRPr="00DB424F" w:rsidRDefault="00BE2572" w:rsidP="00DE2AE3">
            <w:pPr>
              <w:widowControl w:val="0"/>
              <w:spacing w:after="120"/>
              <w:jc w:val="center"/>
              <w:rPr>
                <w:rFonts w:asciiTheme="majorHAnsi" w:hAnsiTheme="majorHAnsi"/>
                <w:sz w:val="18"/>
                <w:szCs w:val="18"/>
              </w:rPr>
            </w:pPr>
          </w:p>
        </w:tc>
      </w:tr>
    </w:tbl>
    <w:p w14:paraId="0D933C7E" w14:textId="77777777" w:rsidR="00BE2572" w:rsidRPr="00DB424F" w:rsidRDefault="00BE2572" w:rsidP="00BE2572">
      <w:pPr>
        <w:widowControl w:val="0"/>
        <w:spacing w:after="160"/>
        <w:ind w:left="567" w:right="565"/>
        <w:jc w:val="center"/>
        <w:rPr>
          <w:rFonts w:asciiTheme="majorHAnsi" w:hAnsiTheme="majorHAnsi"/>
          <w:b/>
        </w:rPr>
      </w:pPr>
    </w:p>
    <w:p w14:paraId="648466B8" w14:textId="77777777" w:rsidR="00BE2572" w:rsidRPr="00DB424F" w:rsidRDefault="00BE2572" w:rsidP="00BE2572">
      <w:pPr>
        <w:widowControl w:val="0"/>
        <w:spacing w:after="160"/>
        <w:ind w:left="567" w:right="565"/>
        <w:jc w:val="center"/>
        <w:rPr>
          <w:rFonts w:asciiTheme="majorHAnsi" w:hAnsiTheme="majorHAnsi"/>
          <w:b/>
        </w:rPr>
      </w:pPr>
    </w:p>
    <w:p w14:paraId="46657C7B" w14:textId="77777777" w:rsidR="00BE2572" w:rsidRPr="00DB424F" w:rsidRDefault="00BE2572" w:rsidP="00BE2572">
      <w:pPr>
        <w:widowControl w:val="0"/>
        <w:spacing w:after="160"/>
        <w:ind w:left="567" w:right="565"/>
        <w:jc w:val="center"/>
        <w:rPr>
          <w:rFonts w:asciiTheme="majorHAnsi" w:hAnsiTheme="majorHAnsi"/>
          <w:b/>
        </w:rPr>
      </w:pPr>
    </w:p>
    <w:p w14:paraId="3E655A25" w14:textId="77777777" w:rsidR="00BE2572" w:rsidRPr="00DB424F" w:rsidRDefault="00BE2572" w:rsidP="00BE2572">
      <w:pPr>
        <w:widowControl w:val="0"/>
        <w:spacing w:after="160"/>
        <w:ind w:left="567" w:right="565"/>
        <w:jc w:val="center"/>
        <w:rPr>
          <w:rFonts w:asciiTheme="majorHAnsi" w:hAnsiTheme="majorHAnsi"/>
          <w:b/>
        </w:rPr>
      </w:pPr>
    </w:p>
    <w:p w14:paraId="514000A7" w14:textId="77777777" w:rsidR="00BE2572" w:rsidRPr="00DB424F" w:rsidRDefault="00BE2572" w:rsidP="00BE2572">
      <w:pPr>
        <w:widowControl w:val="0"/>
        <w:spacing w:after="160"/>
        <w:ind w:left="567" w:right="565"/>
        <w:jc w:val="center"/>
        <w:rPr>
          <w:rFonts w:asciiTheme="majorHAnsi" w:hAnsiTheme="majorHAnsi"/>
          <w:b/>
        </w:rPr>
      </w:pPr>
    </w:p>
    <w:p w14:paraId="1F65DDE3" w14:textId="77777777" w:rsidR="00BE2572" w:rsidRPr="00DB424F" w:rsidRDefault="00BE2572" w:rsidP="00BE2572">
      <w:pPr>
        <w:widowControl w:val="0"/>
        <w:spacing w:after="160"/>
        <w:ind w:left="567" w:right="565"/>
        <w:jc w:val="center"/>
        <w:rPr>
          <w:rFonts w:asciiTheme="majorHAnsi" w:hAnsiTheme="majorHAnsi"/>
          <w:b/>
        </w:rPr>
      </w:pPr>
    </w:p>
    <w:p w14:paraId="21FE116D" w14:textId="77777777" w:rsidR="00BE2572" w:rsidRPr="00DB424F" w:rsidRDefault="00BE2572" w:rsidP="00BE2572">
      <w:pPr>
        <w:widowControl w:val="0"/>
        <w:spacing w:after="160"/>
        <w:ind w:left="567" w:right="565"/>
        <w:jc w:val="center"/>
        <w:rPr>
          <w:rFonts w:asciiTheme="majorHAnsi" w:hAnsiTheme="majorHAnsi"/>
          <w:b/>
        </w:rPr>
      </w:pPr>
    </w:p>
    <w:p w14:paraId="2AEF52C6" w14:textId="77777777" w:rsidR="00BE2572" w:rsidRPr="00DB424F" w:rsidRDefault="00BE2572" w:rsidP="00BE2572">
      <w:pPr>
        <w:widowControl w:val="0"/>
        <w:spacing w:after="160"/>
        <w:ind w:left="567" w:right="565"/>
        <w:jc w:val="center"/>
        <w:rPr>
          <w:rFonts w:asciiTheme="majorHAnsi" w:hAnsiTheme="majorHAnsi"/>
          <w:b/>
        </w:rPr>
      </w:pPr>
    </w:p>
    <w:p w14:paraId="3A47370B" w14:textId="77777777" w:rsidR="00BE2572" w:rsidRPr="00DB424F" w:rsidRDefault="00BE2572" w:rsidP="00BE2572">
      <w:pPr>
        <w:widowControl w:val="0"/>
        <w:spacing w:after="160"/>
        <w:ind w:left="567" w:right="565"/>
        <w:jc w:val="center"/>
        <w:rPr>
          <w:rFonts w:asciiTheme="majorHAnsi" w:hAnsiTheme="majorHAnsi"/>
          <w:b/>
        </w:rPr>
      </w:pPr>
    </w:p>
    <w:p w14:paraId="591774EA" w14:textId="77777777" w:rsidR="00BE2572" w:rsidRPr="00DB424F" w:rsidRDefault="00BE2572" w:rsidP="00BE2572">
      <w:pPr>
        <w:widowControl w:val="0"/>
        <w:spacing w:after="160"/>
        <w:ind w:left="567" w:right="565"/>
        <w:jc w:val="center"/>
        <w:rPr>
          <w:rFonts w:asciiTheme="majorHAnsi" w:hAnsiTheme="majorHAnsi"/>
          <w:b/>
        </w:rPr>
      </w:pPr>
    </w:p>
    <w:p w14:paraId="73ED1FA1" w14:textId="77777777" w:rsidR="000A214C" w:rsidRPr="00DB424F" w:rsidRDefault="000A214C" w:rsidP="000A214C">
      <w:pPr>
        <w:widowControl w:val="0"/>
        <w:spacing w:after="160"/>
        <w:jc w:val="both"/>
        <w:rPr>
          <w:rFonts w:asciiTheme="majorHAnsi" w:hAnsiTheme="majorHAnsi"/>
        </w:rPr>
      </w:pPr>
      <w:r w:rsidRPr="00DB424F">
        <w:rPr>
          <w:rFonts w:asciiTheme="majorHAnsi" w:hAnsiTheme="majorHAnsi"/>
        </w:rPr>
        <w:br w:type="page"/>
      </w:r>
    </w:p>
    <w:p w14:paraId="6AE34F88" w14:textId="77777777" w:rsidR="00A943A0" w:rsidRPr="00DB424F" w:rsidRDefault="00A943A0" w:rsidP="00A943A0">
      <w:pPr>
        <w:widowControl w:val="0"/>
        <w:spacing w:after="160"/>
        <w:ind w:firstLine="567"/>
        <w:jc w:val="right"/>
        <w:rPr>
          <w:rFonts w:asciiTheme="majorHAnsi" w:hAnsiTheme="majorHAnsi"/>
          <w:b/>
          <w:strike/>
        </w:rPr>
      </w:pPr>
      <w:r w:rsidRPr="00DB424F">
        <w:rPr>
          <w:rFonts w:asciiTheme="majorHAnsi" w:hAnsiTheme="majorHAnsi"/>
          <w:b/>
          <w:strike/>
        </w:rPr>
        <w:lastRenderedPageBreak/>
        <w:t>Приложение № 5.2</w:t>
      </w:r>
    </w:p>
    <w:p w14:paraId="2D6F11EA" w14:textId="4920BB96" w:rsidR="00A943A0" w:rsidRPr="00DB424F" w:rsidRDefault="00A943A0" w:rsidP="00A943A0">
      <w:pPr>
        <w:pStyle w:val="31"/>
        <w:widowControl w:val="0"/>
        <w:spacing w:after="160" w:line="240" w:lineRule="auto"/>
        <w:jc w:val="right"/>
        <w:rPr>
          <w:rFonts w:asciiTheme="majorHAnsi" w:hAnsiTheme="majorHAnsi"/>
          <w:b/>
          <w:strike/>
          <w:sz w:val="24"/>
          <w:szCs w:val="24"/>
        </w:rPr>
      </w:pPr>
      <w:r w:rsidRPr="00DB424F">
        <w:rPr>
          <w:rFonts w:asciiTheme="majorHAnsi" w:hAnsiTheme="majorHAnsi"/>
          <w:b/>
          <w:strike/>
          <w:sz w:val="24"/>
          <w:szCs w:val="24"/>
        </w:rPr>
        <w:t xml:space="preserve">к Приглашению под кодом </w:t>
      </w:r>
      <w:r w:rsidRPr="00DB424F">
        <w:rPr>
          <w:rStyle w:val="af6"/>
          <w:rFonts w:asciiTheme="majorHAnsi" w:hAnsiTheme="majorHAnsi"/>
          <w:b/>
          <w:strike/>
          <w:sz w:val="24"/>
          <w:szCs w:val="24"/>
        </w:rPr>
        <w:footnoteReference w:customMarkFollows="1" w:id="25"/>
        <w:t>*</w:t>
      </w:r>
    </w:p>
    <w:p w14:paraId="190EFB14" w14:textId="77777777" w:rsidR="00A943A0" w:rsidRPr="00DB424F" w:rsidRDefault="00A943A0" w:rsidP="00A943A0">
      <w:pPr>
        <w:widowControl w:val="0"/>
        <w:spacing w:after="160"/>
        <w:ind w:left="567" w:right="565"/>
        <w:jc w:val="center"/>
        <w:rPr>
          <w:rFonts w:asciiTheme="majorHAnsi" w:hAnsiTheme="majorHAnsi"/>
          <w:b/>
          <w:strike/>
        </w:rPr>
      </w:pPr>
    </w:p>
    <w:p w14:paraId="6EC2E32A" w14:textId="77777777" w:rsidR="00A943A0" w:rsidRPr="00DB424F" w:rsidRDefault="00A943A0" w:rsidP="00A943A0">
      <w:pPr>
        <w:pStyle w:val="31"/>
        <w:widowControl w:val="0"/>
        <w:spacing w:after="160" w:line="240" w:lineRule="auto"/>
        <w:jc w:val="center"/>
        <w:rPr>
          <w:rFonts w:asciiTheme="majorHAnsi" w:hAnsiTheme="majorHAnsi"/>
          <w:strike/>
          <w:sz w:val="24"/>
          <w:szCs w:val="24"/>
          <w:lang w:val="hy-AM"/>
        </w:rPr>
      </w:pPr>
      <w:r w:rsidRPr="00DB424F">
        <w:rPr>
          <w:rFonts w:asciiTheme="majorHAnsi" w:hAnsiTheme="majorHAnsi"/>
          <w:strike/>
          <w:sz w:val="24"/>
          <w:szCs w:val="24"/>
        </w:rPr>
        <w:t xml:space="preserve">ГАРАНТИЯ </w:t>
      </w:r>
      <w:r w:rsidRPr="00DB424F">
        <w:rPr>
          <w:rFonts w:asciiTheme="majorHAnsi" w:hAnsiTheme="majorHAnsi"/>
          <w:strike/>
          <w:sz w:val="24"/>
          <w:szCs w:val="24"/>
          <w:lang w:val="en-US"/>
        </w:rPr>
        <w:t>N</w:t>
      </w:r>
      <w:r w:rsidRPr="00DB424F">
        <w:rPr>
          <w:rFonts w:asciiTheme="majorHAnsi" w:hAnsiTheme="majorHAnsi"/>
          <w:strike/>
          <w:sz w:val="24"/>
          <w:szCs w:val="24"/>
          <w:lang w:val="hy-AM"/>
        </w:rPr>
        <w:t>________</w:t>
      </w:r>
    </w:p>
    <w:p w14:paraId="4591A53D" w14:textId="77777777" w:rsidR="00A943A0" w:rsidRPr="00DB424F" w:rsidRDefault="00A943A0" w:rsidP="00A943A0">
      <w:pPr>
        <w:widowControl w:val="0"/>
        <w:spacing w:after="160"/>
        <w:ind w:left="567" w:right="565"/>
        <w:jc w:val="center"/>
        <w:rPr>
          <w:rFonts w:asciiTheme="majorHAnsi" w:hAnsiTheme="majorHAnsi"/>
          <w:b/>
          <w:strike/>
        </w:rPr>
      </w:pPr>
      <w:r w:rsidRPr="00DB424F">
        <w:rPr>
          <w:rFonts w:asciiTheme="majorHAnsi" w:hAnsiTheme="majorHAnsi"/>
          <w:b/>
          <w:strike/>
        </w:rPr>
        <w:t>(обеспечение предоплаты)</w:t>
      </w:r>
    </w:p>
    <w:p w14:paraId="7F7CED0C" w14:textId="77777777" w:rsidR="00A943A0" w:rsidRPr="00DB424F" w:rsidRDefault="00A943A0" w:rsidP="00A943A0">
      <w:pPr>
        <w:widowControl w:val="0"/>
        <w:spacing w:after="160"/>
        <w:ind w:left="567" w:right="565"/>
        <w:jc w:val="center"/>
        <w:rPr>
          <w:rFonts w:asciiTheme="majorHAnsi" w:hAnsiTheme="majorHAnsi"/>
          <w:b/>
          <w:strike/>
        </w:rPr>
      </w:pPr>
    </w:p>
    <w:p w14:paraId="769EE808" w14:textId="77777777" w:rsidR="00A943A0" w:rsidRPr="00DB424F" w:rsidRDefault="00A943A0" w:rsidP="00A943A0">
      <w:pPr>
        <w:pStyle w:val="af4"/>
        <w:shd w:val="clear" w:color="auto" w:fill="FFFFFF"/>
        <w:spacing w:before="0" w:beforeAutospacing="0" w:after="0" w:afterAutospacing="0"/>
        <w:jc w:val="both"/>
        <w:rPr>
          <w:rStyle w:val="af5"/>
          <w:rFonts w:asciiTheme="majorHAnsi" w:eastAsiaTheme="minorHAnsi" w:hAnsiTheme="majorHAnsi"/>
          <w:b w:val="0"/>
          <w:bCs w:val="0"/>
          <w:strike/>
        </w:rPr>
      </w:pPr>
      <w:r w:rsidRPr="00DB424F">
        <w:rPr>
          <w:rFonts w:asciiTheme="majorHAnsi" w:eastAsiaTheme="minorHAnsi" w:hAnsiTheme="majorHAnsi"/>
          <w:strike/>
        </w:rPr>
        <w:t xml:space="preserve">1. </w:t>
      </w:r>
      <w:proofErr w:type="gramStart"/>
      <w:r w:rsidRPr="00DB424F">
        <w:rPr>
          <w:rFonts w:asciiTheme="majorHAnsi" w:eastAsiaTheme="minorHAnsi" w:hAnsiTheme="majorHAnsi"/>
          <w:strike/>
        </w:rPr>
        <w:t>Настоящая  гарантия</w:t>
      </w:r>
      <w:proofErr w:type="gramEnd"/>
      <w:r w:rsidRPr="00DB424F">
        <w:rPr>
          <w:rFonts w:asciiTheme="majorHAnsi" w:eastAsiaTheme="minorHAnsi" w:hAnsiTheme="majorHAnsi"/>
          <w:strike/>
        </w:rPr>
        <w:t xml:space="preserve">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N</w:t>
      </w:r>
      <w:r w:rsidRPr="00DB424F">
        <w:rPr>
          <w:rFonts w:asciiTheme="majorHAnsi" w:eastAsiaTheme="minorHAnsi" w:hAnsiTheme="majorHAnsi"/>
          <w:strike/>
          <w:lang w:val="hy-AM"/>
        </w:rPr>
        <w:t xml:space="preserve">  </w:t>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rPr>
        <w:t>___________</w:t>
      </w:r>
      <w:r w:rsidRPr="00DB424F">
        <w:rPr>
          <w:rFonts w:asciiTheme="majorHAnsi" w:eastAsiaTheme="minorHAnsi" w:hAnsiTheme="majorHAnsi"/>
          <w:strike/>
        </w:rPr>
        <w:t>заключаемым между</w:t>
      </w:r>
    </w:p>
    <w:p w14:paraId="493872B7" w14:textId="77777777" w:rsidR="00A943A0" w:rsidRPr="00DB424F" w:rsidRDefault="00A943A0" w:rsidP="00A943A0">
      <w:pPr>
        <w:pStyle w:val="af4"/>
        <w:shd w:val="clear" w:color="auto" w:fill="FFFFFF"/>
        <w:spacing w:before="0" w:beforeAutospacing="0" w:after="0" w:afterAutospacing="0"/>
        <w:jc w:val="both"/>
        <w:rPr>
          <w:rFonts w:asciiTheme="majorHAnsi" w:eastAsiaTheme="minorHAnsi" w:hAnsiTheme="majorHAnsi"/>
          <w:strike/>
        </w:rPr>
      </w:pPr>
      <w:r w:rsidRPr="00DB424F">
        <w:rPr>
          <w:rStyle w:val="af5"/>
          <w:rFonts w:asciiTheme="majorHAnsi" w:hAnsiTheme="majorHAnsi"/>
          <w:strike/>
          <w:sz w:val="20"/>
          <w:szCs w:val="20"/>
        </w:rPr>
        <w:t xml:space="preserve">                                                    </w:t>
      </w:r>
      <w:r w:rsidRPr="00DB424F">
        <w:rPr>
          <w:rStyle w:val="af5"/>
          <w:rFonts w:asciiTheme="majorHAnsi" w:hAnsiTheme="majorHAnsi"/>
          <w:b w:val="0"/>
          <w:strike/>
          <w:sz w:val="20"/>
          <w:szCs w:val="20"/>
        </w:rPr>
        <w:t xml:space="preserve">   </w:t>
      </w:r>
      <w:r w:rsidRPr="00DB424F">
        <w:rPr>
          <w:rStyle w:val="af5"/>
          <w:rFonts w:asciiTheme="majorHAnsi" w:hAnsiTheme="majorHAnsi"/>
          <w:b w:val="0"/>
          <w:strike/>
          <w:sz w:val="20"/>
          <w:szCs w:val="20"/>
          <w:lang w:val="hy-AM"/>
        </w:rPr>
        <w:tab/>
      </w:r>
      <w:r w:rsidRPr="00DB424F">
        <w:rPr>
          <w:rStyle w:val="af5"/>
          <w:rFonts w:asciiTheme="majorHAnsi" w:hAnsiTheme="majorHAnsi"/>
          <w:b w:val="0"/>
          <w:strike/>
          <w:sz w:val="20"/>
          <w:szCs w:val="20"/>
          <w:lang w:val="hy-AM"/>
        </w:rPr>
        <w:tab/>
      </w:r>
      <w:r w:rsidRPr="00DB424F">
        <w:rPr>
          <w:rStyle w:val="af5"/>
          <w:rFonts w:asciiTheme="majorHAnsi" w:hAnsiTheme="majorHAnsi"/>
          <w:b w:val="0"/>
          <w:strike/>
          <w:sz w:val="20"/>
          <w:szCs w:val="20"/>
        </w:rPr>
        <w:t xml:space="preserve">           </w:t>
      </w:r>
      <w:r w:rsidRPr="00DB424F">
        <w:rPr>
          <w:rStyle w:val="af5"/>
          <w:rFonts w:asciiTheme="majorHAnsi" w:hAnsiTheme="majorHAnsi"/>
          <w:b w:val="0"/>
          <w:strike/>
          <w:sz w:val="16"/>
          <w:szCs w:val="16"/>
        </w:rPr>
        <w:t>номер заключаемого договора</w:t>
      </w:r>
      <w:r w:rsidRPr="00DB424F">
        <w:rPr>
          <w:rFonts w:asciiTheme="majorHAnsi" w:eastAsiaTheme="minorHAnsi" w:hAnsiTheme="majorHAnsi"/>
          <w:strike/>
        </w:rPr>
        <w:t xml:space="preserve"> </w:t>
      </w:r>
    </w:p>
    <w:p w14:paraId="1595C168" w14:textId="77777777" w:rsidR="00A943A0" w:rsidRPr="00DB424F" w:rsidRDefault="00A943A0" w:rsidP="00A943A0">
      <w:pPr>
        <w:pStyle w:val="af4"/>
        <w:shd w:val="clear" w:color="auto" w:fill="FFFFFF"/>
        <w:spacing w:before="0" w:beforeAutospacing="0" w:after="0" w:afterAutospacing="0"/>
        <w:ind w:left="-142"/>
        <w:rPr>
          <w:rStyle w:val="af5"/>
          <w:rFonts w:asciiTheme="majorHAnsi" w:hAnsiTheme="majorHAnsi"/>
          <w:b w:val="0"/>
          <w:bCs w:val="0"/>
          <w:strike/>
          <w:sz w:val="20"/>
          <w:szCs w:val="20"/>
          <w:lang w:val="hy-AM"/>
        </w:rPr>
      </w:pPr>
      <w:r w:rsidRPr="00DB424F">
        <w:rPr>
          <w:rFonts w:asciiTheme="majorHAnsi" w:hAnsiTheme="majorHAnsi"/>
          <w:strike/>
          <w:sz w:val="20"/>
          <w:szCs w:val="20"/>
          <w:u w:val="single"/>
        </w:rPr>
        <w:t>______________________</w:t>
      </w:r>
      <w:r w:rsidRPr="00DB424F">
        <w:rPr>
          <w:rFonts w:asciiTheme="majorHAnsi" w:hAnsiTheme="majorHAnsi"/>
          <w:strike/>
          <w:sz w:val="20"/>
          <w:szCs w:val="20"/>
          <w:lang w:val="hy-AM"/>
        </w:rPr>
        <w:t xml:space="preserve"> </w:t>
      </w:r>
      <w:r w:rsidRPr="00DB424F">
        <w:rPr>
          <w:rFonts w:asciiTheme="majorHAnsi" w:eastAsiaTheme="minorHAnsi" w:hAnsiTheme="majorHAnsi"/>
          <w:strike/>
        </w:rPr>
        <w:t xml:space="preserve">   (далее-бенефициар)   и</w:t>
      </w:r>
      <w:r w:rsidRPr="00DB424F">
        <w:rPr>
          <w:rStyle w:val="af5"/>
          <w:rFonts w:asciiTheme="majorHAnsi" w:hAnsiTheme="majorHAnsi"/>
          <w:b w:val="0"/>
          <w:strike/>
          <w:sz w:val="20"/>
          <w:szCs w:val="20"/>
        </w:rPr>
        <w:t xml:space="preserve">     </w:t>
      </w:r>
      <w:r w:rsidRPr="00DB424F">
        <w:rPr>
          <w:rStyle w:val="af5"/>
          <w:rFonts w:asciiTheme="majorHAnsi" w:hAnsiTheme="majorHAnsi"/>
          <w:b w:val="0"/>
          <w:strike/>
          <w:sz w:val="20"/>
          <w:szCs w:val="20"/>
          <w:u w:val="single"/>
          <w:lang w:val="hy-AM"/>
        </w:rPr>
        <w:tab/>
      </w:r>
      <w:r w:rsidRPr="00DB424F">
        <w:rPr>
          <w:rStyle w:val="af5"/>
          <w:rFonts w:asciiTheme="majorHAnsi" w:hAnsiTheme="majorHAnsi"/>
          <w:b w:val="0"/>
          <w:strike/>
          <w:sz w:val="20"/>
          <w:szCs w:val="20"/>
          <w:u w:val="single"/>
          <w:lang w:val="hy-AM"/>
        </w:rPr>
        <w:tab/>
      </w:r>
      <w:r w:rsidRPr="00DB424F">
        <w:rPr>
          <w:rStyle w:val="af5"/>
          <w:rFonts w:asciiTheme="majorHAnsi" w:hAnsiTheme="majorHAnsi"/>
          <w:b w:val="0"/>
          <w:strike/>
          <w:sz w:val="20"/>
          <w:szCs w:val="20"/>
          <w:u w:val="single"/>
          <w:lang w:val="hy-AM"/>
        </w:rPr>
        <w:tab/>
      </w:r>
      <w:r w:rsidRPr="00DB424F">
        <w:rPr>
          <w:rStyle w:val="af5"/>
          <w:rFonts w:asciiTheme="majorHAnsi" w:hAnsiTheme="majorHAnsi"/>
          <w:b w:val="0"/>
          <w:strike/>
          <w:sz w:val="20"/>
          <w:szCs w:val="20"/>
          <w:u w:val="single"/>
          <w:lang w:val="hy-AM"/>
        </w:rPr>
        <w:tab/>
      </w:r>
      <w:r w:rsidRPr="00DB424F">
        <w:rPr>
          <w:rFonts w:asciiTheme="majorHAnsi" w:eastAsiaTheme="minorHAnsi" w:hAnsiTheme="majorHAnsi"/>
          <w:strike/>
        </w:rPr>
        <w:t xml:space="preserve">    </w:t>
      </w:r>
    </w:p>
    <w:p w14:paraId="2D296DFA" w14:textId="77777777" w:rsidR="00A943A0" w:rsidRPr="00DB424F" w:rsidRDefault="00A943A0" w:rsidP="00A943A0">
      <w:pPr>
        <w:pStyle w:val="af4"/>
        <w:shd w:val="clear" w:color="auto" w:fill="FFFFFF"/>
        <w:spacing w:before="0" w:beforeAutospacing="0" w:after="0" w:afterAutospacing="0"/>
        <w:ind w:left="-142"/>
        <w:rPr>
          <w:rStyle w:val="af5"/>
          <w:rFonts w:asciiTheme="majorHAnsi" w:hAnsiTheme="majorHAnsi"/>
          <w:b w:val="0"/>
          <w:strike/>
          <w:sz w:val="16"/>
          <w:szCs w:val="16"/>
        </w:rPr>
      </w:pPr>
      <w:r w:rsidRPr="00DB424F">
        <w:rPr>
          <w:rStyle w:val="af5"/>
          <w:rFonts w:asciiTheme="majorHAnsi" w:hAnsiTheme="majorHAnsi"/>
          <w:b w:val="0"/>
          <w:strike/>
          <w:sz w:val="18"/>
          <w:szCs w:val="18"/>
        </w:rPr>
        <w:t xml:space="preserve"> </w:t>
      </w:r>
      <w:r w:rsidRPr="00DB424F">
        <w:rPr>
          <w:rStyle w:val="af5"/>
          <w:rFonts w:asciiTheme="majorHAnsi" w:hAnsiTheme="majorHAnsi"/>
          <w:b w:val="0"/>
          <w:strike/>
          <w:sz w:val="16"/>
          <w:szCs w:val="16"/>
        </w:rPr>
        <w:t>наименование заказчика                                                                  наименование отобранного участника</w:t>
      </w:r>
    </w:p>
    <w:p w14:paraId="296CD654" w14:textId="77777777" w:rsidR="00A943A0" w:rsidRPr="00DB424F" w:rsidRDefault="00A943A0" w:rsidP="00A943A0">
      <w:pPr>
        <w:pStyle w:val="af4"/>
        <w:shd w:val="clear" w:color="auto" w:fill="FFFFFF"/>
        <w:spacing w:before="0" w:beforeAutospacing="0" w:after="0" w:afterAutospacing="0"/>
        <w:ind w:left="-142"/>
        <w:rPr>
          <w:rFonts w:asciiTheme="majorHAnsi" w:hAnsiTheme="majorHAnsi"/>
          <w:strike/>
          <w:sz w:val="16"/>
          <w:szCs w:val="16"/>
          <w:vertAlign w:val="superscript"/>
          <w:lang w:val="hy-AM"/>
        </w:rPr>
      </w:pPr>
      <w:r w:rsidRPr="00DB424F">
        <w:rPr>
          <w:rStyle w:val="af5"/>
          <w:rFonts w:asciiTheme="majorHAnsi" w:hAnsiTheme="majorHAnsi"/>
          <w:b w:val="0"/>
          <w:strike/>
          <w:sz w:val="16"/>
          <w:szCs w:val="16"/>
        </w:rPr>
        <w:t xml:space="preserve">                                                                </w:t>
      </w:r>
      <w:r w:rsidRPr="00DB424F">
        <w:rPr>
          <w:rStyle w:val="af5"/>
          <w:rFonts w:asciiTheme="majorHAnsi" w:hAnsiTheme="majorHAnsi"/>
          <w:b w:val="0"/>
          <w:strike/>
          <w:sz w:val="16"/>
          <w:szCs w:val="16"/>
          <w:lang w:val="hy-AM"/>
        </w:rPr>
        <w:tab/>
      </w:r>
    </w:p>
    <w:p w14:paraId="4F672B6F" w14:textId="77777777" w:rsidR="00A943A0" w:rsidRPr="00DB424F" w:rsidRDefault="00A943A0" w:rsidP="00A943A0">
      <w:pPr>
        <w:pStyle w:val="af4"/>
        <w:shd w:val="clear" w:color="auto" w:fill="FFFFFF"/>
        <w:spacing w:before="0" w:beforeAutospacing="0" w:after="0" w:afterAutospacing="0"/>
        <w:jc w:val="both"/>
        <w:rPr>
          <w:rFonts w:asciiTheme="majorHAnsi" w:hAnsiTheme="majorHAnsi"/>
          <w:strike/>
          <w:sz w:val="20"/>
          <w:szCs w:val="20"/>
        </w:rPr>
      </w:pPr>
      <w:r w:rsidRPr="00DB424F">
        <w:rPr>
          <w:rFonts w:asciiTheme="majorHAnsi" w:eastAsiaTheme="minorHAnsi" w:hAnsiTheme="majorHAnsi"/>
          <w:strike/>
        </w:rPr>
        <w:t xml:space="preserve">(далее-принципал). </w:t>
      </w:r>
    </w:p>
    <w:p w14:paraId="43FA0FC6" w14:textId="77777777" w:rsidR="00A943A0" w:rsidRPr="00DB424F" w:rsidRDefault="00A943A0" w:rsidP="00A943A0">
      <w:pPr>
        <w:pStyle w:val="af4"/>
        <w:shd w:val="clear" w:color="auto" w:fill="FFFFFF"/>
        <w:spacing w:before="0" w:beforeAutospacing="0" w:after="0" w:afterAutospacing="0"/>
        <w:ind w:firstLine="375"/>
        <w:jc w:val="both"/>
        <w:rPr>
          <w:rStyle w:val="af5"/>
          <w:rFonts w:asciiTheme="majorHAnsi" w:hAnsiTheme="majorHAnsi"/>
          <w:strike/>
          <w:sz w:val="20"/>
          <w:szCs w:val="20"/>
          <w:lang w:val="hy-AM"/>
        </w:rPr>
      </w:pPr>
      <w:r w:rsidRPr="00DB424F">
        <w:rPr>
          <w:rStyle w:val="af5"/>
          <w:rFonts w:asciiTheme="majorHAnsi" w:hAnsiTheme="majorHAnsi"/>
          <w:strike/>
          <w:sz w:val="20"/>
          <w:szCs w:val="20"/>
          <w:lang w:val="hy-AM"/>
        </w:rPr>
        <w:tab/>
      </w:r>
    </w:p>
    <w:p w14:paraId="6B3BFF96" w14:textId="77777777" w:rsidR="00A943A0" w:rsidRPr="00DB424F" w:rsidRDefault="00A943A0" w:rsidP="00A943A0">
      <w:pPr>
        <w:pStyle w:val="af4"/>
        <w:shd w:val="clear" w:color="auto" w:fill="FFFFFF"/>
        <w:spacing w:before="0" w:beforeAutospacing="0" w:after="0" w:afterAutospacing="0"/>
        <w:jc w:val="both"/>
        <w:rPr>
          <w:rFonts w:asciiTheme="majorHAnsi" w:eastAsiaTheme="minorHAnsi" w:hAnsiTheme="majorHAnsi"/>
          <w:strike/>
          <w:lang w:val="hy-AM"/>
        </w:rPr>
      </w:pPr>
      <w:r w:rsidRPr="00DB424F">
        <w:rPr>
          <w:rFonts w:asciiTheme="majorHAnsi" w:eastAsiaTheme="minorHAnsi" w:hAnsiTheme="majorHAnsi"/>
          <w:strike/>
        </w:rPr>
        <w:t xml:space="preserve">  2.  По гарантии </w:t>
      </w:r>
      <w:r w:rsidRPr="00DB424F">
        <w:rPr>
          <w:rFonts w:asciiTheme="majorHAnsi" w:eastAsiaTheme="minorHAnsi" w:hAnsiTheme="majorHAnsi"/>
          <w:strike/>
          <w:lang w:val="hy-AM"/>
        </w:rPr>
        <w:t xml:space="preserve">---------------------------------------------------------------------------- </w:t>
      </w:r>
    </w:p>
    <w:p w14:paraId="77C90377" w14:textId="77777777" w:rsidR="00A943A0" w:rsidRPr="00DB424F" w:rsidRDefault="00A943A0" w:rsidP="00A943A0">
      <w:pPr>
        <w:pStyle w:val="af4"/>
        <w:shd w:val="clear" w:color="auto" w:fill="FFFFFF"/>
        <w:spacing w:before="0" w:beforeAutospacing="0" w:after="0" w:afterAutospacing="0"/>
        <w:jc w:val="both"/>
        <w:rPr>
          <w:rFonts w:asciiTheme="majorHAnsi" w:eastAsiaTheme="minorHAnsi" w:hAnsiTheme="majorHAnsi"/>
          <w:strike/>
          <w:sz w:val="18"/>
          <w:szCs w:val="18"/>
          <w:lang w:val="hy-AM"/>
        </w:rPr>
      </w:pPr>
      <w:r w:rsidRPr="00DB424F">
        <w:rPr>
          <w:rFonts w:asciiTheme="majorHAnsi" w:eastAsiaTheme="minorHAnsi" w:hAnsiTheme="majorHAnsi"/>
          <w:strike/>
          <w:sz w:val="18"/>
          <w:szCs w:val="18"/>
        </w:rPr>
        <w:t xml:space="preserve">                                                           наименование банка выдающего гарантию</w:t>
      </w:r>
    </w:p>
    <w:p w14:paraId="7596F4AC" w14:textId="77777777" w:rsidR="00A943A0" w:rsidRPr="00DB424F" w:rsidRDefault="00A943A0" w:rsidP="00A943A0">
      <w:pPr>
        <w:pStyle w:val="af4"/>
        <w:shd w:val="clear" w:color="auto" w:fill="FFFFFF"/>
        <w:spacing w:before="0" w:beforeAutospacing="0" w:after="0" w:afterAutospacing="0"/>
        <w:jc w:val="both"/>
        <w:rPr>
          <w:rFonts w:asciiTheme="majorHAnsi" w:eastAsiaTheme="minorHAnsi" w:hAnsiTheme="majorHAnsi"/>
          <w:strike/>
        </w:rPr>
      </w:pPr>
    </w:p>
    <w:p w14:paraId="3B3561D9" w14:textId="77777777" w:rsidR="00A943A0" w:rsidRPr="00DB424F" w:rsidRDefault="00A943A0" w:rsidP="00A943A0">
      <w:pPr>
        <w:pStyle w:val="af4"/>
        <w:shd w:val="clear" w:color="auto" w:fill="FFFFFF"/>
        <w:spacing w:before="0" w:beforeAutospacing="0" w:after="0" w:afterAutospacing="0"/>
        <w:jc w:val="both"/>
        <w:rPr>
          <w:rFonts w:asciiTheme="majorHAnsi" w:eastAsiaTheme="minorHAnsi" w:hAnsiTheme="majorHAnsi"/>
          <w:strike/>
        </w:rPr>
      </w:pPr>
      <w:r w:rsidRPr="00DB424F">
        <w:rPr>
          <w:rFonts w:asciiTheme="majorHAnsi" w:eastAsiaTheme="minorHAnsi" w:hAnsiTheme="majorHAnsi"/>
          <w:strike/>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09F782F3" w14:textId="77777777" w:rsidR="00A943A0" w:rsidRPr="00DB424F" w:rsidRDefault="00A943A0" w:rsidP="00A943A0">
      <w:pPr>
        <w:pStyle w:val="af4"/>
        <w:shd w:val="clear" w:color="auto" w:fill="FFFFFF"/>
        <w:spacing w:before="0" w:beforeAutospacing="0" w:after="0" w:afterAutospacing="0"/>
        <w:jc w:val="center"/>
        <w:rPr>
          <w:rFonts w:asciiTheme="majorHAnsi" w:eastAsiaTheme="minorHAnsi" w:hAnsiTheme="majorHAnsi"/>
          <w:strike/>
        </w:rPr>
      </w:pPr>
      <w:r w:rsidRPr="00DB424F">
        <w:rPr>
          <w:rFonts w:asciiTheme="majorHAnsi" w:eastAsiaTheme="minorHAnsi" w:hAnsiTheme="majorHAnsi"/>
          <w:strike/>
          <w:sz w:val="18"/>
          <w:szCs w:val="18"/>
        </w:rPr>
        <w:t xml:space="preserve">                                                       сумма в цифрах и прописью</w:t>
      </w:r>
    </w:p>
    <w:p w14:paraId="776751D5" w14:textId="77777777" w:rsidR="00A943A0" w:rsidRPr="00DB424F" w:rsidRDefault="00A943A0" w:rsidP="00A943A0">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p>
    <w:p w14:paraId="51BB4300" w14:textId="77777777" w:rsidR="00A943A0" w:rsidRPr="00DB424F" w:rsidRDefault="00A943A0" w:rsidP="00A943A0">
      <w:pPr>
        <w:pStyle w:val="af4"/>
        <w:shd w:val="clear" w:color="auto" w:fill="FFFFFF"/>
        <w:spacing w:before="0" w:beforeAutospacing="0" w:after="0" w:afterAutospacing="0"/>
        <w:jc w:val="both"/>
        <w:rPr>
          <w:rFonts w:asciiTheme="majorHAnsi" w:eastAsiaTheme="minorHAnsi" w:hAnsiTheme="majorHAnsi"/>
          <w:strike/>
        </w:rPr>
      </w:pPr>
      <w:r w:rsidRPr="00DB424F">
        <w:rPr>
          <w:rFonts w:asciiTheme="majorHAnsi" w:eastAsiaTheme="minorHAnsi" w:hAnsiTheme="majorHAnsi"/>
          <w:strike/>
        </w:rPr>
        <w:t xml:space="preserve">(далее-сумма гарантии) в течение </w:t>
      </w:r>
      <w:r w:rsidR="00B20BCE" w:rsidRPr="00DB424F">
        <w:rPr>
          <w:rFonts w:asciiTheme="majorHAnsi" w:eastAsiaTheme="minorHAnsi" w:hAnsiTheme="majorHAnsi"/>
          <w:strike/>
        </w:rPr>
        <w:t>пяти</w:t>
      </w:r>
      <w:r w:rsidRPr="00DB424F">
        <w:rPr>
          <w:rFonts w:asciiTheme="majorHAnsi" w:eastAsiaTheme="minorHAnsi" w:hAnsiTheme="majorHAnsi"/>
          <w:strike/>
        </w:rPr>
        <w:t xml:space="preserve"> рабочих дней после получения требования. Выплата производится посредством перечисления на расчетный счет____________________ бенефициара.</w:t>
      </w:r>
    </w:p>
    <w:p w14:paraId="18064320" w14:textId="77777777" w:rsidR="00A943A0" w:rsidRPr="00DB424F" w:rsidRDefault="00A943A0" w:rsidP="00A943A0">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r w:rsidRPr="00DB424F">
        <w:rPr>
          <w:rFonts w:asciiTheme="majorHAnsi" w:eastAsiaTheme="minorHAnsi" w:hAnsiTheme="majorHAnsi"/>
          <w:strike/>
          <w:sz w:val="18"/>
          <w:szCs w:val="18"/>
        </w:rPr>
        <w:t>расчетный счет</w:t>
      </w:r>
    </w:p>
    <w:p w14:paraId="4349DA39" w14:textId="77777777" w:rsidR="00A943A0" w:rsidRPr="00DB424F" w:rsidRDefault="00A943A0" w:rsidP="00A943A0">
      <w:pPr>
        <w:pStyle w:val="af4"/>
        <w:shd w:val="clear" w:color="auto" w:fill="FFFFFF"/>
        <w:spacing w:before="0" w:beforeAutospacing="0" w:after="0" w:afterAutospacing="0"/>
        <w:ind w:firstLine="375"/>
        <w:jc w:val="both"/>
        <w:rPr>
          <w:rStyle w:val="af5"/>
          <w:rFonts w:asciiTheme="majorHAnsi" w:hAnsiTheme="majorHAnsi"/>
          <w:b w:val="0"/>
          <w:bCs w:val="0"/>
          <w:strike/>
          <w:sz w:val="20"/>
          <w:szCs w:val="20"/>
        </w:rPr>
      </w:pPr>
      <w:r w:rsidRPr="00DB424F">
        <w:rPr>
          <w:rStyle w:val="af5"/>
          <w:rFonts w:asciiTheme="majorHAnsi" w:hAnsiTheme="majorHAnsi"/>
          <w:strike/>
          <w:sz w:val="20"/>
          <w:szCs w:val="20"/>
        </w:rPr>
        <w:t xml:space="preserve">3. </w:t>
      </w:r>
      <w:r w:rsidRPr="00DB424F">
        <w:rPr>
          <w:rFonts w:asciiTheme="majorHAnsi" w:eastAsiaTheme="minorHAnsi" w:hAnsiTheme="majorHAnsi"/>
          <w:strike/>
        </w:rPr>
        <w:t>Настоящая гарантия является безотзывной.</w:t>
      </w:r>
    </w:p>
    <w:p w14:paraId="03458E02" w14:textId="77777777" w:rsidR="00A943A0" w:rsidRPr="00DB424F" w:rsidRDefault="00A943A0" w:rsidP="00A943A0">
      <w:pPr>
        <w:pStyle w:val="af4"/>
        <w:shd w:val="clear" w:color="auto" w:fill="FFFFFF"/>
        <w:spacing w:before="0" w:beforeAutospacing="0" w:after="0" w:afterAutospacing="0"/>
        <w:ind w:firstLine="375"/>
        <w:jc w:val="both"/>
        <w:rPr>
          <w:rStyle w:val="af5"/>
          <w:rFonts w:asciiTheme="majorHAnsi" w:hAnsiTheme="majorHAnsi"/>
          <w:b w:val="0"/>
          <w:bCs w:val="0"/>
          <w:strike/>
          <w:sz w:val="20"/>
          <w:szCs w:val="20"/>
        </w:rPr>
      </w:pPr>
    </w:p>
    <w:p w14:paraId="1E659947"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AB5F543" w14:textId="77777777" w:rsidR="00A943A0" w:rsidRPr="00DB424F" w:rsidRDefault="00A943A0" w:rsidP="00A943A0">
      <w:pPr>
        <w:pStyle w:val="af4"/>
        <w:shd w:val="clear" w:color="auto" w:fill="FFFFFF"/>
        <w:ind w:firstLine="374"/>
        <w:contextualSpacing/>
        <w:jc w:val="both"/>
        <w:rPr>
          <w:rFonts w:asciiTheme="majorHAnsi" w:eastAsiaTheme="minorHAnsi" w:hAnsiTheme="majorHAnsi"/>
          <w:strike/>
        </w:rPr>
      </w:pPr>
      <w:r w:rsidRPr="00DB424F">
        <w:rPr>
          <w:rFonts w:asciiTheme="majorHAnsi" w:eastAsiaTheme="minorHAnsi" w:hAnsiTheme="majorHAnsi"/>
          <w:strike/>
        </w:rPr>
        <w:t xml:space="preserve">5. Гарантия действует </w:t>
      </w:r>
      <w:r w:rsidR="00AD57B3" w:rsidRPr="00DB424F">
        <w:rPr>
          <w:rFonts w:asciiTheme="majorHAnsi" w:eastAsiaTheme="minorHAnsi" w:hAnsiTheme="majorHAnsi"/>
          <w:strike/>
        </w:rPr>
        <w:t xml:space="preserve">с момента выпуска и в силе </w:t>
      </w:r>
      <w:r w:rsidRPr="00DB424F">
        <w:rPr>
          <w:rFonts w:asciiTheme="majorHAnsi" w:eastAsiaTheme="minorHAnsi" w:hAnsiTheme="majorHAnsi"/>
          <w:strike/>
        </w:rPr>
        <w:t>со дня вступления в силу договора N________________________ заключаемого  между  бенефициаром и</w:t>
      </w:r>
      <w:del w:id="18" w:author="Inesa Kocharyan" w:date="2023-07-07T17:08:00Z">
        <w:r w:rsidRPr="00DB424F" w:rsidDel="00AD57B3">
          <w:rPr>
            <w:rFonts w:asciiTheme="majorHAnsi" w:eastAsiaTheme="minorHAnsi" w:hAnsiTheme="majorHAnsi"/>
            <w:strike/>
          </w:rPr>
          <w:delText xml:space="preserve"> </w:delText>
        </w:r>
      </w:del>
      <w:r w:rsidRPr="00DB424F">
        <w:rPr>
          <w:rFonts w:asciiTheme="majorHAnsi" w:eastAsiaTheme="minorHAnsi" w:hAnsiTheme="majorHAnsi"/>
          <w:strike/>
        </w:rPr>
        <w:t xml:space="preserve">  </w:t>
      </w:r>
    </w:p>
    <w:p w14:paraId="718EEC38" w14:textId="77777777" w:rsidR="00A943A0" w:rsidRPr="00DB424F" w:rsidRDefault="00AD57B3" w:rsidP="00A943A0">
      <w:pPr>
        <w:pStyle w:val="af4"/>
        <w:shd w:val="clear" w:color="auto" w:fill="FFFFFF"/>
        <w:ind w:firstLine="374"/>
        <w:contextualSpacing/>
        <w:jc w:val="both"/>
        <w:rPr>
          <w:rFonts w:asciiTheme="majorHAnsi" w:eastAsiaTheme="minorHAnsi" w:hAnsiTheme="majorHAnsi"/>
          <w:strike/>
        </w:rPr>
      </w:pPr>
      <w:r w:rsidRPr="00DB424F">
        <w:rPr>
          <w:rFonts w:asciiTheme="majorHAnsi" w:eastAsiaTheme="minorHAnsi" w:hAnsiTheme="majorHAnsi"/>
          <w:strike/>
          <w:sz w:val="18"/>
          <w:szCs w:val="18"/>
        </w:rPr>
        <w:t xml:space="preserve">                </w:t>
      </w:r>
      <w:r w:rsidR="00A943A0" w:rsidRPr="00DB424F">
        <w:rPr>
          <w:rFonts w:asciiTheme="majorHAnsi" w:eastAsiaTheme="minorHAnsi" w:hAnsiTheme="majorHAnsi"/>
          <w:strike/>
          <w:sz w:val="18"/>
          <w:szCs w:val="18"/>
        </w:rPr>
        <w:t xml:space="preserve">номер заключаемого </w:t>
      </w:r>
      <w:proofErr w:type="spellStart"/>
      <w:r w:rsidR="00A943A0" w:rsidRPr="00DB424F">
        <w:rPr>
          <w:rFonts w:asciiTheme="majorHAnsi" w:eastAsiaTheme="minorHAnsi" w:hAnsiTheme="majorHAnsi"/>
          <w:strike/>
          <w:sz w:val="18"/>
          <w:szCs w:val="18"/>
        </w:rPr>
        <w:t>договара</w:t>
      </w:r>
      <w:proofErr w:type="spellEnd"/>
    </w:p>
    <w:p w14:paraId="13091B3B" w14:textId="77777777" w:rsidR="00A943A0" w:rsidRPr="00DB424F" w:rsidRDefault="00A943A0" w:rsidP="00A943A0">
      <w:pPr>
        <w:pStyle w:val="af4"/>
        <w:shd w:val="clear" w:color="auto" w:fill="FFFFFF"/>
        <w:ind w:firstLine="374"/>
        <w:contextualSpacing/>
        <w:jc w:val="both"/>
        <w:rPr>
          <w:rFonts w:asciiTheme="majorHAnsi" w:eastAsiaTheme="minorHAnsi" w:hAnsiTheme="majorHAnsi"/>
          <w:strike/>
        </w:rPr>
      </w:pPr>
    </w:p>
    <w:p w14:paraId="5F6655B6" w14:textId="77777777" w:rsidR="00A943A0" w:rsidRPr="00DB424F" w:rsidRDefault="00AD57B3" w:rsidP="00A943A0">
      <w:pPr>
        <w:pStyle w:val="af4"/>
        <w:shd w:val="clear" w:color="auto" w:fill="FFFFFF"/>
        <w:contextualSpacing/>
        <w:jc w:val="both"/>
        <w:rPr>
          <w:rFonts w:asciiTheme="majorHAnsi" w:eastAsiaTheme="minorHAnsi" w:hAnsiTheme="majorHAnsi"/>
          <w:strike/>
          <w:lang w:val="hy-AM"/>
        </w:rPr>
      </w:pPr>
      <w:proofErr w:type="gramStart"/>
      <w:r w:rsidRPr="00DB424F">
        <w:rPr>
          <w:rFonts w:asciiTheme="majorHAnsi" w:eastAsiaTheme="minorHAnsi" w:hAnsiTheme="majorHAnsi"/>
          <w:strike/>
        </w:rPr>
        <w:t xml:space="preserve">принципалом  </w:t>
      </w:r>
      <w:r w:rsidR="00A943A0" w:rsidRPr="00DB424F">
        <w:rPr>
          <w:rFonts w:asciiTheme="majorHAnsi" w:eastAsiaTheme="minorHAnsi" w:hAnsiTheme="majorHAnsi"/>
          <w:strike/>
        </w:rPr>
        <w:t>и</w:t>
      </w:r>
      <w:proofErr w:type="gramEnd"/>
      <w:r w:rsidR="00A943A0" w:rsidRPr="00DB424F">
        <w:rPr>
          <w:rFonts w:asciiTheme="majorHAnsi" w:eastAsiaTheme="minorHAnsi" w:hAnsiTheme="majorHAnsi"/>
          <w:strike/>
        </w:rPr>
        <w:t xml:space="preserve">  действует </w:t>
      </w:r>
      <w:r w:rsidR="00A943A0" w:rsidRPr="00DB424F">
        <w:rPr>
          <w:rFonts w:asciiTheme="majorHAnsi" w:eastAsiaTheme="minorHAnsi" w:hAnsiTheme="majorHAnsi"/>
          <w:strike/>
          <w:lang w:val="hy-AM"/>
        </w:rPr>
        <w:t xml:space="preserve"> </w:t>
      </w:r>
      <w:r w:rsidR="00A943A0" w:rsidRPr="00DB424F">
        <w:rPr>
          <w:rFonts w:asciiTheme="majorHAnsi" w:eastAsiaTheme="minorHAnsi" w:hAnsiTheme="majorHAnsi"/>
          <w:strike/>
        </w:rPr>
        <w:t>в</w:t>
      </w:r>
      <w:r w:rsidR="00A943A0" w:rsidRPr="00DB424F">
        <w:rPr>
          <w:rFonts w:asciiTheme="majorHAnsi" w:hAnsiTheme="majorHAnsi"/>
          <w:strike/>
        </w:rPr>
        <w:t>ключительно</w:t>
      </w:r>
      <w:r w:rsidR="00A943A0" w:rsidRPr="00DB424F">
        <w:rPr>
          <w:rFonts w:asciiTheme="majorHAnsi" w:eastAsiaTheme="minorHAnsi" w:hAnsiTheme="majorHAnsi"/>
          <w:strike/>
        </w:rPr>
        <w:t xml:space="preserve"> </w:t>
      </w:r>
      <w:r w:rsidR="00A943A0" w:rsidRPr="00DB424F">
        <w:rPr>
          <w:rFonts w:asciiTheme="majorHAnsi" w:eastAsiaTheme="minorHAnsi" w:hAnsiTheme="majorHAnsi"/>
          <w:strike/>
          <w:lang w:val="hy-AM"/>
        </w:rPr>
        <w:t xml:space="preserve"> </w:t>
      </w:r>
      <w:r w:rsidR="00A943A0" w:rsidRPr="00DB424F">
        <w:rPr>
          <w:rFonts w:asciiTheme="majorHAnsi" w:eastAsiaTheme="minorHAnsi" w:hAnsiTheme="majorHAnsi"/>
          <w:strike/>
        </w:rPr>
        <w:t xml:space="preserve">до </w:t>
      </w:r>
      <w:r w:rsidR="00A943A0" w:rsidRPr="00DB424F">
        <w:rPr>
          <w:rFonts w:asciiTheme="majorHAnsi" w:eastAsiaTheme="minorHAnsi" w:hAnsiTheme="majorHAnsi"/>
          <w:strike/>
          <w:lang w:val="hy-AM"/>
        </w:rPr>
        <w:t xml:space="preserve"> </w:t>
      </w:r>
      <w:r w:rsidR="00A943A0" w:rsidRPr="00DB424F">
        <w:rPr>
          <w:rFonts w:asciiTheme="majorHAnsi" w:eastAsiaTheme="minorHAnsi" w:hAnsiTheme="majorHAnsi"/>
          <w:strike/>
        </w:rPr>
        <w:t xml:space="preserve">девяностого </w:t>
      </w:r>
      <w:r w:rsidR="00A943A0" w:rsidRPr="00DB424F">
        <w:rPr>
          <w:rFonts w:asciiTheme="majorHAnsi" w:eastAsiaTheme="minorHAnsi" w:hAnsiTheme="majorHAnsi"/>
          <w:strike/>
          <w:lang w:val="hy-AM"/>
        </w:rPr>
        <w:t xml:space="preserve"> </w:t>
      </w:r>
      <w:r w:rsidR="00A943A0" w:rsidRPr="00DB424F">
        <w:rPr>
          <w:rFonts w:asciiTheme="majorHAnsi" w:eastAsiaTheme="minorHAnsi" w:hAnsiTheme="majorHAnsi"/>
          <w:strike/>
        </w:rPr>
        <w:t xml:space="preserve">рабочего </w:t>
      </w:r>
      <w:r w:rsidR="00A943A0" w:rsidRPr="00DB424F">
        <w:rPr>
          <w:rFonts w:asciiTheme="majorHAnsi" w:eastAsiaTheme="minorHAnsi" w:hAnsiTheme="majorHAnsi"/>
          <w:strike/>
          <w:lang w:val="hy-AM"/>
        </w:rPr>
        <w:t xml:space="preserve"> </w:t>
      </w:r>
      <w:r w:rsidR="00A943A0" w:rsidRPr="00DB424F">
        <w:rPr>
          <w:rFonts w:asciiTheme="majorHAnsi" w:eastAsiaTheme="minorHAnsi" w:hAnsiTheme="majorHAnsi"/>
          <w:strike/>
        </w:rPr>
        <w:t>дня</w:t>
      </w:r>
      <w:r w:rsidR="00A943A0" w:rsidRPr="00DB424F">
        <w:rPr>
          <w:rFonts w:asciiTheme="majorHAnsi" w:eastAsiaTheme="minorHAnsi" w:hAnsiTheme="majorHAnsi"/>
          <w:strike/>
          <w:lang w:val="hy-AM"/>
        </w:rPr>
        <w:t xml:space="preserve">   </w:t>
      </w:r>
      <w:r w:rsidR="00A943A0" w:rsidRPr="00DB424F">
        <w:rPr>
          <w:rFonts w:asciiTheme="majorHAnsi" w:eastAsiaTheme="minorHAnsi" w:hAnsiTheme="majorHAnsi"/>
          <w:strike/>
        </w:rPr>
        <w:t xml:space="preserve">следующего за днем </w:t>
      </w:r>
    </w:p>
    <w:p w14:paraId="73F3188E" w14:textId="77777777" w:rsidR="00A943A0" w:rsidRPr="00DB424F" w:rsidRDefault="00A943A0" w:rsidP="00A943A0">
      <w:pPr>
        <w:pStyle w:val="af4"/>
        <w:shd w:val="clear" w:color="auto" w:fill="FFFFFF"/>
        <w:contextualSpacing/>
        <w:jc w:val="both"/>
        <w:rPr>
          <w:rFonts w:asciiTheme="majorHAnsi" w:eastAsiaTheme="minorHAnsi" w:hAnsiTheme="majorHAnsi"/>
          <w:strike/>
          <w:sz w:val="18"/>
          <w:szCs w:val="18"/>
          <w:lang w:val="hy-AM"/>
        </w:rPr>
      </w:pPr>
    </w:p>
    <w:p w14:paraId="5001FFF0" w14:textId="77777777" w:rsidR="00A943A0" w:rsidRPr="00DB424F" w:rsidRDefault="00A943A0" w:rsidP="00A943A0">
      <w:pPr>
        <w:pStyle w:val="af4"/>
        <w:shd w:val="clear" w:color="auto" w:fill="FFFFFF"/>
        <w:contextualSpacing/>
        <w:jc w:val="center"/>
        <w:rPr>
          <w:rFonts w:asciiTheme="majorHAnsi" w:eastAsiaTheme="minorHAnsi" w:hAnsiTheme="majorHAnsi"/>
          <w:strike/>
        </w:rPr>
      </w:pPr>
      <w:r w:rsidRPr="00DB424F">
        <w:rPr>
          <w:rFonts w:asciiTheme="majorHAnsi" w:eastAsiaTheme="minorHAnsi" w:hAnsiTheme="majorHAnsi"/>
          <w:strike/>
          <w:lang w:val="hy-AM"/>
        </w:rPr>
        <w:t>--------------------------------------------------------</w:t>
      </w:r>
      <w:r w:rsidRPr="00DB424F">
        <w:rPr>
          <w:rFonts w:asciiTheme="majorHAnsi" w:eastAsiaTheme="minorHAnsi" w:hAnsiTheme="majorHAnsi"/>
          <w:strike/>
        </w:rPr>
        <w:t>------------------</w:t>
      </w:r>
      <w:r w:rsidRPr="00DB424F">
        <w:rPr>
          <w:rFonts w:asciiTheme="majorHAnsi" w:eastAsiaTheme="minorHAnsi" w:hAnsiTheme="majorHAnsi"/>
          <w:strike/>
          <w:lang w:val="hy-AM"/>
        </w:rPr>
        <w:t>----------------------</w:t>
      </w:r>
      <w:r w:rsidRPr="00DB424F">
        <w:rPr>
          <w:rFonts w:asciiTheme="majorHAnsi" w:eastAsiaTheme="minorHAnsi" w:hAnsiTheme="majorHAnsi"/>
          <w:strike/>
        </w:rPr>
        <w:t xml:space="preserve"> </w:t>
      </w:r>
      <w:r w:rsidRPr="00DB424F">
        <w:rPr>
          <w:rFonts w:asciiTheme="majorHAnsi" w:eastAsiaTheme="minorHAnsi" w:hAnsiTheme="majorHAnsi"/>
          <w:strike/>
          <w:lang w:val="hy-AM"/>
        </w:rPr>
        <w:t>.</w:t>
      </w:r>
      <w:r w:rsidRPr="00DB424F">
        <w:rPr>
          <w:rFonts w:asciiTheme="majorHAnsi" w:eastAsiaTheme="minorHAnsi" w:hAnsiTheme="majorHAnsi"/>
          <w:strike/>
        </w:rPr>
        <w:t xml:space="preserve">           </w:t>
      </w:r>
      <w:r w:rsidR="00033F41" w:rsidRPr="00DB424F">
        <w:rPr>
          <w:rFonts w:asciiTheme="majorHAnsi" w:hAnsiTheme="majorHAnsi"/>
          <w:strike/>
          <w:sz w:val="16"/>
          <w:szCs w:val="16"/>
        </w:rPr>
        <w:t>крайний</w:t>
      </w:r>
      <w:r w:rsidRPr="00DB424F">
        <w:rPr>
          <w:rFonts w:asciiTheme="majorHAnsi" w:hAnsiTheme="majorHAnsi"/>
          <w:strike/>
          <w:sz w:val="16"/>
          <w:szCs w:val="16"/>
        </w:rPr>
        <w:t xml:space="preserve">  срок</w:t>
      </w:r>
      <w:r w:rsidRPr="00DB424F">
        <w:rPr>
          <w:rFonts w:asciiTheme="majorHAnsi" w:eastAsiaTheme="minorHAnsi" w:hAnsiTheme="majorHAnsi"/>
          <w:strike/>
          <w:sz w:val="16"/>
          <w:szCs w:val="16"/>
        </w:rPr>
        <w:t xml:space="preserve"> поставки товаров</w:t>
      </w:r>
      <w:r w:rsidRPr="00DB424F">
        <w:rPr>
          <w:rFonts w:asciiTheme="majorHAnsi" w:hAnsiTheme="majorHAnsi"/>
          <w:strike/>
          <w:sz w:val="16"/>
          <w:szCs w:val="16"/>
        </w:rPr>
        <w:t>, предусмотренный заключаемым д</w:t>
      </w:r>
      <w:r w:rsidR="00422009" w:rsidRPr="00DB424F">
        <w:rPr>
          <w:rFonts w:asciiTheme="majorHAnsi" w:hAnsiTheme="majorHAnsi"/>
          <w:strike/>
          <w:sz w:val="16"/>
          <w:szCs w:val="16"/>
        </w:rPr>
        <w:t>оговором</w:t>
      </w:r>
    </w:p>
    <w:p w14:paraId="77C479DE" w14:textId="77777777" w:rsidR="00C52A88" w:rsidRPr="00DB424F" w:rsidRDefault="00A943A0" w:rsidP="00A943A0">
      <w:pPr>
        <w:pStyle w:val="af4"/>
        <w:shd w:val="clear" w:color="auto" w:fill="FFFFFF"/>
        <w:contextualSpacing/>
        <w:jc w:val="both"/>
        <w:rPr>
          <w:rFonts w:asciiTheme="majorHAnsi" w:eastAsiaTheme="minorHAnsi" w:hAnsiTheme="majorHAnsi"/>
          <w:strike/>
        </w:rPr>
      </w:pPr>
      <w:r w:rsidRPr="00DB424F">
        <w:rPr>
          <w:rFonts w:asciiTheme="majorHAnsi" w:eastAsiaTheme="minorHAnsi" w:hAnsiTheme="majorHAnsi"/>
          <w:strike/>
        </w:rPr>
        <w:t>В день предоставления гарантии лицо, выдающее гарантию, с официального адреса</w:t>
      </w:r>
      <w:r w:rsidRPr="00DB424F">
        <w:rPr>
          <w:rFonts w:asciiTheme="majorHAnsi" w:eastAsiaTheme="minorHAnsi" w:hAnsiTheme="majorHAnsi"/>
          <w:strike/>
          <w:lang w:val="hy-AM"/>
        </w:rPr>
        <w:t xml:space="preserve"> </w:t>
      </w:r>
      <w:r w:rsidRPr="00DB424F">
        <w:rPr>
          <w:rFonts w:asciiTheme="majorHAnsi" w:eastAsiaTheme="minorHAnsi" w:hAnsiTheme="majorHAnsi"/>
          <w:strike/>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C52A88" w:rsidRPr="00DB424F">
        <w:rPr>
          <w:rFonts w:asciiTheme="majorHAnsi" w:eastAsiaTheme="minorHAnsi" w:hAnsiTheme="majorHAnsi"/>
          <w:strike/>
        </w:rPr>
        <w:t>-------------------------------------------------------</w:t>
      </w:r>
      <w:r w:rsidRPr="00DB424F">
        <w:rPr>
          <w:rFonts w:asciiTheme="majorHAnsi" w:eastAsiaTheme="minorHAnsi" w:hAnsiTheme="majorHAnsi"/>
          <w:strike/>
        </w:rPr>
        <w:t xml:space="preserve">, </w:t>
      </w:r>
    </w:p>
    <w:p w14:paraId="47843821" w14:textId="77777777" w:rsidR="00C52A88" w:rsidRPr="00DB424F" w:rsidRDefault="00C52A88" w:rsidP="00C52A88">
      <w:pPr>
        <w:pStyle w:val="af4"/>
        <w:shd w:val="clear" w:color="auto" w:fill="FFFFFF"/>
        <w:contextualSpacing/>
        <w:jc w:val="center"/>
        <w:rPr>
          <w:rFonts w:asciiTheme="majorHAnsi" w:eastAsiaTheme="minorHAnsi" w:hAnsiTheme="majorHAnsi"/>
          <w:strike/>
        </w:rPr>
      </w:pPr>
      <w:r w:rsidRPr="00DB424F">
        <w:rPr>
          <w:rStyle w:val="af5"/>
          <w:rFonts w:asciiTheme="majorHAnsi" w:hAnsiTheme="majorHAnsi"/>
          <w:b w:val="0"/>
          <w:bCs w:val="0"/>
          <w:strike/>
          <w:sz w:val="20"/>
          <w:szCs w:val="20"/>
        </w:rPr>
        <w:t xml:space="preserve">                                              адрес эл. почты секретаря</w:t>
      </w:r>
    </w:p>
    <w:p w14:paraId="366A14D8" w14:textId="77777777" w:rsidR="00A943A0" w:rsidRPr="00DB424F" w:rsidRDefault="00A943A0" w:rsidP="00A943A0">
      <w:pPr>
        <w:pStyle w:val="af4"/>
        <w:shd w:val="clear" w:color="auto" w:fill="FFFFFF"/>
        <w:contextualSpacing/>
        <w:jc w:val="both"/>
        <w:rPr>
          <w:rFonts w:asciiTheme="majorHAnsi" w:eastAsiaTheme="minorHAnsi" w:hAnsiTheme="majorHAnsi"/>
          <w:strike/>
        </w:rPr>
      </w:pPr>
      <w:r w:rsidRPr="00DB424F">
        <w:rPr>
          <w:rFonts w:asciiTheme="majorHAnsi" w:eastAsiaTheme="minorHAnsi" w:hAnsiTheme="majorHAnsi"/>
          <w:strike/>
        </w:rPr>
        <w:t>указанный в приглашении к процедуре закупок, организованной с целью заключения договора упомянутого в пункте 1 настоящей гарантии.</w:t>
      </w:r>
    </w:p>
    <w:p w14:paraId="1EAE678E"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p>
    <w:p w14:paraId="23C77832"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6. Бенефициар предъявляет требование лицу выдающему гарантию в письменной форме. К требованию прилагаются следующие документы:</w:t>
      </w:r>
    </w:p>
    <w:p w14:paraId="365AE630"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p>
    <w:p w14:paraId="583D98FA" w14:textId="77777777" w:rsidR="00A943A0" w:rsidRPr="00DB424F" w:rsidRDefault="00A943A0" w:rsidP="00A943A0">
      <w:pPr>
        <w:pStyle w:val="af4"/>
        <w:shd w:val="clear" w:color="auto" w:fill="FFFFFF"/>
        <w:ind w:firstLine="374"/>
        <w:contextualSpacing/>
        <w:jc w:val="both"/>
        <w:rPr>
          <w:rFonts w:asciiTheme="majorHAnsi" w:eastAsiaTheme="minorHAnsi" w:hAnsiTheme="majorHAnsi"/>
          <w:strike/>
        </w:rPr>
      </w:pPr>
      <w:r w:rsidRPr="00DB424F">
        <w:rPr>
          <w:rFonts w:asciiTheme="majorHAnsi" w:eastAsiaTheme="minorHAnsi" w:hAnsiTheme="majorHAnsi"/>
          <w:strike/>
        </w:rPr>
        <w:t>1) копии заключенного договора N</w:t>
      </w:r>
      <w:r w:rsidRPr="00DB424F">
        <w:rPr>
          <w:rFonts w:asciiTheme="majorHAnsi" w:eastAsiaTheme="minorHAnsi" w:hAnsiTheme="majorHAnsi"/>
          <w:strike/>
          <w:lang w:val="hy-AM"/>
        </w:rPr>
        <w:t xml:space="preserve"> </w:t>
      </w:r>
      <w:r w:rsidRPr="00DB424F">
        <w:rPr>
          <w:rFonts w:asciiTheme="majorHAnsi" w:eastAsiaTheme="minorHAnsi" w:hAnsiTheme="majorHAnsi"/>
          <w:strike/>
        </w:rPr>
        <w:t xml:space="preserve">_____________________, включая </w:t>
      </w:r>
    </w:p>
    <w:p w14:paraId="4E228AFB" w14:textId="77777777" w:rsidR="00A943A0" w:rsidRPr="00DB424F" w:rsidRDefault="00A943A0" w:rsidP="00A943A0">
      <w:pPr>
        <w:pStyle w:val="af4"/>
        <w:shd w:val="clear" w:color="auto" w:fill="FFFFFF"/>
        <w:contextualSpacing/>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r w:rsidRPr="00DB424F">
        <w:rPr>
          <w:rFonts w:asciiTheme="majorHAnsi" w:eastAsiaTheme="minorHAnsi" w:hAnsiTheme="majorHAnsi"/>
          <w:strike/>
          <w:sz w:val="18"/>
          <w:szCs w:val="18"/>
        </w:rPr>
        <w:t xml:space="preserve">номер заключаемого </w:t>
      </w:r>
      <w:proofErr w:type="spellStart"/>
      <w:r w:rsidRPr="00DB424F">
        <w:rPr>
          <w:rFonts w:asciiTheme="majorHAnsi" w:eastAsiaTheme="minorHAnsi" w:hAnsiTheme="majorHAnsi"/>
          <w:strike/>
          <w:sz w:val="18"/>
          <w:szCs w:val="18"/>
        </w:rPr>
        <w:t>договара</w:t>
      </w:r>
      <w:proofErr w:type="spellEnd"/>
    </w:p>
    <w:p w14:paraId="1E3AA90F"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копии внесенных  в него изменений, дополнительных соглашений,</w:t>
      </w:r>
    </w:p>
    <w:p w14:paraId="4B74712D"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p>
    <w:p w14:paraId="4D26A530"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DB424F">
          <w:rPr>
            <w:rStyle w:val="a9"/>
            <w:rFonts w:asciiTheme="majorHAnsi" w:hAnsiTheme="majorHAnsi"/>
            <w:strike/>
            <w:color w:val="auto"/>
            <w:sz w:val="20"/>
            <w:szCs w:val="20"/>
            <w:lang w:val="hy-AM"/>
          </w:rPr>
          <w:t>www.procurement.am</w:t>
        </w:r>
      </w:hyperlink>
      <w:r w:rsidRPr="00DB424F">
        <w:rPr>
          <w:rFonts w:asciiTheme="majorHAnsi" w:eastAsiaTheme="minorHAnsi" w:hAnsiTheme="majorHAnsi"/>
          <w:strike/>
        </w:rPr>
        <w:t xml:space="preserve"> .</w:t>
      </w:r>
    </w:p>
    <w:p w14:paraId="5E9BF41C"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p>
    <w:p w14:paraId="1FF0AF90"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7.</w:t>
      </w:r>
      <w:r w:rsidRPr="00DB424F">
        <w:rPr>
          <w:rFonts w:asciiTheme="majorHAnsi" w:hAnsiTheme="majorHAnsi"/>
          <w:strike/>
        </w:rPr>
        <w:t xml:space="preserve"> </w:t>
      </w:r>
      <w:r w:rsidRPr="00DB424F">
        <w:rPr>
          <w:rFonts w:asciiTheme="majorHAnsi" w:eastAsiaTheme="minorHAnsi" w:hAnsiTheme="majorHAnsi"/>
          <w:strike/>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6F8BF589"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p>
    <w:p w14:paraId="67577AE2"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8.</w:t>
      </w:r>
      <w:r w:rsidRPr="00DB424F">
        <w:rPr>
          <w:rFonts w:asciiTheme="majorHAnsi" w:hAnsiTheme="majorHAnsi"/>
          <w:strike/>
        </w:rPr>
        <w:t xml:space="preserve"> </w:t>
      </w:r>
      <w:r w:rsidRPr="00DB424F">
        <w:rPr>
          <w:rFonts w:asciiTheme="majorHAnsi" w:eastAsiaTheme="minorHAnsi" w:hAnsiTheme="majorHAnsi"/>
          <w:strike/>
        </w:rPr>
        <w:t>Лицо, выдающее гарантию, отклоняет требование бенефициара, если:</w:t>
      </w:r>
    </w:p>
    <w:p w14:paraId="22122285"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1) требование или прилагаемые документы не соответствуют условиям настоящей гарантии,</w:t>
      </w:r>
    </w:p>
    <w:p w14:paraId="2CC309CE" w14:textId="77777777" w:rsidR="00A943A0" w:rsidRPr="00DB424F" w:rsidRDefault="00A943A0" w:rsidP="00A943A0">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2) требование представлено по истечении срока, установленного гарантией.</w:t>
      </w:r>
    </w:p>
    <w:p w14:paraId="515BF43C" w14:textId="77777777" w:rsidR="00A943A0" w:rsidRPr="00DB424F" w:rsidRDefault="00A943A0" w:rsidP="00A943A0">
      <w:pPr>
        <w:pStyle w:val="af4"/>
        <w:shd w:val="clear" w:color="auto" w:fill="FFFFFF"/>
        <w:spacing w:before="0" w:beforeAutospacing="0" w:after="0" w:afterAutospacing="0"/>
        <w:ind w:firstLine="375"/>
        <w:rPr>
          <w:rFonts w:asciiTheme="majorHAnsi" w:eastAsiaTheme="minorHAnsi" w:hAnsiTheme="majorHAnsi"/>
          <w:strike/>
        </w:rPr>
      </w:pPr>
    </w:p>
    <w:p w14:paraId="4FB577D0" w14:textId="77777777" w:rsidR="00A943A0" w:rsidRPr="00DB424F" w:rsidRDefault="00A943A0" w:rsidP="00A943A0">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7FC2547B" w14:textId="77777777" w:rsidR="00A943A0" w:rsidRPr="00DB424F" w:rsidRDefault="00A943A0" w:rsidP="00A943A0">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 xml:space="preserve"> 10. К настоящей гарантии применяются соответствующие положения Гражданского кодекса Республики Армения</w:t>
      </w:r>
    </w:p>
    <w:p w14:paraId="5D2FDE6E"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0750399"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12. В день предоставления гарантии лицо, выдающее гарантию, с официального адреса</w:t>
      </w:r>
      <w:r w:rsidRPr="00DB424F">
        <w:rPr>
          <w:rFonts w:asciiTheme="majorHAnsi" w:eastAsiaTheme="minorHAnsi" w:hAnsiTheme="majorHAnsi"/>
          <w:strike/>
          <w:lang w:val="hy-AM"/>
        </w:rPr>
        <w:t xml:space="preserve"> </w:t>
      </w:r>
      <w:r w:rsidRPr="00DB424F">
        <w:rPr>
          <w:rFonts w:asciiTheme="majorHAnsi" w:eastAsiaTheme="minorHAnsi" w:hAnsiTheme="majorHAnsi"/>
          <w:strike/>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14:paraId="7417ABB1"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sz w:val="16"/>
          <w:szCs w:val="16"/>
        </w:rPr>
      </w:pPr>
      <w:r w:rsidRPr="00DB424F">
        <w:rPr>
          <w:rFonts w:asciiTheme="majorHAnsi" w:eastAsiaTheme="minorHAnsi" w:hAnsiTheme="majorHAnsi"/>
          <w:strike/>
        </w:rPr>
        <w:t xml:space="preserve">                                             </w:t>
      </w:r>
      <w:r w:rsidRPr="00DB424F">
        <w:rPr>
          <w:rFonts w:asciiTheme="majorHAnsi" w:eastAsiaTheme="minorHAnsi" w:hAnsiTheme="majorHAnsi"/>
          <w:strike/>
          <w:sz w:val="16"/>
          <w:szCs w:val="16"/>
        </w:rPr>
        <w:t>код процедуры</w:t>
      </w:r>
    </w:p>
    <w:p w14:paraId="4B229E76"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color w:val="FF0000"/>
        </w:rPr>
      </w:pPr>
    </w:p>
    <w:p w14:paraId="0A25E3C5"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color w:val="FF0000"/>
        </w:rPr>
      </w:pPr>
    </w:p>
    <w:p w14:paraId="6A9FBA4E"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hAnsiTheme="majorHAnsi"/>
          <w:strike/>
          <w:color w:val="FF0000"/>
          <w:sz w:val="20"/>
          <w:szCs w:val="20"/>
        </w:rPr>
      </w:pPr>
    </w:p>
    <w:p w14:paraId="0CBB35F4"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hAnsiTheme="majorHAnsi"/>
          <w:strike/>
          <w:sz w:val="20"/>
          <w:szCs w:val="20"/>
          <w:u w:val="single"/>
          <w:lang w:val="hy-AM"/>
        </w:rPr>
      </w:pPr>
      <w:r w:rsidRPr="00DB424F">
        <w:rPr>
          <w:rFonts w:asciiTheme="majorHAnsi" w:hAnsiTheme="majorHAnsi"/>
          <w:strike/>
          <w:sz w:val="20"/>
          <w:szCs w:val="20"/>
          <w:lang w:val="hy-AM"/>
        </w:rPr>
        <w:t>Руководитель исполнительного органа</w:t>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p>
    <w:p w14:paraId="05118F89"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hAnsiTheme="majorHAnsi"/>
          <w:strike/>
          <w:sz w:val="20"/>
          <w:szCs w:val="20"/>
          <w:lang w:val="hy-AM"/>
        </w:rPr>
      </w:pPr>
    </w:p>
    <w:p w14:paraId="0DBC2F99"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hAnsiTheme="majorHAnsi"/>
          <w:strike/>
          <w:sz w:val="20"/>
          <w:szCs w:val="20"/>
          <w:lang w:val="hy-AM"/>
        </w:rPr>
      </w:pPr>
    </w:p>
    <w:p w14:paraId="077AB63C"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hAnsiTheme="majorHAnsi"/>
          <w:strike/>
          <w:sz w:val="20"/>
          <w:szCs w:val="20"/>
          <w:lang w:val="hy-AM"/>
        </w:rPr>
      </w:pP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p>
    <w:p w14:paraId="09ADD160" w14:textId="77777777" w:rsidR="00A943A0" w:rsidRPr="00DB424F" w:rsidRDefault="00A943A0" w:rsidP="00A943A0">
      <w:pPr>
        <w:pStyle w:val="af4"/>
        <w:shd w:val="clear" w:color="auto" w:fill="FFFFFF"/>
        <w:spacing w:before="0" w:beforeAutospacing="0" w:after="0" w:afterAutospacing="0"/>
        <w:rPr>
          <w:rFonts w:asciiTheme="majorHAnsi" w:hAnsiTheme="majorHAnsi"/>
          <w:strike/>
          <w:vertAlign w:val="superscript"/>
        </w:rPr>
      </w:pPr>
      <w:r w:rsidRPr="00DB424F">
        <w:rPr>
          <w:rFonts w:asciiTheme="majorHAnsi" w:hAnsiTheme="majorHAnsi"/>
          <w:strike/>
          <w:vertAlign w:val="superscript"/>
          <w:lang w:val="hy-AM"/>
        </w:rPr>
        <w:t xml:space="preserve">                                                        </w:t>
      </w:r>
      <w:r w:rsidRPr="00DB424F">
        <w:rPr>
          <w:rFonts w:asciiTheme="majorHAnsi" w:hAnsiTheme="majorHAnsi"/>
          <w:strike/>
          <w:vertAlign w:val="superscript"/>
        </w:rPr>
        <w:t>число, месяц, год</w:t>
      </w:r>
    </w:p>
    <w:p w14:paraId="6C45FE7A" w14:textId="77777777" w:rsidR="001005B0" w:rsidRPr="00DB424F" w:rsidRDefault="001005B0" w:rsidP="00B46D58">
      <w:pPr>
        <w:widowControl w:val="0"/>
        <w:spacing w:after="160"/>
        <w:ind w:left="567" w:right="565"/>
        <w:jc w:val="center"/>
        <w:rPr>
          <w:rFonts w:asciiTheme="majorHAnsi" w:hAnsiTheme="majorHAnsi"/>
          <w:b/>
          <w:strike/>
        </w:rPr>
      </w:pPr>
    </w:p>
    <w:p w14:paraId="54408DC6" w14:textId="77777777" w:rsidR="001005B0" w:rsidRPr="00DB424F" w:rsidRDefault="001005B0" w:rsidP="00B46D58">
      <w:pPr>
        <w:widowControl w:val="0"/>
        <w:spacing w:after="160"/>
        <w:ind w:left="567" w:right="565"/>
        <w:jc w:val="center"/>
        <w:rPr>
          <w:rFonts w:asciiTheme="majorHAnsi" w:hAnsiTheme="majorHAnsi"/>
          <w:b/>
        </w:rPr>
      </w:pPr>
    </w:p>
    <w:p w14:paraId="4B8BBDB8" w14:textId="77777777" w:rsidR="00A943A0" w:rsidRPr="00DB424F" w:rsidRDefault="00A943A0">
      <w:pPr>
        <w:rPr>
          <w:rFonts w:asciiTheme="majorHAnsi" w:hAnsiTheme="majorHAnsi"/>
          <w:b/>
        </w:rPr>
      </w:pPr>
      <w:r w:rsidRPr="00DB424F">
        <w:rPr>
          <w:rFonts w:asciiTheme="majorHAnsi" w:hAnsiTheme="majorHAnsi"/>
          <w:b/>
        </w:rPr>
        <w:br w:type="page"/>
      </w:r>
    </w:p>
    <w:p w14:paraId="4AFA1F0C" w14:textId="77777777" w:rsidR="00071D1C" w:rsidRPr="00DB424F" w:rsidRDefault="00B2572B" w:rsidP="007D0C21">
      <w:pPr>
        <w:pStyle w:val="31"/>
        <w:widowControl w:val="0"/>
        <w:spacing w:line="240" w:lineRule="auto"/>
        <w:jc w:val="right"/>
        <w:rPr>
          <w:rFonts w:asciiTheme="majorHAnsi" w:hAnsiTheme="majorHAnsi"/>
          <w:b/>
          <w:sz w:val="24"/>
          <w:szCs w:val="24"/>
        </w:rPr>
      </w:pPr>
      <w:r w:rsidRPr="00DB424F">
        <w:rPr>
          <w:rFonts w:asciiTheme="majorHAnsi" w:hAnsiTheme="majorHAnsi"/>
          <w:b/>
          <w:sz w:val="24"/>
          <w:szCs w:val="24"/>
        </w:rPr>
        <w:lastRenderedPageBreak/>
        <w:t xml:space="preserve">Приложение № </w:t>
      </w:r>
      <w:r w:rsidR="004A51CE" w:rsidRPr="00DB424F">
        <w:rPr>
          <w:rFonts w:asciiTheme="majorHAnsi" w:hAnsiTheme="majorHAnsi"/>
          <w:b/>
          <w:sz w:val="24"/>
          <w:szCs w:val="24"/>
        </w:rPr>
        <w:t>6</w:t>
      </w:r>
    </w:p>
    <w:p w14:paraId="3C197470" w14:textId="77777777" w:rsidR="00283750" w:rsidRPr="00DB424F" w:rsidRDefault="00071D1C" w:rsidP="007D0C21">
      <w:pPr>
        <w:pStyle w:val="31"/>
        <w:widowControl w:val="0"/>
        <w:spacing w:line="240" w:lineRule="auto"/>
        <w:jc w:val="right"/>
        <w:rPr>
          <w:rFonts w:asciiTheme="majorHAnsi" w:hAnsiTheme="majorHAnsi"/>
          <w:b/>
          <w:sz w:val="24"/>
          <w:szCs w:val="24"/>
        </w:rPr>
      </w:pPr>
      <w:r w:rsidRPr="00DB424F">
        <w:rPr>
          <w:rFonts w:asciiTheme="majorHAnsi" w:hAnsiTheme="majorHAnsi"/>
          <w:b/>
          <w:sz w:val="24"/>
          <w:szCs w:val="24"/>
        </w:rPr>
        <w:t xml:space="preserve">к Приглашению на </w:t>
      </w:r>
      <w:r w:rsidR="00283750" w:rsidRPr="00DB424F">
        <w:rPr>
          <w:rFonts w:asciiTheme="majorHAnsi" w:hAnsiTheme="majorHAnsi"/>
          <w:b/>
          <w:sz w:val="24"/>
          <w:szCs w:val="24"/>
        </w:rPr>
        <w:t xml:space="preserve">котировочную процедуру </w:t>
      </w:r>
    </w:p>
    <w:p w14:paraId="7885FC14" w14:textId="0662903E" w:rsidR="00071D1C" w:rsidRPr="00DB424F" w:rsidRDefault="00071D1C" w:rsidP="00B46D58">
      <w:pPr>
        <w:pStyle w:val="31"/>
        <w:widowControl w:val="0"/>
        <w:spacing w:after="160" w:line="240" w:lineRule="auto"/>
        <w:jc w:val="right"/>
        <w:rPr>
          <w:rFonts w:asciiTheme="majorHAnsi" w:hAnsiTheme="majorHAnsi"/>
          <w:b/>
          <w:sz w:val="24"/>
          <w:szCs w:val="24"/>
        </w:rPr>
      </w:pPr>
      <w:r w:rsidRPr="00DB424F">
        <w:rPr>
          <w:rFonts w:asciiTheme="majorHAnsi" w:hAnsiTheme="majorHAnsi"/>
          <w:b/>
          <w:sz w:val="24"/>
          <w:szCs w:val="24"/>
        </w:rPr>
        <w:t xml:space="preserve">под кодом </w:t>
      </w:r>
      <w:r w:rsidR="00E840AF" w:rsidRPr="00195E3A">
        <w:rPr>
          <w:rFonts w:asciiTheme="minorHAnsi" w:hAnsiTheme="minorHAnsi" w:cstheme="minorHAnsi"/>
          <w:b/>
          <w:u w:val="single"/>
          <w:lang w:val="af-ZA"/>
        </w:rPr>
        <w:t>ԱՄԱՄԴ-ԳՀԱՊՁԲ-</w:t>
      </w:r>
      <w:r w:rsidR="00E840AF" w:rsidRPr="00195E3A">
        <w:rPr>
          <w:rFonts w:asciiTheme="minorHAnsi" w:hAnsiTheme="minorHAnsi" w:cstheme="minorHAnsi"/>
          <w:b/>
          <w:u w:val="single"/>
          <w:lang w:val="hy-AM"/>
        </w:rPr>
        <w:t>26/01</w:t>
      </w:r>
    </w:p>
    <w:p w14:paraId="47247A9C" w14:textId="77777777" w:rsidR="008D352C" w:rsidRPr="00DB424F" w:rsidRDefault="008D352C" w:rsidP="00B46D58">
      <w:pPr>
        <w:widowControl w:val="0"/>
        <w:spacing w:after="160"/>
        <w:ind w:left="-142" w:firstLine="142"/>
        <w:jc w:val="center"/>
        <w:rPr>
          <w:rFonts w:asciiTheme="majorHAnsi" w:hAnsiTheme="majorHAnsi"/>
          <w:i/>
        </w:rPr>
      </w:pPr>
    </w:p>
    <w:p w14:paraId="5D808983" w14:textId="77777777" w:rsidR="00071D1C" w:rsidRPr="00DB424F" w:rsidRDefault="00071D1C" w:rsidP="00B46D58">
      <w:pPr>
        <w:widowControl w:val="0"/>
        <w:spacing w:after="160"/>
        <w:ind w:left="-142" w:firstLine="142"/>
        <w:jc w:val="center"/>
        <w:rPr>
          <w:rFonts w:asciiTheme="majorHAnsi" w:hAnsiTheme="majorHAnsi"/>
          <w:b/>
        </w:rPr>
      </w:pPr>
      <w:r w:rsidRPr="00DB424F">
        <w:rPr>
          <w:rFonts w:asciiTheme="majorHAnsi" w:hAnsiTheme="majorHAnsi"/>
          <w:b/>
        </w:rPr>
        <w:t xml:space="preserve">ДОГОВОР </w:t>
      </w:r>
    </w:p>
    <w:p w14:paraId="3EAD3EBE" w14:textId="5EA9D2E5" w:rsidR="002B378F" w:rsidRPr="00DB424F" w:rsidRDefault="00B725B4" w:rsidP="00B46D58">
      <w:pPr>
        <w:widowControl w:val="0"/>
        <w:spacing w:after="160"/>
        <w:ind w:left="-142" w:firstLine="142"/>
        <w:jc w:val="center"/>
        <w:rPr>
          <w:rFonts w:asciiTheme="majorHAnsi" w:hAnsiTheme="majorHAnsi"/>
          <w:b/>
          <w:lang w:val="hy-AM"/>
        </w:rPr>
      </w:pPr>
      <w:r w:rsidRPr="00DB424F">
        <w:rPr>
          <w:rFonts w:asciiTheme="majorHAnsi" w:hAnsiTheme="majorHAnsi"/>
          <w:b/>
        </w:rPr>
        <w:t>деревья</w:t>
      </w:r>
      <w:r w:rsidR="004874E6" w:rsidRPr="00DB424F">
        <w:rPr>
          <w:rFonts w:asciiTheme="majorHAnsi" w:hAnsiTheme="majorHAnsi"/>
          <w:b/>
        </w:rPr>
        <w:t xml:space="preserve"> </w:t>
      </w:r>
      <w:r w:rsidR="002B378F" w:rsidRPr="00DB424F">
        <w:rPr>
          <w:rFonts w:asciiTheme="majorHAnsi" w:hAnsiTheme="majorHAnsi"/>
          <w:b/>
        </w:rPr>
        <w:t>ДЛЯ НУЖД "АРТАШАТСКОЙ ОБЩИНЫ БАРЕКАР АРТАШАТ" НПО</w:t>
      </w:r>
      <w:r w:rsidR="002B378F" w:rsidRPr="00DB424F">
        <w:rPr>
          <w:rFonts w:asciiTheme="majorHAnsi" w:hAnsiTheme="majorHAnsi"/>
          <w:spacing w:val="-6"/>
          <w:sz w:val="22"/>
          <w:szCs w:val="22"/>
        </w:rPr>
        <w:t xml:space="preserve"> </w:t>
      </w:r>
      <w:r w:rsidR="002B378F" w:rsidRPr="00DB424F">
        <w:rPr>
          <w:rFonts w:asciiTheme="majorHAnsi" w:hAnsiTheme="majorHAnsi"/>
          <w:spacing w:val="-6"/>
          <w:sz w:val="22"/>
          <w:szCs w:val="22"/>
          <w:lang w:val="hy-AM"/>
        </w:rPr>
        <w:t xml:space="preserve"> </w:t>
      </w:r>
    </w:p>
    <w:p w14:paraId="513C0B1A" w14:textId="174CCC94" w:rsidR="00071D1C" w:rsidRPr="00DB424F" w:rsidRDefault="00071D1C" w:rsidP="00B46D58">
      <w:pPr>
        <w:widowControl w:val="0"/>
        <w:spacing w:after="160"/>
        <w:ind w:left="-142" w:firstLine="142"/>
        <w:jc w:val="center"/>
        <w:rPr>
          <w:rFonts w:asciiTheme="majorHAnsi" w:hAnsiTheme="majorHAnsi"/>
          <w:b/>
          <w:u w:val="single"/>
        </w:rPr>
      </w:pPr>
      <w:r w:rsidRPr="00DB424F">
        <w:rPr>
          <w:rFonts w:asciiTheme="majorHAnsi" w:hAnsiTheme="majorHAnsi"/>
          <w:b/>
        </w:rPr>
        <w:t>№ ____________________</w:t>
      </w:r>
    </w:p>
    <w:p w14:paraId="0782CA0D" w14:textId="77777777" w:rsidR="00071D1C" w:rsidRPr="00DB424F" w:rsidRDefault="00071D1C" w:rsidP="00B46D58">
      <w:pPr>
        <w:widowControl w:val="0"/>
        <w:spacing w:after="160"/>
        <w:jc w:val="center"/>
        <w:rPr>
          <w:rFonts w:asciiTheme="majorHAnsi" w:hAnsiTheme="majorHAnsi"/>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DB424F" w14:paraId="685C2ADC" w14:textId="77777777" w:rsidTr="00F15CED">
        <w:tc>
          <w:tcPr>
            <w:tcW w:w="4643" w:type="dxa"/>
          </w:tcPr>
          <w:p w14:paraId="3F8E13E3" w14:textId="77777777" w:rsidR="00F15CED" w:rsidRPr="00DB424F" w:rsidRDefault="00F83E0A" w:rsidP="00B46D58">
            <w:pPr>
              <w:widowControl w:val="0"/>
              <w:spacing w:after="160"/>
              <w:rPr>
                <w:rFonts w:asciiTheme="majorHAnsi" w:hAnsiTheme="majorHAnsi"/>
                <w:lang w:val="en-US"/>
              </w:rPr>
            </w:pPr>
            <w:r w:rsidRPr="00DB424F">
              <w:rPr>
                <w:rFonts w:asciiTheme="majorHAnsi" w:hAnsiTheme="majorHAnsi"/>
              </w:rPr>
              <w:tab/>
            </w:r>
            <w:r w:rsidR="00F15CED" w:rsidRPr="00DB424F">
              <w:rPr>
                <w:rFonts w:asciiTheme="majorHAnsi" w:hAnsiTheme="majorHAnsi"/>
              </w:rPr>
              <w:t>г</w:t>
            </w:r>
          </w:p>
        </w:tc>
        <w:tc>
          <w:tcPr>
            <w:tcW w:w="4643" w:type="dxa"/>
          </w:tcPr>
          <w:p w14:paraId="489DCA06" w14:textId="712050B9" w:rsidR="00F15CED" w:rsidRPr="00DB424F" w:rsidRDefault="00F15CED" w:rsidP="00277C88">
            <w:pPr>
              <w:widowControl w:val="0"/>
              <w:spacing w:after="160"/>
              <w:jc w:val="right"/>
              <w:rPr>
                <w:rFonts w:asciiTheme="majorHAnsi" w:hAnsiTheme="majorHAnsi"/>
                <w:lang w:val="en-US"/>
              </w:rPr>
            </w:pPr>
            <w:r w:rsidRPr="00DB424F">
              <w:rPr>
                <w:rFonts w:asciiTheme="majorHAnsi" w:hAnsiTheme="majorHAnsi"/>
              </w:rPr>
              <w:t>"</w:t>
            </w:r>
            <w:r w:rsidR="00F83E0A" w:rsidRPr="00DB424F">
              <w:rPr>
                <w:rFonts w:asciiTheme="majorHAnsi" w:hAnsiTheme="majorHAnsi"/>
                <w:lang w:val="en-US"/>
              </w:rPr>
              <w:tab/>
            </w:r>
            <w:r w:rsidRPr="00DB424F">
              <w:rPr>
                <w:rFonts w:asciiTheme="majorHAnsi" w:hAnsiTheme="majorHAnsi"/>
              </w:rPr>
              <w:t xml:space="preserve">" </w:t>
            </w:r>
            <w:r w:rsidR="00F83E0A" w:rsidRPr="00DB424F">
              <w:rPr>
                <w:rFonts w:asciiTheme="majorHAnsi" w:hAnsiTheme="majorHAnsi"/>
                <w:lang w:val="en-US"/>
              </w:rPr>
              <w:tab/>
            </w:r>
            <w:r w:rsidRPr="00DB424F">
              <w:rPr>
                <w:rFonts w:asciiTheme="majorHAnsi" w:hAnsiTheme="majorHAnsi"/>
                <w:lang w:val="en-US"/>
              </w:rPr>
              <w:t xml:space="preserve"> </w:t>
            </w:r>
            <w:r w:rsidRPr="00DB424F">
              <w:rPr>
                <w:rFonts w:asciiTheme="majorHAnsi" w:hAnsiTheme="majorHAnsi"/>
              </w:rPr>
              <w:t>20</w:t>
            </w:r>
            <w:r w:rsidR="00475789" w:rsidRPr="00DB424F">
              <w:rPr>
                <w:rFonts w:asciiTheme="majorHAnsi" w:hAnsiTheme="majorHAnsi"/>
                <w:lang w:val="en-US"/>
              </w:rPr>
              <w:t>2</w:t>
            </w:r>
            <w:r w:rsidR="00277C88" w:rsidRPr="00DB424F">
              <w:rPr>
                <w:rFonts w:asciiTheme="majorHAnsi" w:hAnsiTheme="majorHAnsi"/>
              </w:rPr>
              <w:t>5</w:t>
            </w:r>
            <w:r w:rsidRPr="00DB424F">
              <w:rPr>
                <w:rFonts w:asciiTheme="majorHAnsi" w:hAnsiTheme="majorHAnsi"/>
              </w:rPr>
              <w:t>г.</w:t>
            </w:r>
          </w:p>
        </w:tc>
      </w:tr>
    </w:tbl>
    <w:p w14:paraId="41176B37" w14:textId="77777777" w:rsidR="002B378F" w:rsidRPr="00DB424F" w:rsidRDefault="002B378F" w:rsidP="002B378F">
      <w:pPr>
        <w:widowControl w:val="0"/>
        <w:spacing w:after="160"/>
        <w:ind w:left="-142" w:firstLine="142"/>
        <w:rPr>
          <w:rFonts w:asciiTheme="majorHAnsi" w:hAnsiTheme="majorHAnsi"/>
          <w:b/>
          <w:lang w:val="hy-AM"/>
        </w:rPr>
      </w:pPr>
      <w:r w:rsidRPr="00DB424F">
        <w:rPr>
          <w:rFonts w:asciiTheme="majorHAnsi" w:hAnsiTheme="majorHAnsi"/>
          <w:b/>
        </w:rPr>
        <w:t>НУЖД "АРТАШАТСКОЙ ОБЩИНЫ БАРЕКАР АРТАШАТ"</w:t>
      </w:r>
      <w:r w:rsidRPr="00DB424F">
        <w:rPr>
          <w:rFonts w:asciiTheme="majorHAnsi" w:hAnsiTheme="majorHAnsi"/>
          <w:lang w:val="hy-AM"/>
        </w:rPr>
        <w:t xml:space="preserve"> НПО</w:t>
      </w:r>
      <w:r w:rsidRPr="00DB424F">
        <w:rPr>
          <w:rFonts w:asciiTheme="majorHAnsi" w:hAnsiTheme="majorHAnsi"/>
          <w:spacing w:val="-6"/>
          <w:sz w:val="22"/>
          <w:szCs w:val="22"/>
        </w:rPr>
        <w:t xml:space="preserve"> </w:t>
      </w:r>
      <w:r w:rsidRPr="00DB424F">
        <w:rPr>
          <w:rFonts w:asciiTheme="majorHAnsi" w:hAnsiTheme="majorHAnsi"/>
          <w:spacing w:val="-6"/>
          <w:sz w:val="22"/>
          <w:szCs w:val="22"/>
          <w:lang w:val="hy-AM"/>
        </w:rPr>
        <w:t xml:space="preserve"> </w:t>
      </w:r>
    </w:p>
    <w:p w14:paraId="1A78C2E7" w14:textId="3E403AAA" w:rsidR="00071D1C" w:rsidRPr="00DB424F" w:rsidRDefault="006B3AE3" w:rsidP="00850DE8">
      <w:pPr>
        <w:widowControl w:val="0"/>
        <w:spacing w:after="160" w:line="276" w:lineRule="auto"/>
        <w:jc w:val="both"/>
        <w:rPr>
          <w:rFonts w:asciiTheme="majorHAnsi" w:hAnsiTheme="majorHAnsi"/>
        </w:rPr>
      </w:pPr>
      <w:r w:rsidRPr="00DB424F">
        <w:rPr>
          <w:rFonts w:asciiTheme="majorHAnsi" w:hAnsiTheme="majorHAnsi"/>
        </w:rPr>
        <w:t>, в лице _______________________, действующего на основании устава _____________, далее — "Покупатель", с одной стороны, и</w:t>
      </w:r>
      <w:r w:rsidR="00D5443D" w:rsidRPr="00DB424F">
        <w:rPr>
          <w:rFonts w:asciiTheme="majorHAnsi" w:hAnsiTheme="majorHAnsi"/>
        </w:rPr>
        <w:t xml:space="preserve"> </w:t>
      </w:r>
      <w:r w:rsidRPr="00DB424F">
        <w:rPr>
          <w:rFonts w:asciiTheme="majorHAnsi" w:hAnsiTheme="majorHAnsi"/>
        </w:rPr>
        <w:t>__________________, в лице директора</w:t>
      </w:r>
      <w:r w:rsidR="00D5443D" w:rsidRPr="00DB424F">
        <w:rPr>
          <w:rFonts w:asciiTheme="majorHAnsi" w:hAnsiTheme="majorHAnsi"/>
        </w:rPr>
        <w:t xml:space="preserve"> </w:t>
      </w:r>
      <w:r w:rsidRPr="00DB424F">
        <w:rPr>
          <w:rFonts w:asciiTheme="majorHAnsi" w:hAnsiTheme="majorHAnsi"/>
        </w:rPr>
        <w:t>_____________________, действующего на основании устава ________________________, далее — "Продавец", с другой стороны, заключили настоящий Договор о следующем.</w:t>
      </w:r>
    </w:p>
    <w:p w14:paraId="25D9C5A0" w14:textId="77777777" w:rsidR="00071D1C" w:rsidRPr="00DB424F" w:rsidRDefault="00071D1C" w:rsidP="00B46D58">
      <w:pPr>
        <w:widowControl w:val="0"/>
        <w:spacing w:after="160"/>
        <w:ind w:firstLine="709"/>
        <w:jc w:val="both"/>
        <w:rPr>
          <w:rFonts w:asciiTheme="majorHAnsi" w:hAnsiTheme="majorHAnsi"/>
          <w:b/>
        </w:rPr>
      </w:pPr>
    </w:p>
    <w:p w14:paraId="2E7F5D53" w14:textId="77777777" w:rsidR="00071D1C" w:rsidRPr="00DB424F" w:rsidRDefault="00071D1C" w:rsidP="00B46D58">
      <w:pPr>
        <w:widowControl w:val="0"/>
        <w:spacing w:after="160"/>
        <w:jc w:val="center"/>
        <w:rPr>
          <w:rFonts w:asciiTheme="majorHAnsi" w:hAnsiTheme="majorHAnsi"/>
          <w:b/>
        </w:rPr>
      </w:pPr>
      <w:r w:rsidRPr="00DB424F">
        <w:rPr>
          <w:rFonts w:asciiTheme="majorHAnsi" w:hAnsiTheme="majorHAnsi"/>
          <w:b/>
        </w:rPr>
        <w:t>1. ПРЕДМЕТ ДОГОВОРА</w:t>
      </w:r>
    </w:p>
    <w:p w14:paraId="672BF697" w14:textId="77777777" w:rsidR="00071D1C" w:rsidRPr="00DB424F" w:rsidRDefault="00071D1C" w:rsidP="00850DE8">
      <w:pPr>
        <w:widowControl w:val="0"/>
        <w:tabs>
          <w:tab w:val="left" w:pos="1134"/>
        </w:tabs>
        <w:spacing w:after="160" w:line="276" w:lineRule="auto"/>
        <w:ind w:firstLine="567"/>
        <w:jc w:val="both"/>
        <w:rPr>
          <w:rFonts w:asciiTheme="majorHAnsi" w:hAnsiTheme="majorHAnsi"/>
        </w:rPr>
      </w:pPr>
      <w:r w:rsidRPr="00DB424F">
        <w:rPr>
          <w:rFonts w:asciiTheme="majorHAnsi" w:hAnsiTheme="majorHAnsi"/>
        </w:rPr>
        <w:t>1.1.</w:t>
      </w:r>
      <w:r w:rsidR="00F15CED" w:rsidRPr="00DB424F">
        <w:rPr>
          <w:rFonts w:asciiTheme="majorHAnsi" w:hAnsiTheme="majorHAnsi"/>
        </w:rPr>
        <w:tab/>
      </w:r>
      <w:r w:rsidRPr="00DB424F">
        <w:rPr>
          <w:rFonts w:asciiTheme="majorHAnsi" w:hAnsiTheme="majorHAnsi"/>
          <w:spacing w:val="6"/>
        </w:rPr>
        <w:t>Продавец обязуется в установленном настоящим Договором (далее</w:t>
      </w:r>
      <w:r w:rsidR="00F15CED" w:rsidRPr="00DB424F">
        <w:rPr>
          <w:rFonts w:asciiTheme="majorHAnsi" w:hAnsiTheme="majorHAnsi"/>
          <w:spacing w:val="6"/>
          <w:lang w:val="en-US"/>
        </w:rPr>
        <w:t> </w:t>
      </w:r>
      <w:r w:rsidRPr="00DB424F">
        <w:rPr>
          <w:rFonts w:asciiTheme="majorHAnsi" w:hAnsiTheme="majorHAnsi"/>
          <w:spacing w:val="6"/>
        </w:rPr>
        <w:t xml:space="preserve">— договор) </w:t>
      </w:r>
      <w:r w:rsidRPr="00DB424F">
        <w:rPr>
          <w:rFonts w:asciiTheme="majorHAnsi" w:hAnsiTheme="majorHAnsi"/>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1C9FFCF6" w14:textId="77777777" w:rsidR="00071D1C" w:rsidRPr="00DB424F" w:rsidRDefault="00071D1C" w:rsidP="00B46D58">
      <w:pPr>
        <w:widowControl w:val="0"/>
        <w:spacing w:after="160"/>
        <w:ind w:firstLine="709"/>
        <w:jc w:val="both"/>
        <w:rPr>
          <w:rFonts w:asciiTheme="majorHAnsi" w:hAnsiTheme="majorHAnsi"/>
        </w:rPr>
      </w:pPr>
    </w:p>
    <w:p w14:paraId="40B837BE" w14:textId="77777777" w:rsidR="00071D1C" w:rsidRPr="00DB424F" w:rsidRDefault="00071D1C" w:rsidP="00B46D58">
      <w:pPr>
        <w:widowControl w:val="0"/>
        <w:spacing w:after="160"/>
        <w:jc w:val="center"/>
        <w:rPr>
          <w:rFonts w:asciiTheme="majorHAnsi" w:hAnsiTheme="majorHAnsi"/>
          <w:b/>
        </w:rPr>
      </w:pPr>
      <w:r w:rsidRPr="00DB424F">
        <w:rPr>
          <w:rFonts w:asciiTheme="majorHAnsi" w:hAnsiTheme="majorHAnsi"/>
          <w:b/>
        </w:rPr>
        <w:t>2.ПРАВА И ОБЯЗАННОСТИ СТОРОН</w:t>
      </w:r>
    </w:p>
    <w:p w14:paraId="763F4DB6" w14:textId="77777777" w:rsidR="00071D1C" w:rsidRPr="00DB424F" w:rsidRDefault="00071D1C" w:rsidP="00B46D58">
      <w:pPr>
        <w:widowControl w:val="0"/>
        <w:tabs>
          <w:tab w:val="left" w:pos="1134"/>
        </w:tabs>
        <w:spacing w:after="160"/>
        <w:ind w:firstLine="567"/>
        <w:jc w:val="both"/>
        <w:rPr>
          <w:rFonts w:asciiTheme="majorHAnsi" w:hAnsiTheme="majorHAnsi"/>
          <w:b/>
        </w:rPr>
      </w:pPr>
      <w:r w:rsidRPr="00DB424F">
        <w:rPr>
          <w:rFonts w:asciiTheme="majorHAnsi" w:hAnsiTheme="majorHAnsi"/>
          <w:b/>
        </w:rPr>
        <w:t>2.</w:t>
      </w:r>
      <w:r w:rsidR="009D71F8" w:rsidRPr="00DB424F">
        <w:rPr>
          <w:rFonts w:asciiTheme="majorHAnsi" w:hAnsiTheme="majorHAnsi"/>
          <w:b/>
        </w:rPr>
        <w:t>1.</w:t>
      </w:r>
      <w:r w:rsidR="009D71F8" w:rsidRPr="00DB424F">
        <w:rPr>
          <w:rFonts w:asciiTheme="majorHAnsi" w:hAnsiTheme="majorHAnsi"/>
          <w:b/>
        </w:rPr>
        <w:tab/>
      </w:r>
      <w:r w:rsidRPr="00DB424F">
        <w:rPr>
          <w:rFonts w:asciiTheme="majorHAnsi" w:hAnsiTheme="majorHAnsi"/>
          <w:b/>
        </w:rPr>
        <w:t>Покупатель имеет право:</w:t>
      </w:r>
    </w:p>
    <w:p w14:paraId="75952936" w14:textId="2446F08A"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2.1.</w:t>
      </w:r>
      <w:r w:rsidR="009D71F8" w:rsidRPr="00DB424F">
        <w:rPr>
          <w:rFonts w:asciiTheme="majorHAnsi" w:hAnsiTheme="majorHAnsi"/>
        </w:rPr>
        <w:t>1.</w:t>
      </w:r>
      <w:r w:rsidR="009D71F8" w:rsidRPr="00DB424F">
        <w:rPr>
          <w:rFonts w:asciiTheme="majorHAnsi" w:hAnsiTheme="majorHAnsi"/>
        </w:rPr>
        <w:tab/>
      </w:r>
      <w:r w:rsidRPr="00DB424F">
        <w:rPr>
          <w:rFonts w:asciiTheme="majorHAnsi" w:hAnsiTheme="majorHAnsi"/>
        </w:rPr>
        <w:t xml:space="preserve">Отказываться от товара в случае </w:t>
      </w:r>
      <w:proofErr w:type="spellStart"/>
      <w:r w:rsidRPr="00DB424F">
        <w:rPr>
          <w:rFonts w:asciiTheme="majorHAnsi" w:hAnsiTheme="majorHAnsi"/>
        </w:rPr>
        <w:t>непоставки</w:t>
      </w:r>
      <w:proofErr w:type="spellEnd"/>
      <w:r w:rsidRPr="00DB424F">
        <w:rPr>
          <w:rFonts w:asciiTheme="majorHAnsi" w:hAnsiTheme="majorHAnsi"/>
        </w:rPr>
        <w:t xml:space="preserve"> товара Продавцом в</w:t>
      </w:r>
      <w:r w:rsidR="005250C2" w:rsidRPr="00DB424F">
        <w:rPr>
          <w:rFonts w:asciiTheme="majorHAnsi" w:hAnsiTheme="majorHAnsi"/>
          <w:lang w:val="en-US"/>
        </w:rPr>
        <w:t> </w:t>
      </w:r>
      <w:r w:rsidRPr="00DB424F">
        <w:rPr>
          <w:rFonts w:asciiTheme="majorHAnsi" w:hAnsiTheme="majorHAnsi"/>
        </w:rPr>
        <w:t>установленный договором срок, если сроки поставки были нарушены более чем на __</w:t>
      </w:r>
      <w:r w:rsidR="000A164B" w:rsidRPr="00DB424F">
        <w:rPr>
          <w:rFonts w:asciiTheme="majorHAnsi" w:hAnsiTheme="majorHAnsi"/>
          <w:b/>
          <w:bCs/>
          <w:u w:val="single"/>
        </w:rPr>
        <w:t xml:space="preserve">5 </w:t>
      </w:r>
      <w:r w:rsidRPr="00DB424F">
        <w:rPr>
          <w:rFonts w:asciiTheme="majorHAnsi" w:hAnsiTheme="majorHAnsi"/>
        </w:rPr>
        <w:t xml:space="preserve"> дней.</w:t>
      </w:r>
    </w:p>
    <w:p w14:paraId="765B049C"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2.1.</w:t>
      </w:r>
      <w:r w:rsidR="009D71F8" w:rsidRPr="00DB424F">
        <w:rPr>
          <w:rFonts w:asciiTheme="majorHAnsi" w:hAnsiTheme="majorHAnsi"/>
        </w:rPr>
        <w:t>2.</w:t>
      </w:r>
      <w:r w:rsidR="009D71F8" w:rsidRPr="00DB424F">
        <w:rPr>
          <w:rFonts w:asciiTheme="majorHAnsi" w:hAnsiTheme="majorHAnsi"/>
        </w:rPr>
        <w:tab/>
      </w:r>
      <w:r w:rsidRPr="00DB424F">
        <w:rPr>
          <w:rFonts w:asciiTheme="majorHAnsi" w:hAnsiTheme="majorHAnsi"/>
        </w:rPr>
        <w:t xml:space="preserve">Если передан товар ненадлежащего качества, не соответствующий предусмотренной договором технической характеристике: </w:t>
      </w:r>
    </w:p>
    <w:p w14:paraId="1CCCC897"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а)</w:t>
      </w:r>
      <w:r w:rsidR="005250C2" w:rsidRPr="00DB424F">
        <w:rPr>
          <w:rFonts w:asciiTheme="majorHAnsi" w:hAnsiTheme="majorHAnsi"/>
        </w:rPr>
        <w:tab/>
      </w:r>
      <w:r w:rsidRPr="00DB424F">
        <w:rPr>
          <w:rFonts w:asciiTheme="majorHAnsi" w:hAnsiTheme="majorHAnsi"/>
        </w:rPr>
        <w:t>требовать возмещения расходов, произведенных им по причине ненадлежащего качества товара;</w:t>
      </w:r>
    </w:p>
    <w:p w14:paraId="7737FC54"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б)</w:t>
      </w:r>
      <w:r w:rsidR="005250C2" w:rsidRPr="00DB424F">
        <w:rPr>
          <w:rFonts w:asciiTheme="majorHAnsi" w:hAnsiTheme="majorHAnsi"/>
        </w:rPr>
        <w:tab/>
      </w:r>
      <w:r w:rsidRPr="00DB424F">
        <w:rPr>
          <w:rFonts w:asciiTheme="majorHAnsi" w:hAnsiTheme="majorHAnsi"/>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39D81A8D"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в)</w:t>
      </w:r>
      <w:r w:rsidR="005250C2" w:rsidRPr="00DB424F">
        <w:rPr>
          <w:rFonts w:asciiTheme="majorHAnsi" w:hAnsiTheme="majorHAnsi"/>
        </w:rPr>
        <w:tab/>
      </w:r>
      <w:r w:rsidRPr="00DB424F">
        <w:rPr>
          <w:rFonts w:asciiTheme="majorHAnsi" w:hAnsiTheme="majorHAnsi"/>
        </w:rPr>
        <w:t>отказываться от исполнения договора и требовать возврата уплаченной за товар суммы.</w:t>
      </w:r>
    </w:p>
    <w:p w14:paraId="327F6CC3"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2.1.</w:t>
      </w:r>
      <w:r w:rsidR="005B2A24" w:rsidRPr="00DB424F">
        <w:rPr>
          <w:rFonts w:asciiTheme="majorHAnsi" w:hAnsiTheme="majorHAnsi"/>
        </w:rPr>
        <w:t>3.</w:t>
      </w:r>
      <w:r w:rsidR="005B2A24" w:rsidRPr="00DB424F">
        <w:rPr>
          <w:rFonts w:asciiTheme="majorHAnsi" w:hAnsiTheme="majorHAnsi"/>
        </w:rPr>
        <w:tab/>
      </w:r>
      <w:r w:rsidRPr="00DB424F">
        <w:rPr>
          <w:rFonts w:asciiTheme="majorHAnsi" w:hAnsiTheme="majorHAnsi"/>
        </w:rPr>
        <w:t xml:space="preserve">Если передан товар в количестве меньше оговоренного в договоре, то: </w:t>
      </w:r>
    </w:p>
    <w:p w14:paraId="5D7C5100"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а)</w:t>
      </w:r>
      <w:r w:rsidR="005250C2" w:rsidRPr="00DB424F">
        <w:rPr>
          <w:rFonts w:asciiTheme="majorHAnsi" w:hAnsiTheme="majorHAnsi"/>
        </w:rPr>
        <w:tab/>
      </w:r>
      <w:r w:rsidRPr="00DB424F">
        <w:rPr>
          <w:rFonts w:asciiTheme="majorHAnsi" w:hAnsiTheme="majorHAnsi"/>
        </w:rPr>
        <w:t xml:space="preserve">требовать восполнения </w:t>
      </w:r>
      <w:proofErr w:type="spellStart"/>
      <w:r w:rsidRPr="00DB424F">
        <w:rPr>
          <w:rFonts w:asciiTheme="majorHAnsi" w:hAnsiTheme="majorHAnsi"/>
        </w:rPr>
        <w:t>недопереданного</w:t>
      </w:r>
      <w:proofErr w:type="spellEnd"/>
      <w:r w:rsidRPr="00DB424F">
        <w:rPr>
          <w:rFonts w:asciiTheme="majorHAnsi" w:hAnsiTheme="majorHAnsi"/>
        </w:rPr>
        <w:t xml:space="preserve"> количества</w:t>
      </w:r>
      <w:r w:rsidR="00AA7117" w:rsidRPr="00DB424F">
        <w:rPr>
          <w:rFonts w:asciiTheme="majorHAnsi" w:hAnsiTheme="majorHAnsi"/>
        </w:rPr>
        <w:t xml:space="preserve"> </w:t>
      </w:r>
      <w:r w:rsidRPr="00DB424F">
        <w:rPr>
          <w:rFonts w:asciiTheme="majorHAnsi" w:hAnsiTheme="majorHAnsi"/>
        </w:rPr>
        <w:t>товара;</w:t>
      </w:r>
    </w:p>
    <w:p w14:paraId="053C56E1"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б)</w:t>
      </w:r>
      <w:r w:rsidR="005250C2" w:rsidRPr="00DB424F">
        <w:rPr>
          <w:rFonts w:asciiTheme="majorHAnsi" w:hAnsiTheme="majorHAnsi"/>
        </w:rPr>
        <w:tab/>
      </w:r>
      <w:r w:rsidRPr="00DB424F">
        <w:rPr>
          <w:rFonts w:asciiTheme="majorHAnsi" w:hAnsiTheme="majorHAnsi"/>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6DD9C19"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2.1.4</w:t>
      </w:r>
      <w:r w:rsidR="005250C2" w:rsidRPr="00DB424F">
        <w:rPr>
          <w:rFonts w:asciiTheme="majorHAnsi" w:hAnsiTheme="majorHAnsi"/>
        </w:rPr>
        <w:t>.</w:t>
      </w:r>
      <w:r w:rsidR="005250C2" w:rsidRPr="00DB424F">
        <w:rPr>
          <w:rFonts w:asciiTheme="majorHAnsi" w:hAnsiTheme="majorHAnsi"/>
        </w:rPr>
        <w:tab/>
      </w:r>
      <w:r w:rsidRPr="00DB424F">
        <w:rPr>
          <w:rFonts w:asciiTheme="majorHAnsi" w:hAnsiTheme="majorHAnsi"/>
        </w:rPr>
        <w:t>Если передан товар с нарушением условия его вида, по своему усмотрению:</w:t>
      </w:r>
    </w:p>
    <w:p w14:paraId="2EBA6B49"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а)</w:t>
      </w:r>
      <w:r w:rsidR="005250C2" w:rsidRPr="00DB424F">
        <w:rPr>
          <w:rFonts w:asciiTheme="majorHAnsi" w:hAnsiTheme="majorHAnsi"/>
        </w:rPr>
        <w:tab/>
      </w:r>
      <w:r w:rsidRPr="00DB424F">
        <w:rPr>
          <w:rFonts w:asciiTheme="majorHAnsi" w:hAnsiTheme="majorHAnsi"/>
        </w:rPr>
        <w:t xml:space="preserve">принимать товар, соответствующий условию относительно его вида, и отказываться </w:t>
      </w:r>
      <w:r w:rsidRPr="00DB424F">
        <w:rPr>
          <w:rFonts w:asciiTheme="majorHAnsi" w:hAnsiTheme="majorHAnsi"/>
        </w:rPr>
        <w:lastRenderedPageBreak/>
        <w:t>от остальных товаров;</w:t>
      </w:r>
    </w:p>
    <w:p w14:paraId="40B2A144"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б)</w:t>
      </w:r>
      <w:r w:rsidR="005250C2" w:rsidRPr="00DB424F">
        <w:rPr>
          <w:rFonts w:asciiTheme="majorHAnsi" w:hAnsiTheme="majorHAnsi"/>
        </w:rPr>
        <w:tab/>
      </w:r>
      <w:r w:rsidRPr="00DB424F">
        <w:rPr>
          <w:rFonts w:asciiTheme="majorHAnsi" w:hAnsiTheme="majorHAnsi"/>
        </w:rPr>
        <w:t xml:space="preserve">отказываться от всех переданных товаров и требовать уплаты пени, предусмотренной пунктом 6.2 договора; </w:t>
      </w:r>
    </w:p>
    <w:p w14:paraId="1FE18E10"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в)</w:t>
      </w:r>
      <w:r w:rsidR="005250C2" w:rsidRPr="00DB424F">
        <w:rPr>
          <w:rFonts w:asciiTheme="majorHAnsi" w:hAnsiTheme="majorHAnsi"/>
        </w:rPr>
        <w:tab/>
      </w:r>
      <w:r w:rsidRPr="00DB424F">
        <w:rPr>
          <w:rFonts w:asciiTheme="majorHAnsi" w:hAnsiTheme="majorHAnsi"/>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DB424F">
        <w:rPr>
          <w:rFonts w:asciiTheme="majorHAnsi" w:hAnsiTheme="majorHAnsi"/>
          <w:lang w:val="en-US"/>
        </w:rPr>
        <w:t> </w:t>
      </w:r>
      <w:r w:rsidRPr="00DB424F">
        <w:rPr>
          <w:rFonts w:asciiTheme="majorHAnsi" w:hAnsiTheme="majorHAnsi"/>
        </w:rPr>
        <w:t>виду.</w:t>
      </w:r>
    </w:p>
    <w:p w14:paraId="2B13C5EB" w14:textId="77777777" w:rsidR="009E45F3"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2.1.</w:t>
      </w:r>
      <w:r w:rsidR="003A734A" w:rsidRPr="00DB424F">
        <w:rPr>
          <w:rFonts w:asciiTheme="majorHAnsi" w:hAnsiTheme="majorHAnsi"/>
        </w:rPr>
        <w:t>5.</w:t>
      </w:r>
      <w:r w:rsidR="003A734A" w:rsidRPr="00DB424F">
        <w:rPr>
          <w:rFonts w:asciiTheme="majorHAnsi" w:hAnsiTheme="majorHAnsi"/>
        </w:rPr>
        <w:tab/>
      </w:r>
      <w:r w:rsidRPr="00DB424F">
        <w:rPr>
          <w:rFonts w:asciiTheme="majorHAnsi" w:hAnsiTheme="majorHAnsi"/>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309C9480"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2.1.</w:t>
      </w:r>
      <w:r w:rsidR="00AC30D5" w:rsidRPr="00DB424F">
        <w:rPr>
          <w:rFonts w:asciiTheme="majorHAnsi" w:hAnsiTheme="majorHAnsi"/>
        </w:rPr>
        <w:t>6.</w:t>
      </w:r>
      <w:r w:rsidR="00AC30D5" w:rsidRPr="00DB424F">
        <w:rPr>
          <w:rFonts w:asciiTheme="majorHAnsi" w:hAnsiTheme="majorHAnsi"/>
        </w:rPr>
        <w:tab/>
      </w:r>
      <w:r w:rsidRPr="00DB424F">
        <w:rPr>
          <w:rFonts w:asciiTheme="majorHAnsi" w:hAnsiTheme="majorHAnsi"/>
        </w:rPr>
        <w:t>Требовать у Продавца возмещения убытков, если Покупатель в</w:t>
      </w:r>
      <w:r w:rsidR="005250C2" w:rsidRPr="00DB424F">
        <w:rPr>
          <w:rFonts w:asciiTheme="majorHAnsi" w:hAnsiTheme="majorHAnsi"/>
          <w:lang w:val="en-US"/>
        </w:rPr>
        <w:t> </w:t>
      </w:r>
      <w:r w:rsidRPr="00DB424F">
        <w:rPr>
          <w:rFonts w:asciiTheme="majorHAnsi" w:hAnsiTheme="majorHAnsi"/>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01F9BAF6"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2.1.</w:t>
      </w:r>
      <w:r w:rsidR="00AC30D5" w:rsidRPr="00DB424F">
        <w:rPr>
          <w:rFonts w:asciiTheme="majorHAnsi" w:hAnsiTheme="majorHAnsi"/>
        </w:rPr>
        <w:t>7.</w:t>
      </w:r>
      <w:r w:rsidR="00AC30D5" w:rsidRPr="00DB424F">
        <w:rPr>
          <w:rFonts w:asciiTheme="majorHAnsi" w:hAnsiTheme="majorHAnsi"/>
        </w:rPr>
        <w:tab/>
      </w:r>
      <w:r w:rsidRPr="00DB424F">
        <w:rPr>
          <w:rFonts w:asciiTheme="majorHAnsi" w:hAnsiTheme="majorHAnsi"/>
        </w:rPr>
        <w:t>В одностороннем порядке расторгать договор (полностью или частично), если Продавец существенным образом нарушил договор;</w:t>
      </w:r>
    </w:p>
    <w:p w14:paraId="64861547"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2.1.7.</w:t>
      </w:r>
      <w:r w:rsidR="009D71F8" w:rsidRPr="00DB424F">
        <w:rPr>
          <w:rFonts w:asciiTheme="majorHAnsi" w:hAnsiTheme="majorHAnsi"/>
        </w:rPr>
        <w:t>1.</w:t>
      </w:r>
      <w:r w:rsidR="009D71F8" w:rsidRPr="00DB424F">
        <w:rPr>
          <w:rFonts w:asciiTheme="majorHAnsi" w:hAnsiTheme="majorHAnsi"/>
        </w:rPr>
        <w:tab/>
      </w:r>
      <w:r w:rsidRPr="00DB424F">
        <w:rPr>
          <w:rFonts w:asciiTheme="majorHAnsi" w:hAnsiTheme="majorHAnsi"/>
        </w:rPr>
        <w:t>Нарушение договора Продавцом считается существенным, если:</w:t>
      </w:r>
    </w:p>
    <w:p w14:paraId="06EB418E"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а)</w:t>
      </w:r>
      <w:r w:rsidR="005250C2" w:rsidRPr="00DB424F">
        <w:rPr>
          <w:rFonts w:asciiTheme="majorHAnsi" w:hAnsiTheme="majorHAnsi"/>
        </w:rPr>
        <w:tab/>
      </w:r>
      <w:r w:rsidRPr="00DB424F">
        <w:rPr>
          <w:rFonts w:asciiTheme="majorHAnsi" w:hAnsiTheme="majorHAnsi"/>
        </w:rPr>
        <w:t>был поставлен товар ненадлежащего качества, который не может быть заменен в приемлемый для Покупателя срок;</w:t>
      </w:r>
    </w:p>
    <w:p w14:paraId="0A3E9944" w14:textId="3D5DC552"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б)</w:t>
      </w:r>
      <w:r w:rsidR="005250C2" w:rsidRPr="00DB424F">
        <w:rPr>
          <w:rFonts w:asciiTheme="majorHAnsi" w:hAnsiTheme="majorHAnsi"/>
        </w:rPr>
        <w:tab/>
      </w:r>
      <w:r w:rsidRPr="00DB424F">
        <w:rPr>
          <w:rFonts w:asciiTheme="majorHAnsi" w:hAnsiTheme="majorHAnsi"/>
        </w:rPr>
        <w:t>сроки поставки товара нарушены более чем на _</w:t>
      </w:r>
      <w:r w:rsidR="000A164B" w:rsidRPr="00DB424F">
        <w:rPr>
          <w:rFonts w:asciiTheme="majorHAnsi" w:hAnsiTheme="majorHAnsi"/>
          <w:b/>
          <w:bCs/>
        </w:rPr>
        <w:t xml:space="preserve">5 </w:t>
      </w:r>
      <w:r w:rsidRPr="00DB424F">
        <w:rPr>
          <w:rFonts w:asciiTheme="majorHAnsi" w:hAnsiTheme="majorHAnsi"/>
        </w:rPr>
        <w:t xml:space="preserve"> дней;</w:t>
      </w:r>
    </w:p>
    <w:p w14:paraId="1E8A6D6B"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2.1.</w:t>
      </w:r>
      <w:r w:rsidR="006E15CD" w:rsidRPr="00DB424F">
        <w:rPr>
          <w:rFonts w:asciiTheme="majorHAnsi" w:hAnsiTheme="majorHAnsi"/>
        </w:rPr>
        <w:t>8.</w:t>
      </w:r>
      <w:r w:rsidR="006E15CD" w:rsidRPr="00DB424F">
        <w:rPr>
          <w:rFonts w:asciiTheme="majorHAnsi" w:hAnsiTheme="majorHAnsi"/>
        </w:rPr>
        <w:tab/>
      </w:r>
      <w:r w:rsidRPr="00DB424F">
        <w:rPr>
          <w:rFonts w:asciiTheme="majorHAnsi" w:hAnsiTheme="majorHAnsi"/>
        </w:rPr>
        <w:t>Осматривать товар и незамедлительно уведомлять Продавца о</w:t>
      </w:r>
      <w:r w:rsidR="005250C2" w:rsidRPr="00DB424F">
        <w:rPr>
          <w:rFonts w:asciiTheme="majorHAnsi" w:hAnsiTheme="majorHAnsi"/>
          <w:lang w:val="en-US"/>
        </w:rPr>
        <w:t> </w:t>
      </w:r>
      <w:r w:rsidRPr="00DB424F">
        <w:rPr>
          <w:rFonts w:asciiTheme="majorHAnsi" w:hAnsiTheme="majorHAnsi"/>
        </w:rPr>
        <w:t>выявленных дефектах.</w:t>
      </w:r>
    </w:p>
    <w:p w14:paraId="3F945FB0" w14:textId="77777777" w:rsidR="00071D1C" w:rsidRPr="00DB424F" w:rsidRDefault="00071D1C" w:rsidP="00B46D58">
      <w:pPr>
        <w:widowControl w:val="0"/>
        <w:tabs>
          <w:tab w:val="left" w:pos="1134"/>
        </w:tabs>
        <w:spacing w:after="160"/>
        <w:ind w:firstLine="567"/>
        <w:jc w:val="both"/>
        <w:rPr>
          <w:rFonts w:asciiTheme="majorHAnsi" w:hAnsiTheme="majorHAnsi"/>
          <w:b/>
        </w:rPr>
      </w:pPr>
      <w:r w:rsidRPr="00DB424F">
        <w:rPr>
          <w:rFonts w:asciiTheme="majorHAnsi" w:hAnsiTheme="majorHAnsi"/>
          <w:b/>
        </w:rPr>
        <w:t>2.</w:t>
      </w:r>
      <w:r w:rsidR="009D71F8" w:rsidRPr="00DB424F">
        <w:rPr>
          <w:rFonts w:asciiTheme="majorHAnsi" w:hAnsiTheme="majorHAnsi"/>
          <w:b/>
        </w:rPr>
        <w:t>2.</w:t>
      </w:r>
      <w:r w:rsidR="009D71F8" w:rsidRPr="00DB424F">
        <w:rPr>
          <w:rFonts w:asciiTheme="majorHAnsi" w:hAnsiTheme="majorHAnsi"/>
          <w:b/>
        </w:rPr>
        <w:tab/>
      </w:r>
      <w:r w:rsidRPr="00DB424F">
        <w:rPr>
          <w:rFonts w:asciiTheme="majorHAnsi" w:hAnsiTheme="majorHAnsi"/>
          <w:b/>
        </w:rPr>
        <w:t>Покупатель обязан:</w:t>
      </w:r>
    </w:p>
    <w:p w14:paraId="3A27B728"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2.2.</w:t>
      </w:r>
      <w:r w:rsidR="009D71F8" w:rsidRPr="00DB424F">
        <w:rPr>
          <w:rFonts w:asciiTheme="majorHAnsi" w:hAnsiTheme="majorHAnsi"/>
        </w:rPr>
        <w:t>1.</w:t>
      </w:r>
      <w:r w:rsidR="009D71F8" w:rsidRPr="00DB424F">
        <w:rPr>
          <w:rFonts w:asciiTheme="majorHAnsi" w:hAnsiTheme="majorHAnsi"/>
        </w:rPr>
        <w:tab/>
      </w:r>
      <w:r w:rsidRPr="00DB424F">
        <w:rPr>
          <w:rFonts w:asciiTheme="majorHAnsi" w:hAnsiTheme="majorHAnsi"/>
        </w:rPr>
        <w:t>Выполнять все необходимые действия, обеспечивающие прием товара, поставленного в соответствии с договором.</w:t>
      </w:r>
    </w:p>
    <w:p w14:paraId="20AA59AB"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2.2.</w:t>
      </w:r>
      <w:r w:rsidR="009D71F8" w:rsidRPr="00DB424F">
        <w:rPr>
          <w:rFonts w:asciiTheme="majorHAnsi" w:hAnsiTheme="majorHAnsi"/>
        </w:rPr>
        <w:t>2.</w:t>
      </w:r>
      <w:r w:rsidR="009D71F8" w:rsidRPr="00DB424F">
        <w:rPr>
          <w:rFonts w:asciiTheme="majorHAnsi" w:hAnsiTheme="majorHAnsi"/>
        </w:rPr>
        <w:tab/>
      </w:r>
      <w:r w:rsidRPr="00DB424F">
        <w:rPr>
          <w:rFonts w:asciiTheme="majorHAnsi" w:hAnsiTheme="majorHAnsi"/>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423EAA52"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2.2.</w:t>
      </w:r>
      <w:r w:rsidR="005B2A24" w:rsidRPr="00DB424F">
        <w:rPr>
          <w:rFonts w:asciiTheme="majorHAnsi" w:hAnsiTheme="majorHAnsi"/>
        </w:rPr>
        <w:t>3.</w:t>
      </w:r>
      <w:r w:rsidR="005B2A24" w:rsidRPr="00DB424F">
        <w:rPr>
          <w:rFonts w:asciiTheme="majorHAnsi" w:hAnsiTheme="majorHAnsi"/>
        </w:rPr>
        <w:tab/>
      </w:r>
      <w:r w:rsidRPr="00DB424F">
        <w:rPr>
          <w:rFonts w:asciiTheme="majorHAnsi" w:hAnsiTheme="majorHAnsi"/>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7918E447"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2.2.</w:t>
      </w:r>
      <w:r w:rsidR="00552934" w:rsidRPr="00DB424F">
        <w:rPr>
          <w:rFonts w:asciiTheme="majorHAnsi" w:hAnsiTheme="majorHAnsi"/>
        </w:rPr>
        <w:t>4.</w:t>
      </w:r>
      <w:r w:rsidR="00552934" w:rsidRPr="00DB424F">
        <w:rPr>
          <w:rFonts w:asciiTheme="majorHAnsi" w:hAnsiTheme="majorHAnsi"/>
        </w:rPr>
        <w:tab/>
      </w:r>
      <w:r w:rsidRPr="00DB424F">
        <w:rPr>
          <w:rFonts w:asciiTheme="majorHAnsi" w:hAnsiTheme="majorHAnsi"/>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4AFA657D" w14:textId="77777777" w:rsidR="00C45B20"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2.2.</w:t>
      </w:r>
      <w:r w:rsidR="003A734A" w:rsidRPr="00DB424F">
        <w:rPr>
          <w:rFonts w:asciiTheme="majorHAnsi" w:hAnsiTheme="majorHAnsi"/>
        </w:rPr>
        <w:t>5.</w:t>
      </w:r>
      <w:r w:rsidR="003A734A" w:rsidRPr="00DB424F">
        <w:rPr>
          <w:rFonts w:asciiTheme="majorHAnsi" w:hAnsiTheme="majorHAnsi"/>
        </w:rPr>
        <w:tab/>
      </w:r>
      <w:r w:rsidRPr="00DB424F">
        <w:rPr>
          <w:rFonts w:asciiTheme="majorHAnsi" w:hAnsiTheme="majorHAnsi"/>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03144342" w14:textId="77777777" w:rsidR="00071D1C" w:rsidRPr="00DB424F" w:rsidRDefault="00071D1C" w:rsidP="00B46D58">
      <w:pPr>
        <w:widowControl w:val="0"/>
        <w:tabs>
          <w:tab w:val="left" w:pos="1276"/>
        </w:tabs>
        <w:spacing w:after="160"/>
        <w:ind w:firstLine="567"/>
        <w:jc w:val="both"/>
        <w:rPr>
          <w:rFonts w:asciiTheme="majorHAnsi" w:hAnsiTheme="majorHAnsi"/>
          <w:b/>
        </w:rPr>
      </w:pPr>
      <w:r w:rsidRPr="00DB424F">
        <w:rPr>
          <w:rFonts w:asciiTheme="majorHAnsi" w:hAnsiTheme="majorHAnsi"/>
          <w:b/>
        </w:rPr>
        <w:t>2.</w:t>
      </w:r>
      <w:r w:rsidR="005B2A24" w:rsidRPr="00DB424F">
        <w:rPr>
          <w:rFonts w:asciiTheme="majorHAnsi" w:hAnsiTheme="majorHAnsi"/>
          <w:b/>
        </w:rPr>
        <w:t>3.</w:t>
      </w:r>
      <w:r w:rsidR="005B2A24" w:rsidRPr="00DB424F">
        <w:rPr>
          <w:rFonts w:asciiTheme="majorHAnsi" w:hAnsiTheme="majorHAnsi"/>
          <w:b/>
        </w:rPr>
        <w:tab/>
      </w:r>
      <w:r w:rsidRPr="00DB424F">
        <w:rPr>
          <w:rFonts w:asciiTheme="majorHAnsi" w:hAnsiTheme="majorHAnsi"/>
          <w:b/>
        </w:rPr>
        <w:t>Продавец имеет право:</w:t>
      </w:r>
    </w:p>
    <w:p w14:paraId="3B64DC18"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2.3.</w:t>
      </w:r>
      <w:r w:rsidR="009D71F8" w:rsidRPr="00DB424F">
        <w:rPr>
          <w:rFonts w:asciiTheme="majorHAnsi" w:hAnsiTheme="majorHAnsi"/>
        </w:rPr>
        <w:t>1.</w:t>
      </w:r>
      <w:r w:rsidR="009D71F8" w:rsidRPr="00DB424F">
        <w:rPr>
          <w:rFonts w:asciiTheme="majorHAnsi" w:hAnsiTheme="majorHAnsi"/>
        </w:rPr>
        <w:tab/>
      </w:r>
      <w:r w:rsidRPr="00DB424F">
        <w:rPr>
          <w:rFonts w:asciiTheme="majorHAnsi" w:hAnsiTheme="majorHAnsi"/>
        </w:rPr>
        <w:t xml:space="preserve">Требовать у Покупателя принимать товар, поставленный в предусмотренные договором порядке, объемах, сроки и по адресу. </w:t>
      </w:r>
    </w:p>
    <w:p w14:paraId="275C6980"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2.3.</w:t>
      </w:r>
      <w:r w:rsidR="009D71F8" w:rsidRPr="00DB424F">
        <w:rPr>
          <w:rFonts w:asciiTheme="majorHAnsi" w:hAnsiTheme="majorHAnsi"/>
        </w:rPr>
        <w:t>2.</w:t>
      </w:r>
      <w:r w:rsidR="009D71F8" w:rsidRPr="00DB424F">
        <w:rPr>
          <w:rFonts w:asciiTheme="majorHAnsi" w:hAnsiTheme="majorHAnsi"/>
        </w:rPr>
        <w:tab/>
      </w:r>
      <w:r w:rsidRPr="00DB424F">
        <w:rPr>
          <w:rFonts w:asciiTheme="majorHAnsi" w:hAnsiTheme="majorHAnsi"/>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1F4829BF"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2.3.</w:t>
      </w:r>
      <w:r w:rsidR="005B2A24" w:rsidRPr="00DB424F">
        <w:rPr>
          <w:rFonts w:asciiTheme="majorHAnsi" w:hAnsiTheme="majorHAnsi"/>
        </w:rPr>
        <w:t>3.</w:t>
      </w:r>
      <w:r w:rsidR="005B2A24" w:rsidRPr="00DB424F">
        <w:rPr>
          <w:rFonts w:asciiTheme="majorHAnsi" w:hAnsiTheme="majorHAnsi"/>
        </w:rPr>
        <w:tab/>
      </w:r>
      <w:r w:rsidRPr="00DB424F">
        <w:rPr>
          <w:rFonts w:asciiTheme="majorHAnsi" w:hAnsiTheme="majorHAnsi"/>
        </w:rPr>
        <w:t xml:space="preserve">В одностороннем порядке расторгать договор (полностью или частично), если </w:t>
      </w:r>
      <w:r w:rsidRPr="00DB424F">
        <w:rPr>
          <w:rFonts w:asciiTheme="majorHAnsi" w:hAnsiTheme="majorHAnsi"/>
        </w:rPr>
        <w:lastRenderedPageBreak/>
        <w:t>Покупатель существенным образом нарушил договор.</w:t>
      </w:r>
    </w:p>
    <w:p w14:paraId="2E763A7D" w14:textId="77777777" w:rsidR="00071D1C" w:rsidRPr="00DB424F" w:rsidRDefault="00071D1C" w:rsidP="00B46D58">
      <w:pPr>
        <w:widowControl w:val="0"/>
        <w:tabs>
          <w:tab w:val="left" w:pos="1560"/>
        </w:tabs>
        <w:spacing w:after="160"/>
        <w:ind w:firstLine="567"/>
        <w:jc w:val="both"/>
        <w:rPr>
          <w:rFonts w:asciiTheme="majorHAnsi" w:hAnsiTheme="majorHAnsi"/>
        </w:rPr>
      </w:pPr>
      <w:r w:rsidRPr="00DB424F">
        <w:rPr>
          <w:rFonts w:asciiTheme="majorHAnsi" w:hAnsiTheme="majorHAnsi"/>
        </w:rPr>
        <w:t>2.3.3.</w:t>
      </w:r>
      <w:r w:rsidR="009D71F8" w:rsidRPr="00DB424F">
        <w:rPr>
          <w:rFonts w:asciiTheme="majorHAnsi" w:hAnsiTheme="majorHAnsi"/>
        </w:rPr>
        <w:t>1.</w:t>
      </w:r>
      <w:r w:rsidR="009D71F8" w:rsidRPr="00DB424F">
        <w:rPr>
          <w:rFonts w:asciiTheme="majorHAnsi" w:hAnsiTheme="majorHAnsi"/>
        </w:rPr>
        <w:tab/>
      </w:r>
      <w:r w:rsidRPr="00DB424F">
        <w:rPr>
          <w:rFonts w:asciiTheme="majorHAnsi" w:hAnsiTheme="majorHAnsi"/>
        </w:rPr>
        <w:t>Нарушение договора Покупателем считается существенным, если сроки оплаты товара нарушены неоднократно.</w:t>
      </w:r>
    </w:p>
    <w:p w14:paraId="08AE866F"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2.3.</w:t>
      </w:r>
      <w:r w:rsidR="00552934" w:rsidRPr="00DB424F">
        <w:rPr>
          <w:rFonts w:asciiTheme="majorHAnsi" w:hAnsiTheme="majorHAnsi"/>
        </w:rPr>
        <w:t>4.</w:t>
      </w:r>
      <w:r w:rsidR="00552934" w:rsidRPr="00DB424F">
        <w:rPr>
          <w:rFonts w:asciiTheme="majorHAnsi" w:hAnsiTheme="majorHAnsi"/>
        </w:rPr>
        <w:tab/>
      </w:r>
      <w:r w:rsidRPr="00DB424F">
        <w:rPr>
          <w:rFonts w:asciiTheme="majorHAnsi" w:hAnsiTheme="majorHAnsi"/>
        </w:rPr>
        <w:t>Досрочно поставля</w:t>
      </w:r>
      <w:r w:rsidR="00C45B20" w:rsidRPr="00DB424F">
        <w:rPr>
          <w:rFonts w:asciiTheme="majorHAnsi" w:hAnsiTheme="majorHAnsi"/>
        </w:rPr>
        <w:t>ть товар с согласия Покупателя.</w:t>
      </w:r>
    </w:p>
    <w:p w14:paraId="2A680C91" w14:textId="77777777" w:rsidR="00071D1C" w:rsidRPr="00DB424F" w:rsidRDefault="00071D1C" w:rsidP="00B46D58">
      <w:pPr>
        <w:widowControl w:val="0"/>
        <w:tabs>
          <w:tab w:val="left" w:pos="1134"/>
        </w:tabs>
        <w:spacing w:after="160"/>
        <w:ind w:firstLine="567"/>
        <w:jc w:val="both"/>
        <w:rPr>
          <w:rFonts w:asciiTheme="majorHAnsi" w:hAnsiTheme="majorHAnsi"/>
          <w:b/>
        </w:rPr>
      </w:pPr>
      <w:r w:rsidRPr="00DB424F">
        <w:rPr>
          <w:rFonts w:asciiTheme="majorHAnsi" w:hAnsiTheme="majorHAnsi"/>
          <w:b/>
        </w:rPr>
        <w:t>2.</w:t>
      </w:r>
      <w:r w:rsidR="00552934" w:rsidRPr="00DB424F">
        <w:rPr>
          <w:rFonts w:asciiTheme="majorHAnsi" w:hAnsiTheme="majorHAnsi"/>
          <w:b/>
        </w:rPr>
        <w:t>4.</w:t>
      </w:r>
      <w:r w:rsidR="00552934" w:rsidRPr="00DB424F">
        <w:rPr>
          <w:rFonts w:asciiTheme="majorHAnsi" w:hAnsiTheme="majorHAnsi"/>
          <w:b/>
        </w:rPr>
        <w:tab/>
      </w:r>
      <w:r w:rsidRPr="00DB424F">
        <w:rPr>
          <w:rFonts w:asciiTheme="majorHAnsi" w:hAnsiTheme="majorHAnsi"/>
          <w:b/>
        </w:rPr>
        <w:t>Продавец обязан:</w:t>
      </w:r>
    </w:p>
    <w:p w14:paraId="74B6F203"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2.4.</w:t>
      </w:r>
      <w:r w:rsidR="009D71F8" w:rsidRPr="00DB424F">
        <w:rPr>
          <w:rFonts w:asciiTheme="majorHAnsi" w:hAnsiTheme="majorHAnsi"/>
        </w:rPr>
        <w:t>1.</w:t>
      </w:r>
      <w:r w:rsidR="009D71F8" w:rsidRPr="00DB424F">
        <w:rPr>
          <w:rFonts w:asciiTheme="majorHAnsi" w:hAnsiTheme="majorHAnsi"/>
        </w:rPr>
        <w:tab/>
      </w:r>
      <w:r w:rsidRPr="00DB424F">
        <w:rPr>
          <w:rFonts w:asciiTheme="majorHAnsi" w:hAnsiTheme="majorHAnsi"/>
        </w:rPr>
        <w:t>Передавать товар Покупателю в порядке, объемах, сроки и по адресу, предусмотренные договором.</w:t>
      </w:r>
    </w:p>
    <w:p w14:paraId="296F470A"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2.4.</w:t>
      </w:r>
      <w:r w:rsidR="009D71F8" w:rsidRPr="00DB424F">
        <w:rPr>
          <w:rFonts w:asciiTheme="majorHAnsi" w:hAnsiTheme="majorHAnsi"/>
        </w:rPr>
        <w:t>2.</w:t>
      </w:r>
      <w:r w:rsidR="009D71F8" w:rsidRPr="00DB424F">
        <w:rPr>
          <w:rFonts w:asciiTheme="majorHAnsi" w:hAnsiTheme="majorHAnsi"/>
        </w:rPr>
        <w:tab/>
      </w:r>
      <w:r w:rsidRPr="00DB424F">
        <w:rPr>
          <w:rFonts w:asciiTheme="majorHAnsi" w:hAnsiTheme="majorHAnsi"/>
        </w:rPr>
        <w:t>Обеспечивать поставку товара в соответствии с подпунктом б) пункта 2.1.2 и (или) пунктом 2.1.5 договора в ус</w:t>
      </w:r>
      <w:r w:rsidR="00C45B20" w:rsidRPr="00DB424F">
        <w:rPr>
          <w:rFonts w:asciiTheme="majorHAnsi" w:hAnsiTheme="majorHAnsi"/>
        </w:rPr>
        <w:t>тановленные Покупателем сроки.</w:t>
      </w:r>
    </w:p>
    <w:p w14:paraId="2D051E7B"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2.4.</w:t>
      </w:r>
      <w:r w:rsidR="005B2A24" w:rsidRPr="00DB424F">
        <w:rPr>
          <w:rFonts w:asciiTheme="majorHAnsi" w:hAnsiTheme="majorHAnsi"/>
        </w:rPr>
        <w:t>3.</w:t>
      </w:r>
      <w:r w:rsidR="005B2A24" w:rsidRPr="00DB424F">
        <w:rPr>
          <w:rFonts w:asciiTheme="majorHAnsi" w:hAnsiTheme="majorHAnsi"/>
        </w:rPr>
        <w:tab/>
      </w:r>
      <w:r w:rsidRPr="00DB424F">
        <w:rPr>
          <w:rFonts w:asciiTheme="majorHAnsi" w:hAnsiTheme="majorHAnsi"/>
        </w:rPr>
        <w:t>Передавать Покупателю товар, свободный от прав третьих лиц.</w:t>
      </w:r>
    </w:p>
    <w:p w14:paraId="386F11FA"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2.4.</w:t>
      </w:r>
      <w:r w:rsidR="003A734A" w:rsidRPr="00DB424F">
        <w:rPr>
          <w:rFonts w:asciiTheme="majorHAnsi" w:hAnsiTheme="majorHAnsi"/>
        </w:rPr>
        <w:t>5.</w:t>
      </w:r>
      <w:r w:rsidR="003A734A" w:rsidRPr="00DB424F">
        <w:rPr>
          <w:rFonts w:asciiTheme="majorHAnsi" w:hAnsiTheme="majorHAnsi"/>
        </w:rPr>
        <w:tab/>
      </w:r>
      <w:r w:rsidRPr="00DB424F">
        <w:rPr>
          <w:rFonts w:asciiTheme="majorHAnsi" w:hAnsiTheme="majorHAnsi"/>
        </w:rPr>
        <w:t>Передавать Покупателю товар предусмотренного</w:t>
      </w:r>
      <w:r w:rsidR="00AA7117" w:rsidRPr="00DB424F">
        <w:rPr>
          <w:rFonts w:asciiTheme="majorHAnsi" w:hAnsiTheme="majorHAnsi"/>
        </w:rPr>
        <w:t xml:space="preserve"> </w:t>
      </w:r>
      <w:r w:rsidRPr="00DB424F">
        <w:rPr>
          <w:rFonts w:asciiTheme="majorHAnsi" w:hAnsiTheme="majorHAnsi"/>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18116DA1"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2.4.</w:t>
      </w:r>
      <w:r w:rsidR="00AC30D5" w:rsidRPr="00DB424F">
        <w:rPr>
          <w:rFonts w:asciiTheme="majorHAnsi" w:hAnsiTheme="majorHAnsi"/>
        </w:rPr>
        <w:t>6.</w:t>
      </w:r>
      <w:r w:rsidR="00AC30D5" w:rsidRPr="00DB424F">
        <w:rPr>
          <w:rFonts w:asciiTheme="majorHAnsi" w:hAnsiTheme="majorHAnsi"/>
        </w:rPr>
        <w:tab/>
      </w:r>
      <w:r w:rsidRPr="00DB424F">
        <w:rPr>
          <w:rFonts w:asciiTheme="majorHAnsi" w:hAnsiTheme="majorHAnsi"/>
        </w:rPr>
        <w:t>В случае допущения недопоставки, в установленном договором порядке восполнять недопоставку.</w:t>
      </w:r>
    </w:p>
    <w:p w14:paraId="6FA769BD"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2.4.</w:t>
      </w:r>
      <w:r w:rsidR="00AC30D5" w:rsidRPr="00DB424F">
        <w:rPr>
          <w:rFonts w:asciiTheme="majorHAnsi" w:hAnsiTheme="majorHAnsi"/>
        </w:rPr>
        <w:t>7.</w:t>
      </w:r>
      <w:r w:rsidR="00AC30D5" w:rsidRPr="00DB424F">
        <w:rPr>
          <w:rFonts w:asciiTheme="majorHAnsi" w:hAnsiTheme="majorHAnsi"/>
        </w:rPr>
        <w:tab/>
      </w:r>
      <w:r w:rsidRPr="00DB424F">
        <w:rPr>
          <w:rFonts w:asciiTheme="majorHAnsi" w:hAnsiTheme="majorHAnsi"/>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049076F8"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2.4.</w:t>
      </w:r>
      <w:r w:rsidR="006E15CD" w:rsidRPr="00DB424F">
        <w:rPr>
          <w:rFonts w:asciiTheme="majorHAnsi" w:hAnsiTheme="majorHAnsi"/>
        </w:rPr>
        <w:t>8.</w:t>
      </w:r>
      <w:r w:rsidR="006E15CD" w:rsidRPr="00DB424F">
        <w:rPr>
          <w:rFonts w:asciiTheme="majorHAnsi" w:hAnsiTheme="majorHAnsi"/>
        </w:rPr>
        <w:tab/>
      </w:r>
      <w:r w:rsidRPr="00DB424F">
        <w:rPr>
          <w:rFonts w:asciiTheme="majorHAnsi" w:hAnsiTheme="majorHAnsi"/>
        </w:rPr>
        <w:t>В предусмотренных договором случаях уплачивать предусмотренные пунктами 6.2 и 6.3 договора пеню и штраф.</w:t>
      </w:r>
    </w:p>
    <w:p w14:paraId="3530AC96"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2.4.</w:t>
      </w:r>
      <w:r w:rsidR="006E15CD" w:rsidRPr="00DB424F">
        <w:rPr>
          <w:rFonts w:asciiTheme="majorHAnsi" w:hAnsiTheme="majorHAnsi"/>
        </w:rPr>
        <w:t>9.</w:t>
      </w:r>
      <w:r w:rsidR="006E15CD" w:rsidRPr="00DB424F">
        <w:rPr>
          <w:rFonts w:asciiTheme="majorHAnsi" w:hAnsiTheme="majorHAnsi"/>
        </w:rPr>
        <w:tab/>
      </w:r>
      <w:r w:rsidRPr="00DB424F">
        <w:rPr>
          <w:rFonts w:asciiTheme="majorHAnsi" w:hAnsiTheme="majorHAnsi"/>
        </w:rPr>
        <w:t>Передавать Покупателю принадлежности товара и соответствующие документы.</w:t>
      </w:r>
    </w:p>
    <w:p w14:paraId="2759BB94"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2.4.1</w:t>
      </w:r>
      <w:r w:rsidR="006E15CD" w:rsidRPr="00DB424F">
        <w:rPr>
          <w:rFonts w:asciiTheme="majorHAnsi" w:hAnsiTheme="majorHAnsi"/>
        </w:rPr>
        <w:t>0.</w:t>
      </w:r>
      <w:r w:rsidR="006E15CD" w:rsidRPr="00DB424F">
        <w:rPr>
          <w:rFonts w:asciiTheme="majorHAnsi" w:hAnsiTheme="majorHAnsi"/>
        </w:rPr>
        <w:tab/>
      </w:r>
      <w:r w:rsidRPr="00DB424F">
        <w:rPr>
          <w:rFonts w:asciiTheme="majorHAnsi" w:hAnsiTheme="majorHAnsi"/>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387DE260" w14:textId="77777777" w:rsidR="00C45B20" w:rsidRPr="00DB424F" w:rsidRDefault="00071D1C" w:rsidP="00011CB9">
      <w:pPr>
        <w:widowControl w:val="0"/>
        <w:tabs>
          <w:tab w:val="left" w:pos="1418"/>
        </w:tabs>
        <w:spacing w:after="160"/>
        <w:ind w:firstLine="567"/>
        <w:jc w:val="both"/>
        <w:rPr>
          <w:rFonts w:asciiTheme="majorHAnsi" w:hAnsiTheme="majorHAnsi"/>
        </w:rPr>
      </w:pPr>
      <w:r w:rsidRPr="00DB424F">
        <w:rPr>
          <w:rFonts w:asciiTheme="majorHAnsi" w:hAnsiTheme="majorHAnsi"/>
        </w:rPr>
        <w:t>2.4.1</w:t>
      </w:r>
      <w:r w:rsidR="009D71F8" w:rsidRPr="00DB424F">
        <w:rPr>
          <w:rFonts w:asciiTheme="majorHAnsi" w:hAnsiTheme="majorHAnsi"/>
        </w:rPr>
        <w:t>1.</w:t>
      </w:r>
      <w:r w:rsidR="009D71F8" w:rsidRPr="00DB424F">
        <w:rPr>
          <w:rFonts w:asciiTheme="majorHAnsi" w:hAnsiTheme="majorHAnsi"/>
        </w:rPr>
        <w:tab/>
      </w:r>
      <w:r w:rsidR="00011CB9" w:rsidRPr="00DB424F">
        <w:rPr>
          <w:rFonts w:asciiTheme="majorHAnsi" w:hAnsiTheme="majorHAnsi"/>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60968C9F" w14:textId="77777777" w:rsidR="00850DE8" w:rsidRPr="00DB424F" w:rsidRDefault="00850DE8" w:rsidP="00B46D58">
      <w:pPr>
        <w:widowControl w:val="0"/>
        <w:spacing w:after="160"/>
        <w:jc w:val="center"/>
        <w:rPr>
          <w:rFonts w:asciiTheme="majorHAnsi" w:hAnsiTheme="majorHAnsi"/>
          <w:b/>
        </w:rPr>
      </w:pPr>
    </w:p>
    <w:p w14:paraId="50624CE6" w14:textId="3B525513" w:rsidR="00071D1C" w:rsidRPr="00DB424F" w:rsidRDefault="00071D1C" w:rsidP="00B46D58">
      <w:pPr>
        <w:widowControl w:val="0"/>
        <w:spacing w:after="160"/>
        <w:jc w:val="center"/>
        <w:rPr>
          <w:rFonts w:asciiTheme="majorHAnsi" w:hAnsiTheme="majorHAnsi"/>
          <w:b/>
        </w:rPr>
      </w:pPr>
      <w:r w:rsidRPr="00DB424F">
        <w:rPr>
          <w:rFonts w:asciiTheme="majorHAnsi" w:hAnsiTheme="majorHAnsi"/>
          <w:b/>
        </w:rPr>
        <w:t>3. ЦЕНА ДОГОВОРА И ПОРЯДОК ОПЛАТЫ</w:t>
      </w:r>
    </w:p>
    <w:p w14:paraId="662CED18"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3.</w:t>
      </w:r>
      <w:r w:rsidR="009D71F8" w:rsidRPr="00DB424F">
        <w:rPr>
          <w:rFonts w:asciiTheme="majorHAnsi" w:hAnsiTheme="majorHAnsi"/>
        </w:rPr>
        <w:t>1.</w:t>
      </w:r>
      <w:r w:rsidR="009D71F8" w:rsidRPr="00DB424F">
        <w:rPr>
          <w:rFonts w:asciiTheme="majorHAnsi" w:hAnsiTheme="majorHAnsi"/>
        </w:rPr>
        <w:tab/>
      </w:r>
      <w:r w:rsidRPr="00DB424F">
        <w:rPr>
          <w:rFonts w:asciiTheme="majorHAnsi" w:hAnsiTheme="majorHAnsi"/>
        </w:rPr>
        <w:t>Цена договора составляет ________</w:t>
      </w:r>
      <w:r w:rsidR="00C45B20" w:rsidRPr="00DB424F">
        <w:rPr>
          <w:rFonts w:asciiTheme="majorHAnsi" w:hAnsiTheme="majorHAnsi"/>
        </w:rPr>
        <w:t>_____</w:t>
      </w:r>
      <w:r w:rsidRPr="00DB424F">
        <w:rPr>
          <w:rFonts w:asciiTheme="majorHAnsi" w:hAnsiTheme="majorHAnsi"/>
        </w:rPr>
        <w:t xml:space="preserve">________ </w:t>
      </w:r>
      <w:proofErr w:type="spellStart"/>
      <w:r w:rsidRPr="00DB424F">
        <w:rPr>
          <w:rFonts w:asciiTheme="majorHAnsi" w:hAnsiTheme="majorHAnsi"/>
        </w:rPr>
        <w:t>драмов</w:t>
      </w:r>
      <w:proofErr w:type="spellEnd"/>
      <w:r w:rsidRPr="00DB424F">
        <w:rPr>
          <w:rFonts w:asciiTheme="majorHAnsi" w:hAnsiTheme="majorHAnsi"/>
        </w:rPr>
        <w:t xml:space="preserve"> Республики Армения, включая НДС</w:t>
      </w:r>
      <w:r w:rsidR="00D043FA" w:rsidRPr="00DB424F">
        <w:rPr>
          <w:rStyle w:val="af6"/>
          <w:rFonts w:asciiTheme="majorHAnsi" w:hAnsiTheme="majorHAnsi"/>
        </w:rPr>
        <w:footnoteReference w:customMarkFollows="1" w:id="26"/>
        <w:t>17</w:t>
      </w:r>
      <w:r w:rsidRPr="00DB424F">
        <w:rPr>
          <w:rFonts w:asciiTheme="majorHAnsi" w:hAnsiTheme="majorHAnsi"/>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64908DE1" w14:textId="77777777" w:rsidR="00071D1C" w:rsidRPr="00DB424F" w:rsidRDefault="00071D1C" w:rsidP="00B46D58">
      <w:pPr>
        <w:widowControl w:val="0"/>
        <w:spacing w:after="160"/>
        <w:ind w:firstLine="567"/>
        <w:jc w:val="both"/>
        <w:rPr>
          <w:rFonts w:asciiTheme="majorHAnsi" w:hAnsiTheme="majorHAnsi"/>
        </w:rPr>
      </w:pPr>
      <w:r w:rsidRPr="00DB424F">
        <w:rPr>
          <w:rFonts w:asciiTheme="majorHAnsi" w:hAnsiTheme="majorHAnsi"/>
        </w:rPr>
        <w:t>Цена поставки товара стабильна, и Продавец не вправе требовать увеличения, а Покупатель — снижения этой цены.</w:t>
      </w:r>
    </w:p>
    <w:p w14:paraId="189FDA9D"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strike/>
        </w:rPr>
        <w:t>3.</w:t>
      </w:r>
      <w:r w:rsidR="009D71F8" w:rsidRPr="00DB424F">
        <w:rPr>
          <w:rFonts w:asciiTheme="majorHAnsi" w:hAnsiTheme="majorHAnsi"/>
          <w:strike/>
        </w:rPr>
        <w:t>2.</w:t>
      </w:r>
      <w:r w:rsidR="009D71F8" w:rsidRPr="00DB424F">
        <w:rPr>
          <w:rFonts w:asciiTheme="majorHAnsi" w:hAnsiTheme="majorHAnsi"/>
          <w:strike/>
        </w:rPr>
        <w:tab/>
      </w:r>
      <w:r w:rsidRPr="00DB424F">
        <w:rPr>
          <w:rFonts w:asciiTheme="majorHAnsi" w:hAnsiTheme="majorHAnsi"/>
          <w:strike/>
        </w:rPr>
        <w:t>Покупатель перечи</w:t>
      </w:r>
      <w:r w:rsidR="00C45B20" w:rsidRPr="00DB424F">
        <w:rPr>
          <w:rFonts w:asciiTheme="majorHAnsi" w:hAnsiTheme="majorHAnsi"/>
          <w:strike/>
        </w:rPr>
        <w:t>сляет сумму в размере до ______</w:t>
      </w:r>
      <w:r w:rsidRPr="00DB424F">
        <w:rPr>
          <w:rFonts w:asciiTheme="majorHAnsi" w:hAnsiTheme="majorHAnsi"/>
          <w:strike/>
        </w:rPr>
        <w:t xml:space="preserve">_________ </w:t>
      </w:r>
      <w:proofErr w:type="spellStart"/>
      <w:r w:rsidRPr="00DB424F">
        <w:rPr>
          <w:rFonts w:asciiTheme="majorHAnsi" w:hAnsiTheme="majorHAnsi"/>
          <w:strike/>
        </w:rPr>
        <w:t>драмов</w:t>
      </w:r>
      <w:proofErr w:type="spellEnd"/>
      <w:r w:rsidRPr="00DB424F">
        <w:rPr>
          <w:rFonts w:asciiTheme="majorHAnsi" w:hAnsiTheme="majorHAnsi"/>
          <w:strike/>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DB424F">
        <w:rPr>
          <w:rFonts w:asciiTheme="majorHAnsi" w:hAnsiTheme="majorHAnsi"/>
          <w:strike/>
        </w:rPr>
        <w:t xml:space="preserve">При этом до полного погашения предоплаты платежи </w:t>
      </w:r>
      <w:r w:rsidR="00EC00EF" w:rsidRPr="00DB424F">
        <w:rPr>
          <w:rFonts w:asciiTheme="majorHAnsi" w:hAnsiTheme="majorHAnsi"/>
          <w:strike/>
        </w:rPr>
        <w:t>Продавцу</w:t>
      </w:r>
      <w:r w:rsidR="0072587C" w:rsidRPr="00DB424F">
        <w:rPr>
          <w:rFonts w:asciiTheme="majorHAnsi" w:hAnsiTheme="majorHAnsi"/>
          <w:strike/>
        </w:rPr>
        <w:t xml:space="preserve"> не </w:t>
      </w:r>
      <w:r w:rsidR="0072587C" w:rsidRPr="00DB424F">
        <w:rPr>
          <w:rFonts w:asciiTheme="majorHAnsi" w:hAnsiTheme="majorHAnsi"/>
          <w:strike/>
        </w:rPr>
        <w:lastRenderedPageBreak/>
        <w:t>производятся.</w:t>
      </w:r>
      <w:r w:rsidR="003C61D5" w:rsidRPr="00DB424F">
        <w:rPr>
          <w:rStyle w:val="af6"/>
          <w:rFonts w:asciiTheme="majorHAnsi" w:hAnsiTheme="majorHAnsi"/>
          <w:strike/>
        </w:rPr>
        <w:footnoteReference w:customMarkFollows="1" w:id="27"/>
        <w:t>18</w:t>
      </w:r>
      <w:r w:rsidR="00C45B20" w:rsidRPr="00DB424F">
        <w:rPr>
          <w:rFonts w:asciiTheme="majorHAnsi" w:hAnsiTheme="majorHAnsi"/>
        </w:rPr>
        <w:t>.</w:t>
      </w:r>
    </w:p>
    <w:p w14:paraId="479285C3" w14:textId="620821E5" w:rsidR="00071D1C" w:rsidRPr="00DB424F" w:rsidRDefault="00071D1C" w:rsidP="00B46D58">
      <w:pPr>
        <w:widowControl w:val="0"/>
        <w:tabs>
          <w:tab w:val="left" w:pos="1134"/>
        </w:tabs>
        <w:spacing w:after="160"/>
        <w:ind w:firstLine="567"/>
        <w:jc w:val="both"/>
        <w:rPr>
          <w:rFonts w:asciiTheme="majorHAnsi" w:hAnsiTheme="majorHAnsi"/>
          <w:lang w:val="hy-AM"/>
        </w:rPr>
      </w:pPr>
      <w:r w:rsidRPr="00DB424F">
        <w:rPr>
          <w:rFonts w:asciiTheme="majorHAnsi" w:hAnsiTheme="majorHAnsi"/>
        </w:rPr>
        <w:t>3.</w:t>
      </w:r>
      <w:r w:rsidR="005B2A24" w:rsidRPr="00DB424F">
        <w:rPr>
          <w:rFonts w:asciiTheme="majorHAnsi" w:hAnsiTheme="majorHAnsi"/>
        </w:rPr>
        <w:t>3.</w:t>
      </w:r>
      <w:r w:rsidR="005B2A24" w:rsidRPr="00DB424F">
        <w:rPr>
          <w:rFonts w:asciiTheme="majorHAnsi" w:hAnsiTheme="majorHAnsi"/>
        </w:rPr>
        <w:tab/>
      </w:r>
      <w:r w:rsidRPr="00DB424F">
        <w:rPr>
          <w:rFonts w:asciiTheme="majorHAnsi" w:hAnsiTheme="majorHAnsi"/>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DB424F">
        <w:rPr>
          <w:rFonts w:asciiTheme="majorHAnsi" w:hAnsiTheme="majorHAnsi"/>
          <w:lang w:val="en-US"/>
        </w:rPr>
        <w:t> </w:t>
      </w:r>
      <w:r w:rsidRPr="00DB424F">
        <w:rPr>
          <w:rFonts w:asciiTheme="majorHAnsi" w:hAnsiTheme="majorHAnsi"/>
        </w:rPr>
        <w:t xml:space="preserve">расчетный счет Продавца. Перечисление денежных средств производится на основании акта приема-передачи </w:t>
      </w:r>
      <w:r w:rsidR="0044370A" w:rsidRPr="00DB424F">
        <w:rPr>
          <w:rFonts w:asciiTheme="majorHAnsi" w:hAnsiTheme="majorHAnsi"/>
        </w:rPr>
        <w:t>в течение месяцев, предусмотренных</w:t>
      </w:r>
      <w:r w:rsidR="0044370A" w:rsidRPr="00DB424F" w:rsidDel="0044370A">
        <w:rPr>
          <w:rFonts w:asciiTheme="majorHAnsi" w:hAnsiTheme="majorHAnsi"/>
        </w:rPr>
        <w:t xml:space="preserve"> </w:t>
      </w:r>
      <w:r w:rsidRPr="00DB424F">
        <w:rPr>
          <w:rFonts w:asciiTheme="majorHAnsi" w:hAnsiTheme="majorHAnsi"/>
        </w:rPr>
        <w:t>графиком оплаты договора (Приложение № 2, но</w:t>
      </w:r>
      <w:r w:rsidR="00C45B20" w:rsidRPr="00DB424F">
        <w:rPr>
          <w:rFonts w:asciiTheme="majorHAnsi" w:hAnsiTheme="majorHAnsi"/>
          <w:lang w:val="en-US"/>
        </w:rPr>
        <w:t> </w:t>
      </w:r>
      <w:r w:rsidRPr="00DB424F">
        <w:rPr>
          <w:rFonts w:asciiTheme="majorHAnsi" w:hAnsiTheme="majorHAnsi"/>
        </w:rPr>
        <w:t xml:space="preserve">не позднее чем </w:t>
      </w:r>
      <w:proofErr w:type="gramStart"/>
      <w:r w:rsidRPr="00DB424F">
        <w:rPr>
          <w:rFonts w:asciiTheme="majorHAnsi" w:hAnsiTheme="majorHAnsi"/>
        </w:rPr>
        <w:t xml:space="preserve">до </w:t>
      </w:r>
      <w:r w:rsidR="001762F4" w:rsidRPr="00DB424F">
        <w:rPr>
          <w:rFonts w:asciiTheme="majorHAnsi" w:hAnsiTheme="majorHAnsi"/>
        </w:rPr>
        <w:t xml:space="preserve"> </w:t>
      </w:r>
      <w:r w:rsidR="007D0C21" w:rsidRPr="00DB424F">
        <w:rPr>
          <w:rFonts w:asciiTheme="majorHAnsi" w:hAnsiTheme="majorHAnsi"/>
          <w:b/>
          <w:bCs/>
        </w:rPr>
        <w:t>25</w:t>
      </w:r>
      <w:proofErr w:type="gramEnd"/>
      <w:r w:rsidR="007D0C21" w:rsidRPr="00DB424F">
        <w:rPr>
          <w:rFonts w:asciiTheme="majorHAnsi" w:hAnsiTheme="majorHAnsi"/>
          <w:b/>
          <w:bCs/>
        </w:rPr>
        <w:t xml:space="preserve">- </w:t>
      </w:r>
      <w:r w:rsidR="0044370A" w:rsidRPr="00DB424F">
        <w:rPr>
          <w:rFonts w:asciiTheme="majorHAnsi" w:hAnsiTheme="majorHAnsi"/>
          <w:b/>
          <w:bCs/>
        </w:rPr>
        <w:t>ого</w:t>
      </w:r>
      <w:r w:rsidR="0044370A" w:rsidRPr="00DB424F">
        <w:rPr>
          <w:rFonts w:asciiTheme="majorHAnsi" w:hAnsiTheme="majorHAnsi"/>
          <w:b/>
          <w:bCs/>
          <w:lang w:val="hy-AM"/>
        </w:rPr>
        <w:t xml:space="preserve"> </w:t>
      </w:r>
      <w:r w:rsidRPr="00DB424F">
        <w:rPr>
          <w:rFonts w:asciiTheme="majorHAnsi" w:hAnsiTheme="majorHAnsi"/>
          <w:b/>
          <w:bCs/>
        </w:rPr>
        <w:t>декабря</w:t>
      </w:r>
      <w:r w:rsidRPr="00DB424F">
        <w:rPr>
          <w:rFonts w:asciiTheme="majorHAnsi" w:hAnsiTheme="majorHAnsi"/>
        </w:rPr>
        <w:t xml:space="preserve"> данного года. </w:t>
      </w:r>
    </w:p>
    <w:p w14:paraId="5B2263AD" w14:textId="77777777" w:rsidR="00232E31" w:rsidRPr="00DB424F" w:rsidRDefault="00232E31" w:rsidP="00B46D58">
      <w:pPr>
        <w:widowControl w:val="0"/>
        <w:tabs>
          <w:tab w:val="left" w:pos="1134"/>
        </w:tabs>
        <w:spacing w:after="160"/>
        <w:ind w:firstLine="567"/>
        <w:jc w:val="both"/>
        <w:rPr>
          <w:rFonts w:asciiTheme="majorHAnsi" w:hAnsiTheme="majorHAnsi"/>
          <w:lang w:val="hy-AM"/>
        </w:rPr>
      </w:pPr>
      <w:r w:rsidRPr="00DB424F">
        <w:rPr>
          <w:rFonts w:asciiTheme="majorHAnsi" w:hAnsiTheme="majorHAnsi"/>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DB424F">
        <w:rPr>
          <w:rFonts w:asciiTheme="majorHAnsi" w:hAnsiTheme="majorHAnsi"/>
          <w:vertAlign w:val="superscript"/>
          <w:lang w:val="hy-AM"/>
        </w:rPr>
        <w:t>17,1</w:t>
      </w:r>
      <w:r w:rsidRPr="00DB424F">
        <w:rPr>
          <w:rFonts w:asciiTheme="majorHAnsi" w:hAnsiTheme="majorHAnsi"/>
          <w:lang w:val="hy-AM"/>
        </w:rPr>
        <w:t>.</w:t>
      </w:r>
    </w:p>
    <w:p w14:paraId="5156DBE2" w14:textId="77777777" w:rsidR="00071D1C" w:rsidRPr="00DB424F" w:rsidRDefault="00071D1C" w:rsidP="00B46D58">
      <w:pPr>
        <w:widowControl w:val="0"/>
        <w:spacing w:after="160"/>
        <w:ind w:firstLine="720"/>
        <w:jc w:val="both"/>
        <w:rPr>
          <w:rFonts w:asciiTheme="majorHAnsi" w:hAnsiTheme="majorHAnsi"/>
          <w:i/>
          <w:u w:val="single"/>
          <w:lang w:val="hy-AM"/>
        </w:rPr>
      </w:pPr>
    </w:p>
    <w:p w14:paraId="0C3E467F" w14:textId="77777777" w:rsidR="00071D1C" w:rsidRPr="00DB424F" w:rsidRDefault="00071D1C" w:rsidP="00B46D58">
      <w:pPr>
        <w:widowControl w:val="0"/>
        <w:spacing w:after="160"/>
        <w:jc w:val="center"/>
        <w:rPr>
          <w:rFonts w:asciiTheme="majorHAnsi" w:hAnsiTheme="majorHAnsi"/>
          <w:b/>
        </w:rPr>
      </w:pPr>
      <w:r w:rsidRPr="00DB424F">
        <w:rPr>
          <w:rFonts w:asciiTheme="majorHAnsi" w:hAnsiTheme="majorHAnsi"/>
          <w:b/>
        </w:rPr>
        <w:t>4. КАЧЕСТВО И ГАРАНТИЯ ТОВАРА</w:t>
      </w:r>
    </w:p>
    <w:p w14:paraId="4C231E00"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4.</w:t>
      </w:r>
      <w:r w:rsidR="009D71F8" w:rsidRPr="00DB424F">
        <w:rPr>
          <w:rFonts w:asciiTheme="majorHAnsi" w:hAnsiTheme="majorHAnsi"/>
        </w:rPr>
        <w:t>1.</w:t>
      </w:r>
      <w:r w:rsidR="009D71F8" w:rsidRPr="00DB424F">
        <w:rPr>
          <w:rFonts w:asciiTheme="majorHAnsi" w:hAnsiTheme="majorHAnsi"/>
        </w:rPr>
        <w:tab/>
      </w:r>
      <w:r w:rsidRPr="00DB424F">
        <w:rPr>
          <w:rFonts w:asciiTheme="majorHAnsi" w:hAnsiTheme="majorHAnsi"/>
        </w:rPr>
        <w:t>Продавец гарантирует соответствие качества поставленного товара требованиям государственного стандарта.</w:t>
      </w:r>
    </w:p>
    <w:p w14:paraId="6BAA0517" w14:textId="77777777" w:rsidR="009E45F3" w:rsidRPr="00DB424F" w:rsidRDefault="009E45F3" w:rsidP="00B46D58">
      <w:pPr>
        <w:widowControl w:val="0"/>
        <w:spacing w:after="160"/>
        <w:jc w:val="center"/>
        <w:rPr>
          <w:rFonts w:asciiTheme="majorHAnsi" w:hAnsiTheme="majorHAnsi"/>
          <w:b/>
        </w:rPr>
      </w:pPr>
      <w:r w:rsidRPr="00DB424F">
        <w:rPr>
          <w:rFonts w:asciiTheme="majorHAnsi" w:hAnsiTheme="majorHAnsi"/>
          <w:b/>
        </w:rPr>
        <w:t>5. ПЕРЕДАЧА И ПРИЕМ ТОВАРА</w:t>
      </w:r>
    </w:p>
    <w:p w14:paraId="74922462" w14:textId="77777777" w:rsidR="009E45F3" w:rsidRPr="00DB424F" w:rsidRDefault="009E45F3" w:rsidP="00B46D58">
      <w:pPr>
        <w:widowControl w:val="0"/>
        <w:tabs>
          <w:tab w:val="left" w:pos="1134"/>
        </w:tabs>
        <w:spacing w:after="160"/>
        <w:ind w:firstLine="567"/>
        <w:jc w:val="both"/>
        <w:rPr>
          <w:rFonts w:asciiTheme="majorHAnsi" w:hAnsiTheme="majorHAnsi"/>
        </w:rPr>
      </w:pPr>
      <w:r w:rsidRPr="00DB424F">
        <w:rPr>
          <w:rFonts w:asciiTheme="majorHAnsi" w:hAnsiTheme="majorHAnsi"/>
        </w:rPr>
        <w:t>5.</w:t>
      </w:r>
      <w:r w:rsidR="009D71F8" w:rsidRPr="00DB424F">
        <w:rPr>
          <w:rFonts w:asciiTheme="majorHAnsi" w:hAnsiTheme="majorHAnsi"/>
        </w:rPr>
        <w:t>1.</w:t>
      </w:r>
      <w:r w:rsidR="009D71F8" w:rsidRPr="00DB424F">
        <w:rPr>
          <w:rFonts w:asciiTheme="majorHAnsi" w:hAnsiTheme="majorHAnsi"/>
        </w:rPr>
        <w:tab/>
      </w:r>
      <w:r w:rsidRPr="00DB424F">
        <w:rPr>
          <w:rFonts w:asciiTheme="majorHAnsi" w:hAnsiTheme="majorHAnsi"/>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DB424F">
        <w:rPr>
          <w:rFonts w:asciiTheme="majorHAnsi" w:hAnsiTheme="majorHAnsi"/>
        </w:rPr>
        <w:t>ием даты составления документа.</w:t>
      </w:r>
    </w:p>
    <w:p w14:paraId="258ACC7F" w14:textId="4FE61F99" w:rsidR="00CE1E11" w:rsidRPr="00DB424F" w:rsidRDefault="00CE1E11" w:rsidP="00CE1E11">
      <w:pPr>
        <w:widowControl w:val="0"/>
        <w:spacing w:after="160"/>
        <w:ind w:firstLine="567"/>
        <w:jc w:val="both"/>
        <w:rPr>
          <w:rFonts w:asciiTheme="majorHAnsi" w:hAnsiTheme="majorHAnsi"/>
        </w:rPr>
      </w:pPr>
      <w:r w:rsidRPr="00DB424F">
        <w:rPr>
          <w:rFonts w:asciiTheme="majorHAnsi" w:hAnsiTheme="majorHAnsi"/>
        </w:rPr>
        <w:t>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w:t>
      </w:r>
      <w:r w:rsidR="00FD2C36" w:rsidRPr="00DB424F">
        <w:rPr>
          <w:rFonts w:asciiTheme="majorHAnsi" w:hAnsiTheme="majorHAnsi"/>
        </w:rPr>
        <w:t xml:space="preserve">купателю (Приложение № 3.1) и </w:t>
      </w:r>
      <w:r w:rsidR="00FD2C36" w:rsidRPr="00DB424F">
        <w:rPr>
          <w:rFonts w:asciiTheme="majorHAnsi" w:hAnsiTheme="majorHAnsi"/>
          <w:b/>
        </w:rPr>
        <w:t>_</w:t>
      </w:r>
      <w:r w:rsidR="00850DE8" w:rsidRPr="00DB424F">
        <w:rPr>
          <w:rFonts w:asciiTheme="majorHAnsi" w:hAnsiTheme="majorHAnsi"/>
          <w:b/>
        </w:rPr>
        <w:t>2</w:t>
      </w:r>
      <w:r w:rsidR="00FD2C36" w:rsidRPr="00DB424F">
        <w:rPr>
          <w:rFonts w:asciiTheme="majorHAnsi" w:hAnsiTheme="majorHAnsi"/>
        </w:rPr>
        <w:t>_</w:t>
      </w:r>
      <w:r w:rsidRPr="00DB424F">
        <w:rPr>
          <w:rFonts w:asciiTheme="majorHAnsi" w:hAnsiTheme="majorHAnsi"/>
        </w:rPr>
        <w:t xml:space="preserve"> экземпляр акта приема-передачи (Приложение № 3). </w:t>
      </w:r>
    </w:p>
    <w:p w14:paraId="58D3F894" w14:textId="77777777" w:rsidR="001E4776" w:rsidRPr="00DB424F" w:rsidRDefault="001E4776" w:rsidP="00CE1E11">
      <w:pPr>
        <w:widowControl w:val="0"/>
        <w:tabs>
          <w:tab w:val="left" w:pos="1134"/>
        </w:tabs>
        <w:spacing w:after="160"/>
        <w:ind w:firstLine="567"/>
        <w:jc w:val="both"/>
        <w:rPr>
          <w:rFonts w:asciiTheme="majorHAnsi" w:hAnsiTheme="majorHAnsi"/>
        </w:rPr>
      </w:pPr>
      <w:r w:rsidRPr="00DB424F">
        <w:rPr>
          <w:rFonts w:asciiTheme="majorHAnsi" w:hAnsiTheme="majorHAnsi"/>
        </w:rPr>
        <w:t>5.2.</w:t>
      </w:r>
      <w:r w:rsidRPr="00DB424F">
        <w:rPr>
          <w:rFonts w:asciiTheme="majorHAnsi" w:hAnsiTheme="majorHAnsi"/>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56F43ACD" w14:textId="77777777" w:rsidR="001E4776" w:rsidRPr="00DB424F" w:rsidRDefault="001E4776" w:rsidP="00AA6428">
      <w:pPr>
        <w:widowControl w:val="0"/>
        <w:tabs>
          <w:tab w:val="left" w:pos="1134"/>
        </w:tabs>
        <w:spacing w:after="160"/>
        <w:ind w:firstLine="567"/>
        <w:jc w:val="both"/>
        <w:rPr>
          <w:rFonts w:asciiTheme="majorHAnsi" w:hAnsiTheme="majorHAnsi"/>
        </w:rPr>
      </w:pPr>
      <w:r w:rsidRPr="00DB424F">
        <w:rPr>
          <w:rFonts w:asciiTheme="majorHAnsi" w:hAnsiTheme="majorHAnsi"/>
        </w:rPr>
        <w:t>а)</w:t>
      </w:r>
      <w:r w:rsidRPr="00DB424F">
        <w:rPr>
          <w:rFonts w:asciiTheme="majorHAnsi" w:hAnsiTheme="majorHAnsi"/>
        </w:rPr>
        <w:tab/>
        <w:t>для урегулирования вопроса предпринимает меры, предусмотренные договором для подобной ситуации;</w:t>
      </w:r>
    </w:p>
    <w:p w14:paraId="7280C008" w14:textId="77777777" w:rsidR="001E4776" w:rsidRPr="00DB424F" w:rsidRDefault="001E4776" w:rsidP="00AA6428">
      <w:pPr>
        <w:widowControl w:val="0"/>
        <w:tabs>
          <w:tab w:val="left" w:pos="1134"/>
        </w:tabs>
        <w:spacing w:after="160"/>
        <w:ind w:firstLine="567"/>
        <w:jc w:val="both"/>
        <w:rPr>
          <w:rFonts w:asciiTheme="majorHAnsi" w:hAnsiTheme="majorHAnsi"/>
        </w:rPr>
      </w:pPr>
      <w:r w:rsidRPr="00DB424F">
        <w:rPr>
          <w:rFonts w:asciiTheme="majorHAnsi" w:hAnsiTheme="majorHAnsi"/>
        </w:rPr>
        <w:t>б)</w:t>
      </w:r>
      <w:r w:rsidRPr="00DB424F">
        <w:rPr>
          <w:rFonts w:asciiTheme="majorHAnsi" w:hAnsiTheme="majorHAnsi"/>
        </w:rPr>
        <w:tab/>
        <w:t>в отношении Продавца применяет меры ответственности, предусмотренные договором.</w:t>
      </w:r>
    </w:p>
    <w:p w14:paraId="5053F2E2" w14:textId="4FFD4CCD" w:rsidR="00371CF8" w:rsidRPr="00DB424F" w:rsidRDefault="00CB1211" w:rsidP="00371CF8">
      <w:pPr>
        <w:widowControl w:val="0"/>
        <w:tabs>
          <w:tab w:val="left" w:pos="1134"/>
        </w:tabs>
        <w:spacing w:after="160"/>
        <w:ind w:firstLine="567"/>
        <w:jc w:val="both"/>
        <w:rPr>
          <w:rFonts w:asciiTheme="majorHAnsi" w:hAnsiTheme="majorHAnsi"/>
        </w:rPr>
      </w:pPr>
      <w:r w:rsidRPr="00DB424F">
        <w:rPr>
          <w:rFonts w:asciiTheme="majorHAnsi" w:hAnsiTheme="majorHAnsi"/>
        </w:rPr>
        <w:t>5</w:t>
      </w:r>
      <w:r w:rsidR="009123CA" w:rsidRPr="00DB424F">
        <w:rPr>
          <w:rFonts w:asciiTheme="majorHAnsi" w:hAnsiTheme="majorHAnsi"/>
        </w:rPr>
        <w:t>.</w:t>
      </w:r>
      <w:r w:rsidR="005B2A24" w:rsidRPr="00DB424F">
        <w:rPr>
          <w:rFonts w:asciiTheme="majorHAnsi" w:hAnsiTheme="majorHAnsi"/>
        </w:rPr>
        <w:t>3.</w:t>
      </w:r>
      <w:r w:rsidR="005B2A24" w:rsidRPr="00DB424F">
        <w:rPr>
          <w:rFonts w:asciiTheme="majorHAnsi" w:hAnsiTheme="majorHAnsi"/>
        </w:rPr>
        <w:tab/>
      </w:r>
      <w:r w:rsidR="00371CF8" w:rsidRPr="00DB424F">
        <w:rPr>
          <w:rFonts w:asciiTheme="majorHAnsi" w:hAnsiTheme="majorHAnsi"/>
        </w:rPr>
        <w:t xml:space="preserve">Покупатель в течение </w:t>
      </w:r>
      <w:r w:rsidR="00371CF8" w:rsidRPr="00DB424F">
        <w:rPr>
          <w:rFonts w:asciiTheme="majorHAnsi" w:hAnsiTheme="majorHAnsi"/>
          <w:b/>
          <w:u w:val="single"/>
        </w:rPr>
        <w:t>_</w:t>
      </w:r>
      <w:r w:rsidR="002B378F" w:rsidRPr="00DB424F">
        <w:rPr>
          <w:rFonts w:asciiTheme="majorHAnsi" w:hAnsiTheme="majorHAnsi"/>
          <w:b/>
          <w:u w:val="single"/>
          <w:lang w:val="hy-AM"/>
        </w:rPr>
        <w:t>5</w:t>
      </w:r>
      <w:r w:rsidR="00371CF8" w:rsidRPr="00DB424F">
        <w:rPr>
          <w:rFonts w:asciiTheme="majorHAnsi" w:hAnsiTheme="majorHAnsi"/>
        </w:rPr>
        <w:t>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3F99AB3B" w14:textId="77777777" w:rsidR="00371CF8" w:rsidRPr="00DB424F" w:rsidRDefault="00371CF8" w:rsidP="00371CF8">
      <w:pPr>
        <w:widowControl w:val="0"/>
        <w:tabs>
          <w:tab w:val="left" w:pos="1134"/>
        </w:tabs>
        <w:spacing w:after="160"/>
        <w:ind w:firstLine="567"/>
        <w:jc w:val="both"/>
        <w:rPr>
          <w:rFonts w:asciiTheme="majorHAnsi" w:hAnsiTheme="majorHAnsi"/>
        </w:rPr>
      </w:pPr>
      <w:r w:rsidRPr="00DB424F">
        <w:rPr>
          <w:rFonts w:asciiTheme="majorHAnsi" w:hAnsiTheme="majorHAnsi"/>
        </w:rPr>
        <w:t>5.4.</w:t>
      </w:r>
      <w:r w:rsidRPr="00DB424F">
        <w:rPr>
          <w:rFonts w:asciiTheme="majorHAnsi" w:hAnsiTheme="majorHAnsi"/>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054ADC31" w14:textId="77777777" w:rsidR="00BE5F44" w:rsidRPr="00DB424F" w:rsidRDefault="00BE5F44" w:rsidP="00B46D58">
      <w:pPr>
        <w:widowControl w:val="0"/>
        <w:tabs>
          <w:tab w:val="left" w:pos="1134"/>
        </w:tabs>
        <w:spacing w:after="160"/>
        <w:ind w:firstLine="567"/>
        <w:jc w:val="both"/>
        <w:rPr>
          <w:rFonts w:asciiTheme="majorHAnsi" w:hAnsiTheme="majorHAnsi"/>
        </w:rPr>
      </w:pPr>
    </w:p>
    <w:p w14:paraId="23EDEA8A" w14:textId="77777777" w:rsidR="009123CA" w:rsidRPr="00DB424F" w:rsidRDefault="009123CA" w:rsidP="00B46D58">
      <w:pPr>
        <w:widowControl w:val="0"/>
        <w:spacing w:after="160"/>
        <w:jc w:val="center"/>
        <w:rPr>
          <w:rFonts w:asciiTheme="majorHAnsi" w:hAnsiTheme="majorHAnsi"/>
          <w:b/>
        </w:rPr>
      </w:pPr>
      <w:r w:rsidRPr="00DB424F">
        <w:rPr>
          <w:rFonts w:asciiTheme="majorHAnsi" w:hAnsiTheme="majorHAnsi"/>
          <w:b/>
        </w:rPr>
        <w:t>6. ОТВЕТСТВЕННОСТЬ СТОРОН</w:t>
      </w:r>
    </w:p>
    <w:p w14:paraId="794B8672" w14:textId="77777777" w:rsidR="009123CA" w:rsidRPr="00DB424F" w:rsidRDefault="009123CA" w:rsidP="00B46D58">
      <w:pPr>
        <w:widowControl w:val="0"/>
        <w:tabs>
          <w:tab w:val="left" w:pos="1134"/>
        </w:tabs>
        <w:spacing w:after="160"/>
        <w:ind w:firstLine="567"/>
        <w:jc w:val="both"/>
        <w:rPr>
          <w:rFonts w:asciiTheme="majorHAnsi" w:hAnsiTheme="majorHAnsi"/>
        </w:rPr>
      </w:pPr>
      <w:r w:rsidRPr="00DB424F">
        <w:rPr>
          <w:rFonts w:asciiTheme="majorHAnsi" w:hAnsiTheme="majorHAnsi"/>
        </w:rPr>
        <w:t>6.</w:t>
      </w:r>
      <w:r w:rsidR="009D71F8" w:rsidRPr="00DB424F">
        <w:rPr>
          <w:rFonts w:asciiTheme="majorHAnsi" w:hAnsiTheme="majorHAnsi"/>
        </w:rPr>
        <w:t>1.</w:t>
      </w:r>
      <w:r w:rsidR="009D71F8" w:rsidRPr="00DB424F">
        <w:rPr>
          <w:rFonts w:asciiTheme="majorHAnsi" w:hAnsiTheme="majorHAnsi"/>
        </w:rPr>
        <w:tab/>
      </w:r>
      <w:r w:rsidRPr="00DB424F">
        <w:rPr>
          <w:rFonts w:asciiTheme="majorHAnsi" w:hAnsiTheme="majorHAnsi"/>
        </w:rPr>
        <w:t>Продавец несет ответственность за качество переданного товара и соблюдение предусмотренных договором сроков поставки.</w:t>
      </w:r>
    </w:p>
    <w:p w14:paraId="6171CD35" w14:textId="77777777" w:rsidR="009123CA" w:rsidRPr="00DB424F" w:rsidRDefault="009123CA" w:rsidP="00B46D58">
      <w:pPr>
        <w:widowControl w:val="0"/>
        <w:tabs>
          <w:tab w:val="left" w:pos="1134"/>
        </w:tabs>
        <w:spacing w:after="160"/>
        <w:ind w:firstLine="567"/>
        <w:jc w:val="both"/>
        <w:rPr>
          <w:rFonts w:asciiTheme="majorHAnsi" w:hAnsiTheme="majorHAnsi"/>
        </w:rPr>
      </w:pPr>
      <w:r w:rsidRPr="00DB424F">
        <w:rPr>
          <w:rFonts w:asciiTheme="majorHAnsi" w:hAnsiTheme="majorHAnsi"/>
        </w:rPr>
        <w:t>6.</w:t>
      </w:r>
      <w:r w:rsidR="009D71F8" w:rsidRPr="00DB424F">
        <w:rPr>
          <w:rFonts w:asciiTheme="majorHAnsi" w:hAnsiTheme="majorHAnsi"/>
        </w:rPr>
        <w:t>2.</w:t>
      </w:r>
      <w:r w:rsidR="009D71F8" w:rsidRPr="00DB424F">
        <w:rPr>
          <w:rFonts w:asciiTheme="majorHAnsi" w:hAnsiTheme="majorHAnsi"/>
        </w:rPr>
        <w:tab/>
      </w:r>
      <w:r w:rsidRPr="00DB424F">
        <w:rPr>
          <w:rFonts w:asciiTheme="majorHAnsi" w:hAnsiTheme="majorHAnsi"/>
        </w:rPr>
        <w:t>В случае нарушения Продавцом предусмотренных договором сроков поставки товара с Продавца за каждый просроченный</w:t>
      </w:r>
      <w:r w:rsidR="00E91A69" w:rsidRPr="00DB424F">
        <w:rPr>
          <w:rFonts w:asciiTheme="majorHAnsi" w:hAnsiTheme="majorHAnsi"/>
        </w:rPr>
        <w:t xml:space="preserve"> рабочий</w:t>
      </w:r>
      <w:r w:rsidRPr="00DB424F">
        <w:rPr>
          <w:rFonts w:asciiTheme="majorHAnsi" w:hAnsiTheme="majorHAnsi"/>
        </w:rPr>
        <w:t xml:space="preserve"> день взимается пеня в размере 0,05 (ноль целых пять сотых) процента от цены подлежащего поставке, но не поставленного товара.</w:t>
      </w:r>
    </w:p>
    <w:p w14:paraId="65DA4597" w14:textId="77777777" w:rsidR="009123CA" w:rsidRPr="00DB424F" w:rsidRDefault="009123CA" w:rsidP="00B46D58">
      <w:pPr>
        <w:widowControl w:val="0"/>
        <w:tabs>
          <w:tab w:val="left" w:pos="1134"/>
        </w:tabs>
        <w:spacing w:after="160"/>
        <w:ind w:firstLine="567"/>
        <w:jc w:val="both"/>
        <w:rPr>
          <w:rFonts w:asciiTheme="majorHAnsi" w:hAnsiTheme="majorHAnsi"/>
        </w:rPr>
      </w:pPr>
      <w:r w:rsidRPr="00DB424F">
        <w:rPr>
          <w:rFonts w:asciiTheme="majorHAnsi" w:hAnsiTheme="majorHAnsi"/>
        </w:rPr>
        <w:t>6.</w:t>
      </w:r>
      <w:r w:rsidR="005B2A24" w:rsidRPr="00DB424F">
        <w:rPr>
          <w:rFonts w:asciiTheme="majorHAnsi" w:hAnsiTheme="majorHAnsi"/>
        </w:rPr>
        <w:t>3.</w:t>
      </w:r>
      <w:r w:rsidR="005B2A24" w:rsidRPr="00DB424F">
        <w:rPr>
          <w:rFonts w:asciiTheme="majorHAnsi" w:hAnsiTheme="majorHAnsi"/>
        </w:rPr>
        <w:tab/>
      </w:r>
      <w:r w:rsidRPr="00DB424F">
        <w:rPr>
          <w:rFonts w:asciiTheme="majorHAnsi" w:hAnsiTheme="majorHAnsi"/>
        </w:rPr>
        <w:t>В каждом случае поставки товара, не соответствующего указанной в</w:t>
      </w:r>
      <w:r w:rsidR="00D52566" w:rsidRPr="00DB424F">
        <w:rPr>
          <w:rFonts w:asciiTheme="majorHAnsi" w:hAnsiTheme="majorHAnsi"/>
          <w:lang w:val="en-US"/>
        </w:rPr>
        <w:t> </w:t>
      </w:r>
      <w:r w:rsidRPr="00DB424F">
        <w:rPr>
          <w:rFonts w:asciiTheme="majorHAnsi" w:hAnsiTheme="majorHAnsi"/>
        </w:rPr>
        <w:t>пункте 1.</w:t>
      </w:r>
      <w:r w:rsidR="009D71F8" w:rsidRPr="00DB424F">
        <w:rPr>
          <w:rFonts w:asciiTheme="majorHAnsi" w:hAnsiTheme="majorHAnsi"/>
        </w:rPr>
        <w:t>1.</w:t>
      </w:r>
      <w:r w:rsidR="009D71F8" w:rsidRPr="00DB424F">
        <w:rPr>
          <w:rFonts w:asciiTheme="majorHAnsi" w:hAnsiTheme="majorHAnsi"/>
        </w:rPr>
        <w:tab/>
      </w:r>
      <w:r w:rsidRPr="00DB424F">
        <w:rPr>
          <w:rFonts w:asciiTheme="majorHAnsi" w:hAnsiTheme="majorHAnsi"/>
        </w:rPr>
        <w:t>договора технической характеристике, с Продавца взимается штраф в размере 0,5 (ноль целых пять десятых) процента от цены договора</w:t>
      </w:r>
      <w:r w:rsidR="00803ED8" w:rsidRPr="00DB424F">
        <w:rPr>
          <w:rStyle w:val="af6"/>
          <w:rFonts w:asciiTheme="majorHAnsi" w:hAnsiTheme="majorHAnsi"/>
        </w:rPr>
        <w:footnoteReference w:customMarkFollows="1" w:id="28"/>
        <w:t>20</w:t>
      </w:r>
      <w:r w:rsidRPr="00DB424F">
        <w:rPr>
          <w:rFonts w:asciiTheme="majorHAnsi" w:hAnsiTheme="majorHAnsi"/>
        </w:rPr>
        <w:t>.</w:t>
      </w:r>
      <w:r w:rsidR="00DF0BD2" w:rsidRPr="00DB424F">
        <w:rPr>
          <w:rFonts w:asciiTheme="majorHAnsi" w:hAnsiTheme="majorHAnsi"/>
        </w:rPr>
        <w:t xml:space="preserve"> При этом</w:t>
      </w:r>
      <w:r w:rsidR="00DF0BD2" w:rsidRPr="00DB424F">
        <w:rPr>
          <w:rFonts w:asciiTheme="majorHAnsi" w:hAnsiTheme="majorHAnsi"/>
          <w:lang w:val="hy-AM"/>
        </w:rPr>
        <w:t>,</w:t>
      </w:r>
      <w:r w:rsidR="00DF0BD2" w:rsidRPr="00DB424F">
        <w:rPr>
          <w:rFonts w:asciiTheme="majorHAnsi" w:hAnsiTheme="majorHAnsi"/>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01AC9BCF" w14:textId="77777777" w:rsidR="0094684E" w:rsidRPr="00DB424F" w:rsidRDefault="0094684E" w:rsidP="00B46D58">
      <w:pPr>
        <w:widowControl w:val="0"/>
        <w:tabs>
          <w:tab w:val="left" w:pos="1134"/>
        </w:tabs>
        <w:spacing w:after="160"/>
        <w:ind w:firstLine="567"/>
        <w:jc w:val="both"/>
        <w:rPr>
          <w:rFonts w:asciiTheme="majorHAnsi" w:hAnsiTheme="majorHAnsi"/>
        </w:rPr>
      </w:pPr>
      <w:r w:rsidRPr="00DB424F">
        <w:rPr>
          <w:rFonts w:asciiTheme="majorHAnsi" w:hAnsiTheme="majorHAnsi"/>
        </w:rPr>
        <w:t>6.</w:t>
      </w:r>
      <w:r w:rsidR="00552934" w:rsidRPr="00DB424F">
        <w:rPr>
          <w:rFonts w:asciiTheme="majorHAnsi" w:hAnsiTheme="majorHAnsi"/>
        </w:rPr>
        <w:t>4.</w:t>
      </w:r>
      <w:r w:rsidR="00552934" w:rsidRPr="00DB424F">
        <w:rPr>
          <w:rFonts w:asciiTheme="majorHAnsi" w:hAnsiTheme="majorHAnsi"/>
        </w:rPr>
        <w:tab/>
      </w:r>
      <w:r w:rsidRPr="00DB424F">
        <w:rPr>
          <w:rFonts w:asciiTheme="majorHAnsi" w:hAnsiTheme="majorHAnsi"/>
        </w:rPr>
        <w:t>Предусмотренные пунктами 6.2 и 6.3 договора пеня и штраф исчисляются и зачитываются вместе с суммами, подлежащими уплате Продавцу.</w:t>
      </w:r>
    </w:p>
    <w:p w14:paraId="55E20188" w14:textId="77777777" w:rsidR="0094684E" w:rsidRPr="00DB424F" w:rsidRDefault="0094684E" w:rsidP="00B46D58">
      <w:pPr>
        <w:widowControl w:val="0"/>
        <w:tabs>
          <w:tab w:val="left" w:pos="1134"/>
        </w:tabs>
        <w:spacing w:after="160"/>
        <w:ind w:firstLine="567"/>
        <w:jc w:val="both"/>
        <w:rPr>
          <w:rFonts w:asciiTheme="majorHAnsi" w:hAnsiTheme="majorHAnsi"/>
        </w:rPr>
      </w:pPr>
      <w:r w:rsidRPr="00DB424F">
        <w:rPr>
          <w:rFonts w:asciiTheme="majorHAnsi" w:hAnsiTheme="majorHAnsi"/>
        </w:rPr>
        <w:t>6.</w:t>
      </w:r>
      <w:r w:rsidR="003A734A" w:rsidRPr="00DB424F">
        <w:rPr>
          <w:rFonts w:asciiTheme="majorHAnsi" w:hAnsiTheme="majorHAnsi"/>
        </w:rPr>
        <w:t>5.</w:t>
      </w:r>
      <w:r w:rsidR="003A734A" w:rsidRPr="00DB424F">
        <w:rPr>
          <w:rFonts w:asciiTheme="majorHAnsi" w:hAnsiTheme="majorHAnsi"/>
        </w:rPr>
        <w:tab/>
      </w:r>
      <w:r w:rsidRPr="00DB424F">
        <w:rPr>
          <w:rFonts w:asciiTheme="majorHAnsi" w:hAnsiTheme="majorHAnsi"/>
        </w:rPr>
        <w:t xml:space="preserve">За нарушение Покупателем предусмотренного пунктом 3.3 договора срока, в отношении Покупателя за каждый просроченный </w:t>
      </w:r>
      <w:r w:rsidR="00E17450" w:rsidRPr="00DB424F">
        <w:rPr>
          <w:rFonts w:asciiTheme="majorHAnsi" w:hAnsiTheme="majorHAnsi"/>
        </w:rPr>
        <w:t xml:space="preserve">рабочий </w:t>
      </w:r>
      <w:r w:rsidRPr="00DB424F">
        <w:rPr>
          <w:rFonts w:asciiTheme="majorHAnsi" w:hAnsiTheme="majorHAnsi"/>
        </w:rPr>
        <w:t>день исчисляется пеня в размере 0,05 (ноль целых пять сотых) процента от подлежащей уплате, но не уплаченной суммы.</w:t>
      </w:r>
    </w:p>
    <w:p w14:paraId="5A619420" w14:textId="77777777" w:rsidR="0094684E" w:rsidRPr="00DB424F" w:rsidRDefault="0094684E" w:rsidP="00B46D58">
      <w:pPr>
        <w:widowControl w:val="0"/>
        <w:tabs>
          <w:tab w:val="left" w:pos="1134"/>
        </w:tabs>
        <w:spacing w:after="160"/>
        <w:ind w:firstLine="567"/>
        <w:jc w:val="both"/>
        <w:rPr>
          <w:rFonts w:asciiTheme="majorHAnsi" w:hAnsiTheme="majorHAnsi"/>
        </w:rPr>
      </w:pPr>
      <w:r w:rsidRPr="00DB424F">
        <w:rPr>
          <w:rFonts w:asciiTheme="majorHAnsi" w:hAnsiTheme="majorHAnsi"/>
        </w:rPr>
        <w:t>6.</w:t>
      </w:r>
      <w:r w:rsidR="00AC30D5" w:rsidRPr="00DB424F">
        <w:rPr>
          <w:rFonts w:asciiTheme="majorHAnsi" w:hAnsiTheme="majorHAnsi"/>
        </w:rPr>
        <w:t>6.</w:t>
      </w:r>
      <w:r w:rsidR="00AC30D5" w:rsidRPr="00DB424F">
        <w:rPr>
          <w:rFonts w:asciiTheme="majorHAnsi" w:hAnsiTheme="majorHAnsi"/>
        </w:rPr>
        <w:tab/>
      </w:r>
      <w:r w:rsidRPr="00DB424F">
        <w:rPr>
          <w:rFonts w:asciiTheme="majorHAnsi" w:hAnsiTheme="majorHAnsi"/>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6C7C78AC" w14:textId="77777777" w:rsidR="0094684E" w:rsidRPr="00DB424F" w:rsidRDefault="00BE5525" w:rsidP="00B46D58">
      <w:pPr>
        <w:widowControl w:val="0"/>
        <w:tabs>
          <w:tab w:val="left" w:pos="1134"/>
        </w:tabs>
        <w:spacing w:after="160"/>
        <w:ind w:firstLine="567"/>
        <w:jc w:val="both"/>
        <w:rPr>
          <w:rFonts w:asciiTheme="majorHAnsi" w:hAnsiTheme="majorHAnsi"/>
        </w:rPr>
      </w:pPr>
      <w:r w:rsidRPr="00DB424F">
        <w:rPr>
          <w:rFonts w:asciiTheme="majorHAnsi" w:hAnsiTheme="majorHAnsi"/>
        </w:rPr>
        <w:t>6</w:t>
      </w:r>
      <w:r w:rsidR="0094684E" w:rsidRPr="00DB424F">
        <w:rPr>
          <w:rFonts w:asciiTheme="majorHAnsi" w:hAnsiTheme="majorHAnsi"/>
        </w:rPr>
        <w:t>.</w:t>
      </w:r>
      <w:r w:rsidR="00AC30D5" w:rsidRPr="00DB424F">
        <w:rPr>
          <w:rFonts w:asciiTheme="majorHAnsi" w:hAnsiTheme="majorHAnsi"/>
        </w:rPr>
        <w:t>7.</w:t>
      </w:r>
      <w:r w:rsidR="00AC30D5" w:rsidRPr="00DB424F">
        <w:rPr>
          <w:rFonts w:asciiTheme="majorHAnsi" w:hAnsiTheme="majorHAnsi"/>
        </w:rPr>
        <w:tab/>
      </w:r>
      <w:r w:rsidR="0094684E" w:rsidRPr="00DB424F">
        <w:rPr>
          <w:rFonts w:asciiTheme="majorHAnsi" w:hAnsiTheme="majorHAnsi"/>
        </w:rPr>
        <w:t>Уплата пеней и (или) штрафов не освобождает стороны от полного исполнения своих договорных обязательств.</w:t>
      </w:r>
    </w:p>
    <w:p w14:paraId="7E2E51A5" w14:textId="77777777" w:rsidR="00D52566" w:rsidRPr="00DB424F" w:rsidRDefault="00D52566" w:rsidP="00B46D58">
      <w:pPr>
        <w:rPr>
          <w:rFonts w:asciiTheme="majorHAnsi" w:hAnsiTheme="majorHAnsi"/>
          <w:lang w:val="hy-AM"/>
        </w:rPr>
      </w:pPr>
    </w:p>
    <w:p w14:paraId="51FF2E30" w14:textId="77777777" w:rsidR="009F337A" w:rsidRPr="00DB424F" w:rsidRDefault="009F337A" w:rsidP="00B46D58">
      <w:pPr>
        <w:widowControl w:val="0"/>
        <w:spacing w:after="160"/>
        <w:jc w:val="center"/>
        <w:rPr>
          <w:rFonts w:asciiTheme="majorHAnsi" w:hAnsiTheme="majorHAnsi"/>
          <w:b/>
        </w:rPr>
      </w:pPr>
      <w:r w:rsidRPr="00DB424F">
        <w:rPr>
          <w:rFonts w:asciiTheme="majorHAnsi" w:hAnsiTheme="majorHAnsi"/>
          <w:b/>
        </w:rPr>
        <w:t>7. ДЕЙСТВИЕ НЕПРЕОДОЛИМОЙ СИЛЫ (ФОРС-МАЖОР)</w:t>
      </w:r>
    </w:p>
    <w:p w14:paraId="459BBC08" w14:textId="77777777" w:rsidR="009F337A" w:rsidRPr="00DB424F" w:rsidRDefault="009F337A" w:rsidP="00B46D58">
      <w:pPr>
        <w:widowControl w:val="0"/>
        <w:spacing w:after="160"/>
        <w:ind w:firstLine="567"/>
        <w:jc w:val="both"/>
        <w:rPr>
          <w:rFonts w:asciiTheme="majorHAnsi" w:hAnsiTheme="majorHAnsi"/>
        </w:rPr>
      </w:pPr>
      <w:r w:rsidRPr="00DB424F">
        <w:rPr>
          <w:rFonts w:asciiTheme="majorHAnsi" w:hAnsiTheme="majorHAnsi"/>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2895B86" w14:textId="77777777" w:rsidR="0094684E" w:rsidRPr="00DB424F" w:rsidRDefault="0094684E" w:rsidP="00B46D58">
      <w:pPr>
        <w:widowControl w:val="0"/>
        <w:spacing w:after="160"/>
        <w:jc w:val="center"/>
        <w:rPr>
          <w:rFonts w:asciiTheme="majorHAnsi" w:hAnsiTheme="majorHAnsi"/>
          <w:lang w:val="hy-AM"/>
        </w:rPr>
      </w:pPr>
    </w:p>
    <w:p w14:paraId="6A88C445" w14:textId="77777777" w:rsidR="00071D1C" w:rsidRPr="00DB424F" w:rsidRDefault="00071D1C" w:rsidP="00B46D58">
      <w:pPr>
        <w:widowControl w:val="0"/>
        <w:spacing w:after="160"/>
        <w:jc w:val="center"/>
        <w:rPr>
          <w:rFonts w:asciiTheme="majorHAnsi" w:hAnsiTheme="majorHAnsi"/>
          <w:b/>
        </w:rPr>
      </w:pPr>
      <w:r w:rsidRPr="00DB424F">
        <w:rPr>
          <w:rFonts w:asciiTheme="majorHAnsi" w:hAnsiTheme="majorHAnsi"/>
          <w:b/>
        </w:rPr>
        <w:t>8. ИНЫЕ УСЛОВИЯ</w:t>
      </w:r>
    </w:p>
    <w:p w14:paraId="1BDE8BCC"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8.</w:t>
      </w:r>
      <w:r w:rsidR="009D71F8" w:rsidRPr="00DB424F">
        <w:rPr>
          <w:rFonts w:asciiTheme="majorHAnsi" w:hAnsiTheme="majorHAnsi"/>
        </w:rPr>
        <w:t>1.</w:t>
      </w:r>
      <w:r w:rsidR="009D71F8" w:rsidRPr="00DB424F">
        <w:rPr>
          <w:rFonts w:asciiTheme="majorHAnsi" w:hAnsiTheme="majorHAnsi"/>
        </w:rPr>
        <w:tab/>
      </w:r>
      <w:r w:rsidRPr="00DB424F">
        <w:rPr>
          <w:rFonts w:asciiTheme="majorHAnsi" w:hAnsiTheme="majorHAnsi"/>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43A5DDD6" w14:textId="77777777" w:rsidR="00071D1C" w:rsidRPr="00DB424F" w:rsidRDefault="00071D1C" w:rsidP="00B46D58">
      <w:pPr>
        <w:widowControl w:val="0"/>
        <w:spacing w:after="160"/>
        <w:ind w:firstLine="567"/>
        <w:jc w:val="both"/>
        <w:rPr>
          <w:rFonts w:asciiTheme="majorHAnsi" w:hAnsiTheme="majorHAnsi"/>
        </w:rPr>
      </w:pPr>
      <w:r w:rsidRPr="00DB424F">
        <w:rPr>
          <w:rFonts w:asciiTheme="majorHAnsi" w:hAnsiTheme="majorHAnsi"/>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DB424F">
        <w:rPr>
          <w:rStyle w:val="af6"/>
          <w:rFonts w:asciiTheme="majorHAnsi" w:hAnsiTheme="majorHAnsi"/>
        </w:rPr>
        <w:footnoteReference w:customMarkFollows="1" w:id="29"/>
        <w:t>21</w:t>
      </w:r>
      <w:r w:rsidRPr="00DB424F">
        <w:rPr>
          <w:rFonts w:asciiTheme="majorHAnsi" w:hAnsiTheme="majorHAnsi"/>
        </w:rPr>
        <w:t>.</w:t>
      </w:r>
    </w:p>
    <w:p w14:paraId="4D3C3495"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lastRenderedPageBreak/>
        <w:t>8.</w:t>
      </w:r>
      <w:r w:rsidR="009D71F8" w:rsidRPr="00DB424F">
        <w:rPr>
          <w:rFonts w:asciiTheme="majorHAnsi" w:hAnsiTheme="majorHAnsi"/>
        </w:rPr>
        <w:t>2.</w:t>
      </w:r>
      <w:r w:rsidR="009D71F8" w:rsidRPr="00DB424F">
        <w:rPr>
          <w:rFonts w:asciiTheme="majorHAnsi" w:hAnsiTheme="majorHAnsi"/>
        </w:rPr>
        <w:tab/>
      </w:r>
      <w:r w:rsidRPr="00DB424F">
        <w:rPr>
          <w:rFonts w:asciiTheme="majorHAnsi" w:hAnsiTheme="majorHAnsi"/>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DB424F">
        <w:rPr>
          <w:rFonts w:asciiTheme="majorHAnsi" w:hAnsiTheme="majorHAnsi"/>
          <w:lang w:val="en-US"/>
        </w:rPr>
        <w:t> </w:t>
      </w:r>
      <w:r w:rsidRPr="00DB424F">
        <w:rPr>
          <w:rFonts w:asciiTheme="majorHAnsi" w:hAnsiTheme="majorHAnsi"/>
        </w:rPr>
        <w:t>тре</w:t>
      </w:r>
      <w:r w:rsidR="00D52566" w:rsidRPr="00DB424F">
        <w:rPr>
          <w:rFonts w:asciiTheme="majorHAnsi" w:hAnsiTheme="majorHAnsi"/>
        </w:rPr>
        <w:t>бования, вытекающее из договора</w:t>
      </w:r>
      <w:r w:rsidRPr="00DB424F">
        <w:rPr>
          <w:rFonts w:asciiTheme="majorHAnsi" w:hAnsiTheme="majorHAnsi"/>
        </w:rPr>
        <w:t xml:space="preserve">, не может быть передано другому лицу без письменного согласия стороны должника. </w:t>
      </w:r>
    </w:p>
    <w:p w14:paraId="19BA09CE"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8.</w:t>
      </w:r>
      <w:r w:rsidR="005B2A24" w:rsidRPr="00DB424F">
        <w:rPr>
          <w:rFonts w:asciiTheme="majorHAnsi" w:hAnsiTheme="majorHAnsi"/>
        </w:rPr>
        <w:t>3.</w:t>
      </w:r>
      <w:r w:rsidR="005B2A24" w:rsidRPr="00DB424F">
        <w:rPr>
          <w:rFonts w:asciiTheme="majorHAnsi" w:hAnsiTheme="majorHAnsi"/>
        </w:rPr>
        <w:tab/>
      </w:r>
      <w:r w:rsidRPr="00DB424F">
        <w:rPr>
          <w:rFonts w:asciiTheme="majorHAnsi" w:hAnsiTheme="majorHAnsi"/>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DB424F">
        <w:rPr>
          <w:rFonts w:asciiTheme="majorHAnsi" w:hAnsiTheme="majorHAnsi"/>
          <w:lang w:val="hy-AM"/>
        </w:rPr>
        <w:t xml:space="preserve"> расторгает договор</w:t>
      </w:r>
      <w:r w:rsidRPr="00DB424F">
        <w:rPr>
          <w:rFonts w:asciiTheme="majorHAnsi" w:hAnsiTheme="majorHAnsi"/>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DB424F">
        <w:rPr>
          <w:rFonts w:asciiTheme="majorHAnsi" w:hAnsiTheme="majorHAnsi"/>
        </w:rPr>
        <w:t>незаключения</w:t>
      </w:r>
      <w:proofErr w:type="spellEnd"/>
      <w:r w:rsidRPr="00DB424F">
        <w:rPr>
          <w:rFonts w:asciiTheme="majorHAnsi" w:hAnsiTheme="majorHAnsi"/>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1116D6DE"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8.</w:t>
      </w:r>
      <w:r w:rsidR="00552934" w:rsidRPr="00DB424F">
        <w:rPr>
          <w:rFonts w:asciiTheme="majorHAnsi" w:hAnsiTheme="majorHAnsi"/>
        </w:rPr>
        <w:t>4.</w:t>
      </w:r>
      <w:r w:rsidR="00552934" w:rsidRPr="00DB424F">
        <w:rPr>
          <w:rFonts w:asciiTheme="majorHAnsi" w:hAnsiTheme="majorHAnsi"/>
        </w:rPr>
        <w:tab/>
      </w:r>
      <w:r w:rsidRPr="00DB424F">
        <w:rPr>
          <w:rFonts w:asciiTheme="majorHAnsi" w:hAnsiTheme="majorHAnsi"/>
        </w:rPr>
        <w:t>Споры в связи с договором подлежат рассмотрению в судах Республики Армения.</w:t>
      </w:r>
    </w:p>
    <w:p w14:paraId="343DAA83"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8.5</w:t>
      </w:r>
      <w:r w:rsidRPr="00DB424F">
        <w:rPr>
          <w:rFonts w:asciiTheme="majorHAnsi" w:hAnsiTheme="majorHAnsi"/>
        </w:rPr>
        <w:tab/>
        <w:t xml:space="preserve">Изменения и дополнения могут быть внесены в договор исключительно с взаимного согласия сторон </w:t>
      </w:r>
      <w:r w:rsidR="009F10E4" w:rsidRPr="00DB424F">
        <w:rPr>
          <w:rFonts w:asciiTheme="majorHAnsi" w:hAnsiTheme="majorHAnsi"/>
        </w:rPr>
        <w:t>—</w:t>
      </w:r>
      <w:r w:rsidRPr="00DB424F">
        <w:rPr>
          <w:rFonts w:asciiTheme="majorHAnsi" w:hAnsiTheme="majorHAnsi"/>
        </w:rPr>
        <w:t xml:space="preserve"> посредством заключения соглашения, которое будет являться неотъемлемой частью договора. </w:t>
      </w:r>
    </w:p>
    <w:p w14:paraId="3CC32F58" w14:textId="77777777" w:rsidR="00071D1C" w:rsidRPr="00DB424F" w:rsidRDefault="00071D1C" w:rsidP="00B46D58">
      <w:pPr>
        <w:widowControl w:val="0"/>
        <w:tabs>
          <w:tab w:val="left" w:pos="1134"/>
        </w:tabs>
        <w:spacing w:after="160"/>
        <w:ind w:firstLine="567"/>
        <w:jc w:val="both"/>
        <w:rPr>
          <w:rFonts w:asciiTheme="majorHAnsi" w:hAnsiTheme="majorHAnsi"/>
          <w:spacing w:val="-6"/>
        </w:rPr>
      </w:pPr>
      <w:r w:rsidRPr="00DB424F">
        <w:rPr>
          <w:rFonts w:asciiTheme="majorHAnsi" w:hAnsiTheme="majorHAnsi"/>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26FC0EF3" w14:textId="77777777" w:rsidR="00071D1C" w:rsidRPr="00DB424F" w:rsidRDefault="00071D1C" w:rsidP="00B46D58">
      <w:pPr>
        <w:widowControl w:val="0"/>
        <w:spacing w:after="160"/>
        <w:ind w:firstLine="567"/>
        <w:jc w:val="both"/>
        <w:rPr>
          <w:rFonts w:asciiTheme="majorHAnsi" w:hAnsiTheme="majorHAnsi"/>
        </w:rPr>
      </w:pPr>
      <w:r w:rsidRPr="00DB424F">
        <w:rPr>
          <w:rFonts w:asciiTheme="majorHAnsi" w:hAnsiTheme="majorHAnsi"/>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ED63ACC"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8.</w:t>
      </w:r>
      <w:r w:rsidR="00AC30D5" w:rsidRPr="00DB424F">
        <w:rPr>
          <w:rFonts w:asciiTheme="majorHAnsi" w:hAnsiTheme="majorHAnsi"/>
        </w:rPr>
        <w:t>6.</w:t>
      </w:r>
      <w:r w:rsidR="00AC30D5" w:rsidRPr="00DB424F">
        <w:rPr>
          <w:rFonts w:asciiTheme="majorHAnsi" w:hAnsiTheme="majorHAnsi"/>
        </w:rPr>
        <w:tab/>
      </w:r>
      <w:r w:rsidRPr="00DB424F">
        <w:rPr>
          <w:rFonts w:asciiTheme="majorHAnsi" w:hAnsiTheme="majorHAnsi"/>
        </w:rPr>
        <w:t>Если договор осуществляется посредством заключения агентского договора:</w:t>
      </w:r>
    </w:p>
    <w:p w14:paraId="6B9A78A0"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1)</w:t>
      </w:r>
      <w:r w:rsidR="00E95CE6" w:rsidRPr="00DB424F">
        <w:rPr>
          <w:rFonts w:asciiTheme="majorHAnsi" w:hAnsiTheme="majorHAnsi"/>
        </w:rPr>
        <w:tab/>
      </w:r>
      <w:r w:rsidRPr="00DB424F">
        <w:rPr>
          <w:rFonts w:asciiTheme="majorHAnsi" w:hAnsiTheme="majorHAnsi"/>
        </w:rPr>
        <w:t>Продавец несет ответственность за неисполнение или ненадлежащее исполнение обязательств агента;</w:t>
      </w:r>
    </w:p>
    <w:p w14:paraId="20128E22"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2)</w:t>
      </w:r>
      <w:r w:rsidR="00E95CE6" w:rsidRPr="00DB424F">
        <w:rPr>
          <w:rFonts w:asciiTheme="majorHAnsi" w:hAnsiTheme="majorHAnsi"/>
        </w:rPr>
        <w:tab/>
      </w:r>
      <w:r w:rsidRPr="00DB424F">
        <w:rPr>
          <w:rFonts w:asciiTheme="majorHAnsi" w:hAnsiTheme="majorHAnsi"/>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DB424F">
        <w:rPr>
          <w:rStyle w:val="af6"/>
          <w:rFonts w:asciiTheme="majorHAnsi" w:hAnsiTheme="majorHAnsi"/>
        </w:rPr>
        <w:footnoteReference w:customMarkFollows="1" w:id="30"/>
        <w:t>22</w:t>
      </w:r>
      <w:r w:rsidRPr="00DB424F">
        <w:rPr>
          <w:rFonts w:asciiTheme="majorHAnsi" w:hAnsiTheme="majorHAnsi"/>
        </w:rPr>
        <w:t>.</w:t>
      </w:r>
    </w:p>
    <w:p w14:paraId="02E37982"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8.</w:t>
      </w:r>
      <w:r w:rsidR="00AC30D5" w:rsidRPr="00DB424F">
        <w:rPr>
          <w:rFonts w:asciiTheme="majorHAnsi" w:hAnsiTheme="majorHAnsi"/>
        </w:rPr>
        <w:t>7.</w:t>
      </w:r>
      <w:r w:rsidR="00AC30D5" w:rsidRPr="00DB424F">
        <w:rPr>
          <w:rFonts w:asciiTheme="majorHAnsi" w:hAnsiTheme="majorHAnsi"/>
        </w:rPr>
        <w:tab/>
      </w:r>
      <w:r w:rsidRPr="00DB424F">
        <w:rPr>
          <w:rFonts w:asciiTheme="majorHAnsi" w:hAnsiTheme="majorHAnsi"/>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DB424F">
        <w:rPr>
          <w:rStyle w:val="af6"/>
          <w:rFonts w:asciiTheme="majorHAnsi" w:hAnsiTheme="majorHAnsi"/>
        </w:rPr>
        <w:footnoteReference w:customMarkFollows="1" w:id="31"/>
        <w:t>23</w:t>
      </w:r>
      <w:r w:rsidRPr="00DB424F">
        <w:rPr>
          <w:rFonts w:asciiTheme="majorHAnsi" w:hAnsiTheme="majorHAnsi"/>
        </w:rPr>
        <w:t>.</w:t>
      </w:r>
    </w:p>
    <w:p w14:paraId="6BB92AD1"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8.</w:t>
      </w:r>
      <w:r w:rsidR="006E15CD" w:rsidRPr="00DB424F">
        <w:rPr>
          <w:rFonts w:asciiTheme="majorHAnsi" w:hAnsiTheme="majorHAnsi"/>
        </w:rPr>
        <w:t>8.</w:t>
      </w:r>
      <w:r w:rsidR="006E15CD" w:rsidRPr="00DB424F">
        <w:rPr>
          <w:rFonts w:asciiTheme="majorHAnsi" w:hAnsiTheme="majorHAnsi"/>
        </w:rPr>
        <w:tab/>
      </w:r>
      <w:r w:rsidRPr="00DB424F">
        <w:rPr>
          <w:rFonts w:asciiTheme="majorHAnsi" w:hAnsiTheme="majorHAnsi"/>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DB424F">
        <w:rPr>
          <w:rFonts w:asciiTheme="majorHAnsi" w:hAnsiTheme="majorHAnsi"/>
        </w:rPr>
        <w:t>товара</w:t>
      </w:r>
      <w:r w:rsidR="005A3009" w:rsidRPr="00DB424F">
        <w:rPr>
          <w:rFonts w:asciiTheme="majorHAnsi" w:hAnsiTheme="majorHAnsi"/>
        </w:rPr>
        <w:t>,а</w:t>
      </w:r>
      <w:proofErr w:type="spellEnd"/>
      <w:proofErr w:type="gramEnd"/>
      <w:r w:rsidR="005A3009" w:rsidRPr="00DB424F">
        <w:rPr>
          <w:rFonts w:asciiTheme="majorHAnsi" w:hAnsiTheme="majorHAnsi"/>
        </w:rPr>
        <w:t xml:space="preserve"> предложение продавца было представлено не позднее </w:t>
      </w:r>
      <w:r w:rsidR="006F01FB" w:rsidRPr="00DB424F">
        <w:rPr>
          <w:rFonts w:asciiTheme="majorHAnsi" w:hAnsiTheme="majorHAnsi"/>
        </w:rPr>
        <w:t>7-и</w:t>
      </w:r>
      <w:r w:rsidR="005A3009" w:rsidRPr="00DB424F">
        <w:rPr>
          <w:rFonts w:asciiTheme="majorHAnsi" w:hAnsiTheme="majorHAnsi"/>
        </w:rPr>
        <w:t xml:space="preserve"> календарных дней до истечения срока, изначально установленного договором для поставки</w:t>
      </w:r>
      <w:r w:rsidR="002554A3" w:rsidRPr="00DB424F">
        <w:rPr>
          <w:rFonts w:asciiTheme="majorHAnsi" w:hAnsiTheme="majorHAnsi"/>
          <w:lang w:val="hy-AM"/>
        </w:rPr>
        <w:t xml:space="preserve">. </w:t>
      </w:r>
      <w:r w:rsidRPr="00DB424F">
        <w:rPr>
          <w:rFonts w:asciiTheme="majorHAnsi" w:hAnsiTheme="majorHAnsi"/>
        </w:rPr>
        <w:lastRenderedPageBreak/>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39AC95C8"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8.</w:t>
      </w:r>
      <w:r w:rsidR="006E15CD" w:rsidRPr="00DB424F">
        <w:rPr>
          <w:rFonts w:asciiTheme="majorHAnsi" w:hAnsiTheme="majorHAnsi"/>
        </w:rPr>
        <w:t>9.</w:t>
      </w:r>
      <w:r w:rsidR="006E15CD" w:rsidRPr="00DB424F">
        <w:rPr>
          <w:rFonts w:asciiTheme="majorHAnsi" w:hAnsiTheme="majorHAnsi"/>
        </w:rPr>
        <w:tab/>
      </w:r>
      <w:r w:rsidRPr="00DB424F">
        <w:rPr>
          <w:rFonts w:asciiTheme="majorHAnsi" w:hAnsiTheme="majorHAnsi"/>
        </w:rPr>
        <w:t xml:space="preserve">В условиях надлежащего исполнения договора, выгода (сбережения) или понесенные убытки сторон (Продавца или Покупателя) </w:t>
      </w:r>
      <w:r w:rsidR="009F10E4" w:rsidRPr="00DB424F">
        <w:rPr>
          <w:rFonts w:asciiTheme="majorHAnsi" w:hAnsiTheme="majorHAnsi"/>
        </w:rPr>
        <w:t>—</w:t>
      </w:r>
      <w:r w:rsidRPr="00DB424F">
        <w:rPr>
          <w:rFonts w:asciiTheme="majorHAnsi" w:hAnsiTheme="majorHAnsi"/>
        </w:rPr>
        <w:t xml:space="preserve"> это выгода или убытки, понесенные данной стороной.</w:t>
      </w:r>
      <w:r w:rsidR="003A39AC" w:rsidRPr="00DB424F" w:rsidDel="003A39AC">
        <w:rPr>
          <w:rFonts w:asciiTheme="majorHAnsi" w:hAnsiTheme="majorHAnsi"/>
        </w:rPr>
        <w:t xml:space="preserve"> </w:t>
      </w:r>
      <w:r w:rsidRPr="00DB424F">
        <w:rPr>
          <w:rFonts w:asciiTheme="majorHAnsi" w:hAnsiTheme="majorHAnsi"/>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2CFADBD2"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8.1</w:t>
      </w:r>
      <w:r w:rsidR="00E3606B" w:rsidRPr="00DB424F">
        <w:rPr>
          <w:rFonts w:asciiTheme="majorHAnsi" w:hAnsiTheme="majorHAnsi"/>
        </w:rPr>
        <w:t>0.</w:t>
      </w:r>
      <w:r w:rsidR="00E3606B" w:rsidRPr="00DB424F">
        <w:rPr>
          <w:rFonts w:asciiTheme="majorHAnsi" w:hAnsiTheme="majorHAnsi"/>
        </w:rPr>
        <w:tab/>
      </w:r>
      <w:r w:rsidRPr="00DB424F">
        <w:rPr>
          <w:rFonts w:asciiTheme="majorHAnsi" w:hAnsiTheme="majorHAnsi"/>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DB424F">
        <w:rPr>
          <w:rFonts w:asciiTheme="majorHAnsi" w:hAnsiTheme="majorHAnsi"/>
          <w:lang w:val="en-US"/>
        </w:rPr>
        <w:t> </w:t>
      </w:r>
      <w:r w:rsidRPr="00DB424F">
        <w:rPr>
          <w:rFonts w:asciiTheme="majorHAnsi" w:hAnsiTheme="majorHAnsi"/>
        </w:rPr>
        <w:t xml:space="preserve">Армения. </w:t>
      </w:r>
    </w:p>
    <w:p w14:paraId="2ECFC9AD" w14:textId="77777777" w:rsidR="00071D1C" w:rsidRPr="00DB424F" w:rsidRDefault="00071D1C" w:rsidP="00B46D58">
      <w:pPr>
        <w:widowControl w:val="0"/>
        <w:tabs>
          <w:tab w:val="left" w:pos="1276"/>
        </w:tabs>
        <w:spacing w:after="160"/>
        <w:ind w:firstLine="567"/>
        <w:jc w:val="both"/>
        <w:rPr>
          <w:rFonts w:asciiTheme="majorHAnsi" w:hAnsiTheme="majorHAnsi"/>
          <w:spacing w:val="-6"/>
        </w:rPr>
      </w:pPr>
      <w:r w:rsidRPr="00DB424F">
        <w:rPr>
          <w:rFonts w:asciiTheme="majorHAnsi" w:hAnsiTheme="majorHAnsi"/>
        </w:rPr>
        <w:t>8.1</w:t>
      </w:r>
      <w:r w:rsidR="009D71F8" w:rsidRPr="00DB424F">
        <w:rPr>
          <w:rFonts w:asciiTheme="majorHAnsi" w:hAnsiTheme="majorHAnsi"/>
        </w:rPr>
        <w:t>1.</w:t>
      </w:r>
      <w:r w:rsidR="009D71F8" w:rsidRPr="00DB424F">
        <w:rPr>
          <w:rFonts w:asciiTheme="majorHAnsi" w:hAnsiTheme="majorHAnsi"/>
        </w:rPr>
        <w:tab/>
      </w:r>
      <w:r w:rsidRPr="00DB424F">
        <w:rPr>
          <w:rFonts w:asciiTheme="majorHAnsi" w:hAnsiTheme="majorHAnsi"/>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DB424F">
        <w:rPr>
          <w:rFonts w:asciiTheme="majorHAnsi" w:hAnsiTheme="majorHAnsi"/>
          <w:spacing w:val="-6"/>
          <w:lang w:val="en-US"/>
        </w:rPr>
        <w:t> </w:t>
      </w:r>
      <w:r w:rsidRPr="00DB424F">
        <w:rPr>
          <w:rFonts w:asciiTheme="majorHAnsi" w:hAnsiTheme="majorHAnsi"/>
          <w:spacing w:val="-6"/>
        </w:rPr>
        <w:t xml:space="preserve">указанием даты опубликования. Продавец считается </w:t>
      </w:r>
      <w:proofErr w:type="gramStart"/>
      <w:r w:rsidRPr="00DB424F">
        <w:rPr>
          <w:rFonts w:asciiTheme="majorHAnsi" w:hAnsiTheme="majorHAnsi"/>
          <w:spacing w:val="-6"/>
        </w:rPr>
        <w:t>надлежащим образом</w:t>
      </w:r>
      <w:proofErr w:type="gramEnd"/>
      <w:r w:rsidRPr="00DB424F">
        <w:rPr>
          <w:rFonts w:asciiTheme="majorHAnsi" w:hAnsiTheme="majorHAnsi"/>
          <w:spacing w:val="-6"/>
        </w:rPr>
        <w:t xml:space="preserve"> уведомленным относительно одностороннего расторжения договора со</w:t>
      </w:r>
      <w:r w:rsidR="00E95CE6" w:rsidRPr="00DB424F">
        <w:rPr>
          <w:rFonts w:asciiTheme="majorHAnsi" w:hAnsiTheme="majorHAnsi"/>
          <w:spacing w:val="-6"/>
          <w:lang w:val="en-US"/>
        </w:rPr>
        <w:t> </w:t>
      </w:r>
      <w:r w:rsidRPr="00DB424F">
        <w:rPr>
          <w:rFonts w:asciiTheme="majorHAnsi" w:hAnsiTheme="majorHAnsi"/>
          <w:spacing w:val="-6"/>
        </w:rPr>
        <w:t>следующего за опубликованием уведомления дня, установленного настоящим пунктом.</w:t>
      </w:r>
      <w:r w:rsidR="00DD41E4" w:rsidRPr="00DB424F">
        <w:rPr>
          <w:rFonts w:asciiTheme="majorHAnsi" w:hAnsiTheme="majorHAnsi"/>
        </w:rPr>
        <w:t xml:space="preserve"> </w:t>
      </w:r>
      <w:r w:rsidR="00DD41E4" w:rsidRPr="00DB424F">
        <w:rPr>
          <w:rFonts w:asciiTheme="majorHAnsi" w:hAnsiTheme="majorHAnsi"/>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DB424F">
        <w:rPr>
          <w:rFonts w:asciiTheme="majorHAnsi" w:hAnsiTheme="majorHAnsi"/>
          <w:spacing w:val="-6"/>
        </w:rPr>
        <w:t xml:space="preserve">высылает </w:t>
      </w:r>
      <w:r w:rsidR="00DD41E4" w:rsidRPr="00DB424F">
        <w:rPr>
          <w:rFonts w:asciiTheme="majorHAnsi" w:hAnsiTheme="majorHAnsi"/>
          <w:spacing w:val="-6"/>
        </w:rPr>
        <w:t>его также на электронную почту Продавца.</w:t>
      </w:r>
    </w:p>
    <w:p w14:paraId="7478C923" w14:textId="77777777" w:rsidR="00071D1C" w:rsidRPr="00DB424F" w:rsidRDefault="00071D1C" w:rsidP="00B46D58">
      <w:pPr>
        <w:widowControl w:val="0"/>
        <w:tabs>
          <w:tab w:val="left" w:pos="1276"/>
        </w:tabs>
        <w:spacing w:after="160"/>
        <w:ind w:firstLine="567"/>
        <w:jc w:val="both"/>
        <w:rPr>
          <w:rFonts w:asciiTheme="majorHAnsi" w:hAnsiTheme="majorHAnsi"/>
          <w:spacing w:val="-6"/>
        </w:rPr>
      </w:pPr>
      <w:r w:rsidRPr="00DB424F">
        <w:rPr>
          <w:rFonts w:asciiTheme="majorHAnsi" w:hAnsiTheme="majorHAnsi"/>
        </w:rPr>
        <w:t>8.1</w:t>
      </w:r>
      <w:r w:rsidR="009D71F8" w:rsidRPr="00DB424F">
        <w:rPr>
          <w:rFonts w:asciiTheme="majorHAnsi" w:hAnsiTheme="majorHAnsi"/>
        </w:rPr>
        <w:t>2.</w:t>
      </w:r>
      <w:r w:rsidR="009D71F8" w:rsidRPr="00DB424F">
        <w:rPr>
          <w:rFonts w:asciiTheme="majorHAnsi" w:hAnsiTheme="majorHAnsi"/>
        </w:rPr>
        <w:tab/>
      </w:r>
      <w:r w:rsidRPr="00DB424F">
        <w:rPr>
          <w:rFonts w:asciiTheme="majorHAnsi" w:hAnsiTheme="majorHAnsi"/>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58C93501"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8.1</w:t>
      </w:r>
      <w:r w:rsidR="005B2A24" w:rsidRPr="00DB424F">
        <w:rPr>
          <w:rFonts w:asciiTheme="majorHAnsi" w:hAnsiTheme="majorHAnsi"/>
        </w:rPr>
        <w:t>3.</w:t>
      </w:r>
      <w:r w:rsidR="005B2A24" w:rsidRPr="00DB424F">
        <w:rPr>
          <w:rFonts w:asciiTheme="majorHAnsi" w:hAnsiTheme="majorHAnsi"/>
        </w:rPr>
        <w:tab/>
      </w:r>
      <w:r w:rsidRPr="00DB424F">
        <w:rPr>
          <w:rFonts w:asciiTheme="majorHAnsi" w:hAnsiTheme="majorHAnsi"/>
        </w:rPr>
        <w:t>Договор составлен на ____</w:t>
      </w:r>
      <w:r w:rsidR="00E95CE6" w:rsidRPr="00DB424F">
        <w:rPr>
          <w:rFonts w:asciiTheme="majorHAnsi" w:hAnsiTheme="majorHAnsi"/>
        </w:rPr>
        <w:t>_______</w:t>
      </w:r>
      <w:r w:rsidRPr="00DB424F">
        <w:rPr>
          <w:rFonts w:asciiTheme="majorHAnsi" w:hAnsiTheme="majorHAnsi"/>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DB424F">
        <w:rPr>
          <w:rFonts w:asciiTheme="majorHAnsi" w:hAnsiTheme="majorHAnsi"/>
        </w:rPr>
        <w:t>1.</w:t>
      </w:r>
      <w:r w:rsidR="00E95CE6" w:rsidRPr="00DB424F">
        <w:rPr>
          <w:rFonts w:asciiTheme="majorHAnsi" w:hAnsiTheme="majorHAnsi"/>
        </w:rPr>
        <w:t xml:space="preserve"> </w:t>
      </w:r>
      <w:r w:rsidRPr="00DB424F">
        <w:rPr>
          <w:rFonts w:asciiTheme="majorHAnsi" w:hAnsiTheme="majorHAnsi"/>
        </w:rPr>
        <w:t>к</w:t>
      </w:r>
      <w:r w:rsidR="00E95CE6" w:rsidRPr="00DB424F">
        <w:rPr>
          <w:rFonts w:asciiTheme="majorHAnsi" w:hAnsiTheme="majorHAnsi"/>
          <w:lang w:val="en-US"/>
        </w:rPr>
        <w:t> </w:t>
      </w:r>
      <w:r w:rsidRPr="00DB424F">
        <w:rPr>
          <w:rFonts w:asciiTheme="majorHAnsi" w:hAnsiTheme="majorHAnsi"/>
        </w:rPr>
        <w:t>договору считаются неотъемлемой частью договора.</w:t>
      </w:r>
    </w:p>
    <w:p w14:paraId="3A0359C8"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8.1</w:t>
      </w:r>
      <w:r w:rsidR="00552934" w:rsidRPr="00DB424F">
        <w:rPr>
          <w:rFonts w:asciiTheme="majorHAnsi" w:hAnsiTheme="majorHAnsi"/>
        </w:rPr>
        <w:t>4.</w:t>
      </w:r>
      <w:r w:rsidR="00552934" w:rsidRPr="00DB424F">
        <w:rPr>
          <w:rFonts w:asciiTheme="majorHAnsi" w:hAnsiTheme="majorHAnsi"/>
        </w:rPr>
        <w:tab/>
      </w:r>
      <w:r w:rsidRPr="00DB424F">
        <w:rPr>
          <w:rFonts w:asciiTheme="majorHAnsi" w:hAnsiTheme="majorHAnsi"/>
        </w:rPr>
        <w:t>К отношениям, связанным с договором, применяется право Республики Армения.</w:t>
      </w:r>
    </w:p>
    <w:p w14:paraId="3D89CED7" w14:textId="51F37631" w:rsidR="00071D1C" w:rsidRPr="00DB424F" w:rsidRDefault="00D6053F" w:rsidP="00B46D58">
      <w:pPr>
        <w:widowControl w:val="0"/>
        <w:spacing w:after="160"/>
        <w:jc w:val="center"/>
        <w:rPr>
          <w:rFonts w:asciiTheme="majorHAnsi" w:hAnsiTheme="majorHAnsi"/>
          <w:b/>
        </w:rPr>
      </w:pPr>
      <w:r w:rsidRPr="00DB424F">
        <w:rPr>
          <w:rFonts w:asciiTheme="majorHAnsi" w:hAnsiTheme="majorHAnsi"/>
          <w:b/>
        </w:rPr>
        <w:t>9</w:t>
      </w:r>
      <w:r w:rsidR="00071D1C" w:rsidRPr="00DB424F">
        <w:rPr>
          <w:rFonts w:asciiTheme="majorHAnsi" w:hAnsiTheme="majorHAnsi"/>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DB424F" w14:paraId="5D59A568" w14:textId="77777777" w:rsidTr="0016519F">
        <w:tc>
          <w:tcPr>
            <w:tcW w:w="4536" w:type="dxa"/>
          </w:tcPr>
          <w:p w14:paraId="6AD0E41F" w14:textId="77777777" w:rsidR="00071D1C" w:rsidRPr="00DB424F" w:rsidRDefault="00071D1C" w:rsidP="00B46D58">
            <w:pPr>
              <w:widowControl w:val="0"/>
              <w:pBdr>
                <w:bottom w:val="single" w:sz="12" w:space="1" w:color="auto"/>
              </w:pBdr>
              <w:spacing w:after="160"/>
              <w:jc w:val="center"/>
              <w:rPr>
                <w:rFonts w:asciiTheme="majorHAnsi" w:hAnsiTheme="majorHAnsi"/>
                <w:b/>
                <w:bCs/>
              </w:rPr>
            </w:pPr>
            <w:r w:rsidRPr="00DB424F">
              <w:rPr>
                <w:rFonts w:asciiTheme="majorHAnsi" w:hAnsiTheme="majorHAnsi"/>
                <w:b/>
              </w:rPr>
              <w:t>ПОКУПАТЕЛЬ</w:t>
            </w:r>
          </w:p>
          <w:p w14:paraId="576A21A9" w14:textId="77777777" w:rsidR="00D86014" w:rsidRPr="00DB424F" w:rsidRDefault="00D86014" w:rsidP="00B46D58">
            <w:pPr>
              <w:widowControl w:val="0"/>
              <w:jc w:val="center"/>
              <w:rPr>
                <w:rFonts w:asciiTheme="majorHAnsi" w:hAnsiTheme="majorHAnsi"/>
                <w:bCs/>
                <w:lang w:val="hy-AM"/>
              </w:rPr>
            </w:pPr>
          </w:p>
          <w:p w14:paraId="1D9A2212" w14:textId="77777777" w:rsidR="00D86014" w:rsidRPr="00DB424F" w:rsidRDefault="00D86014" w:rsidP="00B46D58">
            <w:pPr>
              <w:widowControl w:val="0"/>
              <w:jc w:val="center"/>
              <w:rPr>
                <w:rFonts w:asciiTheme="majorHAnsi" w:hAnsiTheme="majorHAnsi"/>
                <w:bCs/>
                <w:lang w:val="hy-AM"/>
              </w:rPr>
            </w:pPr>
          </w:p>
          <w:p w14:paraId="3D19D692" w14:textId="77777777" w:rsidR="00D86014" w:rsidRPr="00DB424F" w:rsidRDefault="00D86014" w:rsidP="00B46D58">
            <w:pPr>
              <w:widowControl w:val="0"/>
              <w:jc w:val="center"/>
              <w:rPr>
                <w:rFonts w:asciiTheme="majorHAnsi" w:hAnsiTheme="majorHAnsi"/>
                <w:bCs/>
                <w:lang w:val="hy-AM"/>
              </w:rPr>
            </w:pPr>
          </w:p>
          <w:p w14:paraId="23496433" w14:textId="77777777" w:rsidR="00D86014" w:rsidRPr="00DB424F" w:rsidRDefault="00D86014" w:rsidP="00B46D58">
            <w:pPr>
              <w:widowControl w:val="0"/>
              <w:jc w:val="center"/>
              <w:rPr>
                <w:rFonts w:asciiTheme="majorHAnsi" w:hAnsiTheme="majorHAnsi"/>
                <w:bCs/>
                <w:lang w:val="hy-AM"/>
              </w:rPr>
            </w:pPr>
          </w:p>
          <w:p w14:paraId="5195C51A" w14:textId="77777777" w:rsidR="00D86014" w:rsidRPr="00DB424F" w:rsidRDefault="00D86014" w:rsidP="00B46D58">
            <w:pPr>
              <w:widowControl w:val="0"/>
              <w:jc w:val="center"/>
              <w:rPr>
                <w:rFonts w:asciiTheme="majorHAnsi" w:hAnsiTheme="majorHAnsi"/>
                <w:bCs/>
                <w:lang w:val="hy-AM"/>
              </w:rPr>
            </w:pPr>
          </w:p>
          <w:p w14:paraId="79B768B5" w14:textId="77777777" w:rsidR="00D86014" w:rsidRPr="00DB424F" w:rsidRDefault="00D86014" w:rsidP="00B46D58">
            <w:pPr>
              <w:widowControl w:val="0"/>
              <w:jc w:val="center"/>
              <w:rPr>
                <w:rFonts w:asciiTheme="majorHAnsi" w:hAnsiTheme="majorHAnsi"/>
                <w:bCs/>
                <w:lang w:val="hy-AM"/>
              </w:rPr>
            </w:pPr>
          </w:p>
          <w:p w14:paraId="6ACC672E" w14:textId="77777777" w:rsidR="00071D1C" w:rsidRPr="00DB424F" w:rsidRDefault="00F83E0A" w:rsidP="00B46D58">
            <w:pPr>
              <w:widowControl w:val="0"/>
              <w:jc w:val="center"/>
              <w:rPr>
                <w:rFonts w:asciiTheme="majorHAnsi" w:hAnsiTheme="majorHAnsi"/>
              </w:rPr>
            </w:pPr>
            <w:r w:rsidRPr="00DB424F">
              <w:rPr>
                <w:rFonts w:asciiTheme="majorHAnsi" w:hAnsiTheme="majorHAnsi"/>
              </w:rPr>
              <w:t>____________</w:t>
            </w:r>
          </w:p>
          <w:p w14:paraId="3E9F3B88" w14:textId="77777777" w:rsidR="00071D1C" w:rsidRPr="00DB424F" w:rsidRDefault="00071D1C" w:rsidP="00B46D58">
            <w:pPr>
              <w:widowControl w:val="0"/>
              <w:spacing w:after="160"/>
              <w:jc w:val="center"/>
              <w:rPr>
                <w:rFonts w:asciiTheme="majorHAnsi" w:hAnsiTheme="majorHAnsi"/>
                <w:sz w:val="16"/>
                <w:szCs w:val="16"/>
              </w:rPr>
            </w:pPr>
            <w:r w:rsidRPr="00DB424F">
              <w:rPr>
                <w:rFonts w:asciiTheme="majorHAnsi" w:hAnsiTheme="majorHAnsi"/>
                <w:sz w:val="16"/>
                <w:szCs w:val="16"/>
              </w:rPr>
              <w:t>/подпись/</w:t>
            </w:r>
          </w:p>
          <w:p w14:paraId="7DBBB8EE" w14:textId="77777777" w:rsidR="00071D1C" w:rsidRPr="00DB424F" w:rsidRDefault="00071D1C" w:rsidP="00B46D58">
            <w:pPr>
              <w:widowControl w:val="0"/>
              <w:spacing w:after="160"/>
              <w:jc w:val="center"/>
              <w:rPr>
                <w:rFonts w:asciiTheme="majorHAnsi" w:hAnsiTheme="majorHAnsi"/>
              </w:rPr>
            </w:pPr>
            <w:r w:rsidRPr="00DB424F">
              <w:rPr>
                <w:rFonts w:asciiTheme="majorHAnsi" w:hAnsiTheme="majorHAnsi"/>
              </w:rPr>
              <w:t>М. П.</w:t>
            </w:r>
          </w:p>
        </w:tc>
        <w:tc>
          <w:tcPr>
            <w:tcW w:w="760" w:type="dxa"/>
          </w:tcPr>
          <w:p w14:paraId="25B26B36" w14:textId="77777777" w:rsidR="00071D1C" w:rsidRPr="00DB424F" w:rsidRDefault="00071D1C" w:rsidP="00B46D58">
            <w:pPr>
              <w:widowControl w:val="0"/>
              <w:spacing w:after="160"/>
              <w:jc w:val="center"/>
              <w:rPr>
                <w:rFonts w:asciiTheme="majorHAnsi" w:hAnsiTheme="majorHAnsi"/>
              </w:rPr>
            </w:pPr>
          </w:p>
        </w:tc>
        <w:tc>
          <w:tcPr>
            <w:tcW w:w="4343" w:type="dxa"/>
          </w:tcPr>
          <w:p w14:paraId="48C7CE0F" w14:textId="77777777" w:rsidR="00071D1C" w:rsidRPr="00DB424F" w:rsidRDefault="00071D1C" w:rsidP="00B46D58">
            <w:pPr>
              <w:widowControl w:val="0"/>
              <w:pBdr>
                <w:bottom w:val="single" w:sz="12" w:space="1" w:color="auto"/>
              </w:pBdr>
              <w:spacing w:after="160"/>
              <w:jc w:val="center"/>
              <w:rPr>
                <w:rFonts w:asciiTheme="majorHAnsi" w:hAnsiTheme="majorHAnsi"/>
                <w:b/>
                <w:bCs/>
              </w:rPr>
            </w:pPr>
            <w:r w:rsidRPr="00DB424F">
              <w:rPr>
                <w:rFonts w:asciiTheme="majorHAnsi" w:hAnsiTheme="majorHAnsi"/>
                <w:b/>
              </w:rPr>
              <w:t>ПРОДАВЕЦ</w:t>
            </w:r>
          </w:p>
          <w:p w14:paraId="400DECDB" w14:textId="77777777" w:rsidR="005722CB" w:rsidRPr="00DB424F" w:rsidRDefault="005722CB" w:rsidP="00B46D58">
            <w:pPr>
              <w:widowControl w:val="0"/>
              <w:jc w:val="center"/>
              <w:rPr>
                <w:rFonts w:asciiTheme="majorHAnsi" w:hAnsiTheme="majorHAnsi"/>
                <w:lang w:val="en-US"/>
              </w:rPr>
            </w:pPr>
          </w:p>
          <w:p w14:paraId="71446380" w14:textId="77777777" w:rsidR="005722CB" w:rsidRPr="00DB424F" w:rsidRDefault="005722CB" w:rsidP="00B46D58">
            <w:pPr>
              <w:widowControl w:val="0"/>
              <w:jc w:val="center"/>
              <w:rPr>
                <w:rFonts w:asciiTheme="majorHAnsi" w:hAnsiTheme="majorHAnsi"/>
                <w:lang w:val="en-US"/>
              </w:rPr>
            </w:pPr>
          </w:p>
          <w:p w14:paraId="67AA0C73" w14:textId="77777777" w:rsidR="005722CB" w:rsidRPr="00DB424F" w:rsidRDefault="005722CB" w:rsidP="00B46D58">
            <w:pPr>
              <w:widowControl w:val="0"/>
              <w:jc w:val="center"/>
              <w:rPr>
                <w:rFonts w:asciiTheme="majorHAnsi" w:hAnsiTheme="majorHAnsi"/>
                <w:lang w:val="en-US"/>
              </w:rPr>
            </w:pPr>
          </w:p>
          <w:p w14:paraId="01AC87CD" w14:textId="77777777" w:rsidR="005722CB" w:rsidRPr="00DB424F" w:rsidRDefault="005722CB" w:rsidP="00B46D58">
            <w:pPr>
              <w:widowControl w:val="0"/>
              <w:jc w:val="center"/>
              <w:rPr>
                <w:rFonts w:asciiTheme="majorHAnsi" w:hAnsiTheme="majorHAnsi"/>
                <w:lang w:val="en-US"/>
              </w:rPr>
            </w:pPr>
          </w:p>
          <w:p w14:paraId="52E265CA" w14:textId="77777777" w:rsidR="005722CB" w:rsidRPr="00DB424F" w:rsidRDefault="005722CB" w:rsidP="00B46D58">
            <w:pPr>
              <w:widowControl w:val="0"/>
              <w:jc w:val="center"/>
              <w:rPr>
                <w:rFonts w:asciiTheme="majorHAnsi" w:hAnsiTheme="majorHAnsi"/>
                <w:lang w:val="en-US"/>
              </w:rPr>
            </w:pPr>
          </w:p>
          <w:p w14:paraId="5267D791" w14:textId="77777777" w:rsidR="005722CB" w:rsidRPr="00DB424F" w:rsidRDefault="005722CB" w:rsidP="00B46D58">
            <w:pPr>
              <w:widowControl w:val="0"/>
              <w:jc w:val="center"/>
              <w:rPr>
                <w:rFonts w:asciiTheme="majorHAnsi" w:hAnsiTheme="majorHAnsi"/>
                <w:lang w:val="en-US"/>
              </w:rPr>
            </w:pPr>
          </w:p>
          <w:p w14:paraId="74C5B6B4" w14:textId="77777777" w:rsidR="005722CB" w:rsidRPr="00DB424F" w:rsidRDefault="005722CB" w:rsidP="00B46D58">
            <w:pPr>
              <w:widowControl w:val="0"/>
              <w:jc w:val="center"/>
              <w:rPr>
                <w:rFonts w:asciiTheme="majorHAnsi" w:hAnsiTheme="majorHAnsi"/>
                <w:lang w:val="en-US"/>
              </w:rPr>
            </w:pPr>
          </w:p>
          <w:p w14:paraId="5FFF2035" w14:textId="77777777" w:rsidR="005722CB" w:rsidRPr="00DB424F" w:rsidRDefault="005722CB" w:rsidP="00B46D58">
            <w:pPr>
              <w:widowControl w:val="0"/>
              <w:jc w:val="center"/>
              <w:rPr>
                <w:rFonts w:asciiTheme="majorHAnsi" w:hAnsiTheme="majorHAnsi"/>
                <w:lang w:val="en-US"/>
              </w:rPr>
            </w:pPr>
          </w:p>
          <w:p w14:paraId="3438EE51" w14:textId="2E4C4C0A" w:rsidR="00071D1C" w:rsidRPr="00DB424F" w:rsidRDefault="00F83E0A" w:rsidP="00B46D58">
            <w:pPr>
              <w:widowControl w:val="0"/>
              <w:jc w:val="center"/>
              <w:rPr>
                <w:rFonts w:asciiTheme="majorHAnsi" w:hAnsiTheme="majorHAnsi"/>
                <w:lang w:val="en-US"/>
              </w:rPr>
            </w:pPr>
            <w:r w:rsidRPr="00DB424F">
              <w:rPr>
                <w:rFonts w:asciiTheme="majorHAnsi" w:hAnsiTheme="majorHAnsi"/>
                <w:lang w:val="en-US"/>
              </w:rPr>
              <w:t>________________</w:t>
            </w:r>
          </w:p>
          <w:p w14:paraId="071B5D3D" w14:textId="77777777" w:rsidR="00071D1C" w:rsidRPr="00DB424F" w:rsidRDefault="00071D1C" w:rsidP="00B46D58">
            <w:pPr>
              <w:widowControl w:val="0"/>
              <w:spacing w:after="160"/>
              <w:jc w:val="center"/>
              <w:rPr>
                <w:rFonts w:asciiTheme="majorHAnsi" w:hAnsiTheme="majorHAnsi"/>
                <w:sz w:val="16"/>
                <w:szCs w:val="16"/>
              </w:rPr>
            </w:pPr>
            <w:r w:rsidRPr="00DB424F">
              <w:rPr>
                <w:rFonts w:asciiTheme="majorHAnsi" w:hAnsiTheme="majorHAnsi"/>
                <w:sz w:val="16"/>
                <w:szCs w:val="16"/>
              </w:rPr>
              <w:t>/подпись/</w:t>
            </w:r>
          </w:p>
          <w:p w14:paraId="3FD4AF66" w14:textId="77777777" w:rsidR="00071D1C" w:rsidRPr="00DB424F" w:rsidRDefault="00071D1C" w:rsidP="00B46D58">
            <w:pPr>
              <w:widowControl w:val="0"/>
              <w:spacing w:after="160"/>
              <w:jc w:val="center"/>
              <w:rPr>
                <w:rFonts w:asciiTheme="majorHAnsi" w:hAnsiTheme="majorHAnsi"/>
              </w:rPr>
            </w:pPr>
            <w:r w:rsidRPr="00DB424F">
              <w:rPr>
                <w:rFonts w:asciiTheme="majorHAnsi" w:hAnsiTheme="majorHAnsi"/>
              </w:rPr>
              <w:t>М. П.</w:t>
            </w:r>
          </w:p>
        </w:tc>
      </w:tr>
    </w:tbl>
    <w:p w14:paraId="532B8050" w14:textId="77777777" w:rsidR="00382B60" w:rsidRPr="00DB424F" w:rsidRDefault="00382B60" w:rsidP="00B46D58">
      <w:pPr>
        <w:widowControl w:val="0"/>
        <w:spacing w:after="160"/>
        <w:ind w:firstLine="567"/>
        <w:jc w:val="both"/>
        <w:rPr>
          <w:rFonts w:asciiTheme="majorHAnsi" w:hAnsiTheme="majorHAnsi"/>
          <w:i/>
          <w:lang w:val="hy-AM"/>
        </w:rPr>
      </w:pPr>
    </w:p>
    <w:p w14:paraId="46E66EBB" w14:textId="77777777" w:rsidR="00071D1C" w:rsidRPr="00DB424F" w:rsidRDefault="00071D1C" w:rsidP="00B46D58">
      <w:pPr>
        <w:widowControl w:val="0"/>
        <w:spacing w:after="160"/>
        <w:ind w:firstLine="567"/>
        <w:jc w:val="both"/>
        <w:rPr>
          <w:rFonts w:asciiTheme="majorHAnsi" w:hAnsiTheme="majorHAnsi"/>
        </w:rPr>
      </w:pPr>
      <w:r w:rsidRPr="00DB424F">
        <w:rPr>
          <w:rFonts w:asciiTheme="majorHAnsi" w:hAnsiTheme="majorHAnsi"/>
          <w:i/>
        </w:rPr>
        <w:t>В случае необходимости в договор могут быть включены не</w:t>
      </w:r>
      <w:r w:rsidR="001D0249" w:rsidRPr="00DB424F">
        <w:rPr>
          <w:rFonts w:asciiTheme="majorHAnsi" w:hAnsiTheme="majorHAnsi"/>
          <w:i/>
          <w:lang w:val="en-US"/>
        </w:rPr>
        <w:t> </w:t>
      </w:r>
      <w:r w:rsidRPr="00DB424F">
        <w:rPr>
          <w:rFonts w:asciiTheme="majorHAnsi" w:hAnsiTheme="majorHAnsi"/>
          <w:i/>
        </w:rPr>
        <w:t>противоречащие законодательству Республики Армения положения.</w:t>
      </w:r>
    </w:p>
    <w:p w14:paraId="1132C478" w14:textId="77777777" w:rsidR="00071D1C" w:rsidRPr="00DB424F" w:rsidRDefault="00071D1C" w:rsidP="00B46D58">
      <w:pPr>
        <w:widowControl w:val="0"/>
        <w:spacing w:after="160"/>
        <w:rPr>
          <w:rFonts w:asciiTheme="majorHAnsi" w:hAnsiTheme="majorHAnsi"/>
        </w:rPr>
      </w:pPr>
    </w:p>
    <w:p w14:paraId="63A7DC79" w14:textId="77777777" w:rsidR="00071D1C" w:rsidRPr="00DB424F" w:rsidRDefault="00071D1C" w:rsidP="00B46D58">
      <w:pPr>
        <w:widowControl w:val="0"/>
        <w:spacing w:after="160"/>
        <w:jc w:val="right"/>
        <w:rPr>
          <w:rFonts w:asciiTheme="majorHAnsi" w:hAnsiTheme="majorHAnsi"/>
        </w:rPr>
        <w:sectPr w:rsidR="00071D1C" w:rsidRPr="00DB424F" w:rsidSect="005E150A">
          <w:footerReference w:type="default" r:id="rId13"/>
          <w:footnotePr>
            <w:pos w:val="beneathText"/>
          </w:footnotePr>
          <w:pgSz w:w="11906" w:h="16838" w:code="9"/>
          <w:pgMar w:top="284" w:right="424" w:bottom="709" w:left="851" w:header="561" w:footer="561" w:gutter="0"/>
          <w:cols w:space="720"/>
          <w:docGrid w:linePitch="326"/>
        </w:sectPr>
      </w:pPr>
    </w:p>
    <w:p w14:paraId="39C20698" w14:textId="77777777" w:rsidR="00071D1C" w:rsidRPr="00DB424F" w:rsidRDefault="00071D1C" w:rsidP="0064134F">
      <w:pPr>
        <w:widowControl w:val="0"/>
        <w:jc w:val="right"/>
        <w:rPr>
          <w:rFonts w:asciiTheme="majorHAnsi" w:hAnsiTheme="majorHAnsi"/>
          <w:i/>
        </w:rPr>
      </w:pPr>
      <w:r w:rsidRPr="00DB424F">
        <w:rPr>
          <w:rFonts w:asciiTheme="majorHAnsi" w:hAnsiTheme="majorHAnsi"/>
          <w:i/>
        </w:rPr>
        <w:lastRenderedPageBreak/>
        <w:t>Приложение № 1</w:t>
      </w:r>
    </w:p>
    <w:p w14:paraId="6383B9A0" w14:textId="417CA355" w:rsidR="00071D1C" w:rsidRPr="00DB424F" w:rsidRDefault="00E840AF" w:rsidP="0064134F">
      <w:pPr>
        <w:widowControl w:val="0"/>
        <w:jc w:val="right"/>
        <w:rPr>
          <w:rFonts w:asciiTheme="majorHAnsi" w:hAnsiTheme="majorHAnsi"/>
          <w:i/>
        </w:rPr>
      </w:pPr>
      <w:r w:rsidRPr="00195E3A">
        <w:rPr>
          <w:rFonts w:asciiTheme="minorHAnsi" w:hAnsiTheme="minorHAnsi" w:cstheme="minorHAnsi"/>
          <w:b/>
          <w:u w:val="single"/>
          <w:lang w:val="af-ZA"/>
        </w:rPr>
        <w:t>ԱՄԱՄԴ-ԳՀԱՊՁԲ-</w:t>
      </w:r>
      <w:r w:rsidRPr="00195E3A">
        <w:rPr>
          <w:rFonts w:asciiTheme="minorHAnsi" w:hAnsiTheme="minorHAnsi" w:cstheme="minorHAnsi"/>
          <w:b/>
          <w:u w:val="single"/>
          <w:lang w:val="hy-AM"/>
        </w:rPr>
        <w:t>26/01</w:t>
      </w:r>
      <w:r w:rsidRPr="00195E3A">
        <w:rPr>
          <w:rFonts w:asciiTheme="minorHAnsi" w:hAnsiTheme="minorHAnsi" w:cstheme="minorHAnsi"/>
          <w:u w:val="single"/>
          <w:lang w:val="af-ZA"/>
        </w:rPr>
        <w:t xml:space="preserve"> </w:t>
      </w:r>
      <w:r w:rsidR="00D86014" w:rsidRPr="00DB424F">
        <w:rPr>
          <w:rFonts w:asciiTheme="majorHAnsi" w:hAnsiTheme="majorHAnsi"/>
          <w:i/>
        </w:rPr>
        <w:t xml:space="preserve"> </w:t>
      </w:r>
      <w:r w:rsidR="00071D1C" w:rsidRPr="00DB424F">
        <w:rPr>
          <w:rFonts w:asciiTheme="majorHAnsi" w:hAnsiTheme="majorHAnsi"/>
          <w:i/>
        </w:rPr>
        <w:t xml:space="preserve">к Договору под кодом </w:t>
      </w:r>
      <w:r w:rsidR="001D0249" w:rsidRPr="00DB424F">
        <w:rPr>
          <w:rFonts w:asciiTheme="majorHAnsi" w:hAnsiTheme="majorHAnsi"/>
          <w:i/>
        </w:rPr>
        <w:br/>
      </w:r>
      <w:r w:rsidR="00071D1C" w:rsidRPr="00DB424F">
        <w:rPr>
          <w:rFonts w:asciiTheme="majorHAnsi" w:hAnsiTheme="majorHAnsi"/>
          <w:i/>
        </w:rPr>
        <w:t xml:space="preserve">заключенному </w:t>
      </w:r>
      <w:r w:rsidR="006132ED" w:rsidRPr="00DB424F">
        <w:rPr>
          <w:rFonts w:asciiTheme="majorHAnsi" w:hAnsiTheme="majorHAnsi"/>
          <w:i/>
        </w:rPr>
        <w:t>"</w:t>
      </w:r>
      <w:r w:rsidR="00D52566" w:rsidRPr="00DB424F">
        <w:rPr>
          <w:rFonts w:asciiTheme="majorHAnsi" w:hAnsiTheme="majorHAnsi"/>
          <w:i/>
        </w:rPr>
        <w:tab/>
      </w:r>
      <w:r w:rsidR="006132ED" w:rsidRPr="00DB424F">
        <w:rPr>
          <w:rFonts w:asciiTheme="majorHAnsi" w:hAnsiTheme="majorHAnsi"/>
          <w:i/>
        </w:rPr>
        <w:t>"</w:t>
      </w:r>
      <w:r w:rsidR="00D52566" w:rsidRPr="00DB424F">
        <w:rPr>
          <w:rFonts w:asciiTheme="majorHAnsi" w:hAnsiTheme="majorHAnsi"/>
          <w:i/>
        </w:rPr>
        <w:tab/>
      </w:r>
      <w:r w:rsidR="00071D1C" w:rsidRPr="00DB424F">
        <w:rPr>
          <w:rFonts w:asciiTheme="majorHAnsi" w:hAnsiTheme="majorHAnsi"/>
          <w:i/>
        </w:rPr>
        <w:t>20</w:t>
      </w:r>
      <w:r w:rsidR="00475789" w:rsidRPr="00DB424F">
        <w:rPr>
          <w:rFonts w:asciiTheme="majorHAnsi" w:hAnsiTheme="majorHAnsi"/>
          <w:i/>
        </w:rPr>
        <w:t>2</w:t>
      </w:r>
      <w:r w:rsidR="00277C88" w:rsidRPr="00DB424F">
        <w:rPr>
          <w:rFonts w:asciiTheme="majorHAnsi" w:hAnsiTheme="majorHAnsi"/>
          <w:i/>
        </w:rPr>
        <w:t>5</w:t>
      </w:r>
      <w:r w:rsidR="00071D1C" w:rsidRPr="00DB424F">
        <w:rPr>
          <w:rFonts w:asciiTheme="majorHAnsi" w:hAnsiTheme="majorHAnsi"/>
          <w:i/>
        </w:rPr>
        <w:t>г.</w:t>
      </w:r>
    </w:p>
    <w:p w14:paraId="4F75291C" w14:textId="77777777" w:rsidR="00071D1C" w:rsidRPr="00DB424F" w:rsidRDefault="00071D1C" w:rsidP="00B46D58">
      <w:pPr>
        <w:widowControl w:val="0"/>
        <w:spacing w:after="160"/>
        <w:jc w:val="center"/>
        <w:rPr>
          <w:rFonts w:asciiTheme="majorHAnsi" w:hAnsiTheme="majorHAnsi"/>
        </w:rPr>
      </w:pPr>
      <w:r w:rsidRPr="00DB424F">
        <w:rPr>
          <w:rFonts w:asciiTheme="majorHAnsi" w:hAnsiTheme="majorHAnsi"/>
        </w:rPr>
        <w:t>ТЕХНИЧЕСКА</w:t>
      </w:r>
      <w:r w:rsidR="001D0249" w:rsidRPr="00DB424F">
        <w:rPr>
          <w:rFonts w:asciiTheme="majorHAnsi" w:hAnsiTheme="majorHAnsi"/>
        </w:rPr>
        <w:t>Я ХАРАКТЕРИСТИКА-ГРАФИК ЗАКУПКИ</w:t>
      </w:r>
      <w:r w:rsidR="001D0249" w:rsidRPr="00DB424F">
        <w:rPr>
          <w:rStyle w:val="af6"/>
          <w:rFonts w:asciiTheme="majorHAnsi" w:hAnsiTheme="majorHAnsi"/>
        </w:rPr>
        <w:footnoteReference w:customMarkFollows="1" w:id="32"/>
        <w:t>*</w:t>
      </w:r>
    </w:p>
    <w:p w14:paraId="5CB6E5EC" w14:textId="77777777" w:rsidR="00071D1C" w:rsidRPr="00DB424F" w:rsidRDefault="00071D1C" w:rsidP="00B46D58">
      <w:pPr>
        <w:widowControl w:val="0"/>
        <w:spacing w:after="160"/>
        <w:jc w:val="right"/>
        <w:rPr>
          <w:rFonts w:asciiTheme="majorHAnsi" w:hAnsiTheme="majorHAnsi"/>
          <w:sz w:val="20"/>
          <w:szCs w:val="20"/>
        </w:rPr>
      </w:pPr>
      <w:proofErr w:type="spellStart"/>
      <w:r w:rsidRPr="00DB424F">
        <w:rPr>
          <w:rFonts w:asciiTheme="majorHAnsi" w:hAnsiTheme="majorHAnsi"/>
          <w:sz w:val="20"/>
          <w:szCs w:val="20"/>
        </w:rPr>
        <w:t>Драмов</w:t>
      </w:r>
      <w:proofErr w:type="spellEnd"/>
      <w:r w:rsidRPr="00DB424F">
        <w:rPr>
          <w:rFonts w:asciiTheme="majorHAnsi" w:hAnsiTheme="majorHAnsi"/>
          <w:sz w:val="20"/>
          <w:szCs w:val="20"/>
        </w:rPr>
        <w:t xml:space="preserve"> РА</w:t>
      </w:r>
    </w:p>
    <w:tbl>
      <w:tblPr>
        <w:tblW w:w="158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1"/>
        <w:gridCol w:w="1141"/>
        <w:gridCol w:w="1694"/>
        <w:gridCol w:w="567"/>
        <w:gridCol w:w="4401"/>
        <w:gridCol w:w="709"/>
        <w:gridCol w:w="709"/>
        <w:gridCol w:w="992"/>
        <w:gridCol w:w="986"/>
        <w:gridCol w:w="1475"/>
        <w:gridCol w:w="869"/>
        <w:gridCol w:w="1341"/>
      </w:tblGrid>
      <w:tr w:rsidR="00B138F3" w:rsidRPr="00DB424F" w14:paraId="50EEC769" w14:textId="77777777" w:rsidTr="00C75B8C">
        <w:trPr>
          <w:jc w:val="center"/>
        </w:trPr>
        <w:tc>
          <w:tcPr>
            <w:tcW w:w="15865" w:type="dxa"/>
            <w:gridSpan w:val="12"/>
            <w:vAlign w:val="center"/>
          </w:tcPr>
          <w:p w14:paraId="6F9F64E6" w14:textId="77777777" w:rsidR="00071D1C" w:rsidRPr="00DB424F" w:rsidRDefault="00071D1C" w:rsidP="00C75B8C">
            <w:pPr>
              <w:widowControl w:val="0"/>
              <w:jc w:val="center"/>
              <w:rPr>
                <w:rFonts w:asciiTheme="majorHAnsi" w:hAnsiTheme="majorHAnsi"/>
                <w:b/>
                <w:sz w:val="18"/>
                <w:szCs w:val="18"/>
              </w:rPr>
            </w:pPr>
            <w:r w:rsidRPr="00DB424F">
              <w:rPr>
                <w:rFonts w:asciiTheme="majorHAnsi" w:hAnsiTheme="majorHAnsi"/>
                <w:b/>
                <w:sz w:val="18"/>
                <w:szCs w:val="18"/>
              </w:rPr>
              <w:t>Товар</w:t>
            </w:r>
          </w:p>
        </w:tc>
      </w:tr>
      <w:tr w:rsidR="003D7EC5" w:rsidRPr="00DB424F" w14:paraId="08B6A270" w14:textId="77777777" w:rsidTr="00DB424F">
        <w:trPr>
          <w:trHeight w:val="219"/>
          <w:jc w:val="center"/>
        </w:trPr>
        <w:tc>
          <w:tcPr>
            <w:tcW w:w="981" w:type="dxa"/>
            <w:vMerge w:val="restart"/>
            <w:vAlign w:val="center"/>
          </w:tcPr>
          <w:p w14:paraId="7364EAB9" w14:textId="77777777" w:rsidR="003D7EC5" w:rsidRPr="00DB424F" w:rsidRDefault="003D7EC5" w:rsidP="00C75B8C">
            <w:pPr>
              <w:widowControl w:val="0"/>
              <w:jc w:val="center"/>
              <w:rPr>
                <w:rFonts w:asciiTheme="majorHAnsi" w:hAnsiTheme="majorHAnsi"/>
                <w:b/>
                <w:sz w:val="18"/>
                <w:szCs w:val="18"/>
              </w:rPr>
            </w:pPr>
            <w:r w:rsidRPr="00DB424F">
              <w:rPr>
                <w:rFonts w:asciiTheme="majorHAnsi" w:hAnsiTheme="majorHAnsi"/>
                <w:b/>
                <w:sz w:val="18"/>
                <w:szCs w:val="18"/>
              </w:rPr>
              <w:t xml:space="preserve">номер предусмотренного </w:t>
            </w:r>
            <w:r w:rsidRPr="00DB424F">
              <w:rPr>
                <w:rFonts w:asciiTheme="majorHAnsi" w:hAnsiTheme="majorHAnsi"/>
                <w:b/>
                <w:spacing w:val="-6"/>
                <w:sz w:val="18"/>
                <w:szCs w:val="18"/>
              </w:rPr>
              <w:t>приглашением</w:t>
            </w:r>
            <w:r w:rsidRPr="00DB424F">
              <w:rPr>
                <w:rFonts w:asciiTheme="majorHAnsi" w:hAnsiTheme="majorHAnsi"/>
                <w:b/>
                <w:sz w:val="18"/>
                <w:szCs w:val="18"/>
              </w:rPr>
              <w:t xml:space="preserve"> лота</w:t>
            </w:r>
          </w:p>
        </w:tc>
        <w:tc>
          <w:tcPr>
            <w:tcW w:w="1141" w:type="dxa"/>
            <w:vMerge w:val="restart"/>
            <w:vAlign w:val="center"/>
          </w:tcPr>
          <w:p w14:paraId="018DA469" w14:textId="77777777" w:rsidR="003D7EC5" w:rsidRPr="00DB424F" w:rsidRDefault="003D7EC5" w:rsidP="00C75B8C">
            <w:pPr>
              <w:widowControl w:val="0"/>
              <w:jc w:val="center"/>
              <w:rPr>
                <w:rFonts w:asciiTheme="majorHAnsi" w:hAnsiTheme="majorHAnsi"/>
                <w:b/>
                <w:sz w:val="18"/>
                <w:szCs w:val="18"/>
              </w:rPr>
            </w:pPr>
            <w:r w:rsidRPr="00DB424F">
              <w:rPr>
                <w:rFonts w:asciiTheme="majorHAnsi" w:hAnsiTheme="majorHAnsi"/>
                <w:b/>
                <w:sz w:val="18"/>
                <w:szCs w:val="18"/>
              </w:rPr>
              <w:t>промежуточный код, предусмотренный планом закупок по классификации ЕЗК (CPV)</w:t>
            </w:r>
          </w:p>
        </w:tc>
        <w:tc>
          <w:tcPr>
            <w:tcW w:w="1694" w:type="dxa"/>
            <w:vMerge w:val="restart"/>
            <w:vAlign w:val="center"/>
          </w:tcPr>
          <w:p w14:paraId="31E90485" w14:textId="3BDEF4F9" w:rsidR="003D7EC5" w:rsidRPr="00DB424F" w:rsidRDefault="003D7EC5" w:rsidP="00C75B8C">
            <w:pPr>
              <w:widowControl w:val="0"/>
              <w:jc w:val="center"/>
              <w:rPr>
                <w:rFonts w:asciiTheme="majorHAnsi" w:hAnsiTheme="majorHAnsi"/>
                <w:b/>
                <w:sz w:val="18"/>
                <w:szCs w:val="18"/>
                <w:lang w:val="en-US"/>
              </w:rPr>
            </w:pPr>
            <w:r w:rsidRPr="00DB424F">
              <w:rPr>
                <w:rFonts w:asciiTheme="majorHAnsi" w:hAnsiTheme="majorHAnsi"/>
                <w:b/>
                <w:sz w:val="18"/>
                <w:szCs w:val="18"/>
              </w:rPr>
              <w:t>наименование</w:t>
            </w:r>
          </w:p>
        </w:tc>
        <w:tc>
          <w:tcPr>
            <w:tcW w:w="567" w:type="dxa"/>
            <w:vMerge w:val="restart"/>
            <w:vAlign w:val="center"/>
          </w:tcPr>
          <w:p w14:paraId="535F3AE2" w14:textId="77777777" w:rsidR="003D7EC5" w:rsidRPr="00DB424F" w:rsidRDefault="003D7EC5" w:rsidP="00C75B8C">
            <w:pPr>
              <w:widowControl w:val="0"/>
              <w:ind w:left="-96" w:right="-108"/>
              <w:jc w:val="center"/>
              <w:rPr>
                <w:rFonts w:asciiTheme="majorHAnsi" w:hAnsiTheme="majorHAnsi"/>
                <w:b/>
                <w:sz w:val="18"/>
                <w:szCs w:val="18"/>
              </w:rPr>
            </w:pPr>
            <w:r w:rsidRPr="00DB424F">
              <w:rPr>
                <w:rFonts w:asciiTheme="majorHAnsi" w:hAnsiTheme="majorHAnsi"/>
                <w:b/>
                <w:sz w:val="18"/>
                <w:szCs w:val="18"/>
              </w:rPr>
              <w:t>товарный знак,</w:t>
            </w:r>
            <w:r w:rsidRPr="00DB424F">
              <w:rPr>
                <w:rFonts w:asciiTheme="majorHAnsi" w:hAnsiTheme="majorHAnsi"/>
                <w:b/>
                <w:sz w:val="18"/>
                <w:szCs w:val="18"/>
                <w:lang w:val="hy-AM"/>
              </w:rPr>
              <w:t xml:space="preserve"> </w:t>
            </w:r>
            <w:r w:rsidRPr="00DB424F">
              <w:rPr>
                <w:rFonts w:asciiTheme="majorHAnsi" w:hAnsiTheme="majorHAnsi"/>
                <w:b/>
                <w:sz w:val="18"/>
                <w:szCs w:val="18"/>
              </w:rPr>
              <w:t>фирменное наименование, модель</w:t>
            </w:r>
            <w:r w:rsidRPr="00DB424F">
              <w:rPr>
                <w:rFonts w:asciiTheme="majorHAnsi" w:hAnsiTheme="majorHAnsi"/>
                <w:b/>
                <w:sz w:val="18"/>
                <w:szCs w:val="18"/>
                <w:lang w:val="hy-AM"/>
              </w:rPr>
              <w:t xml:space="preserve"> </w:t>
            </w:r>
            <w:r w:rsidRPr="00DB424F">
              <w:rPr>
                <w:rFonts w:asciiTheme="majorHAnsi" w:hAnsiTheme="majorHAnsi"/>
                <w:b/>
                <w:sz w:val="18"/>
                <w:szCs w:val="18"/>
              </w:rPr>
              <w:t xml:space="preserve">и наименование производителя </w:t>
            </w:r>
            <w:r w:rsidRPr="00DB424F">
              <w:rPr>
                <w:rStyle w:val="af6"/>
                <w:rFonts w:asciiTheme="majorHAnsi" w:hAnsiTheme="majorHAnsi"/>
                <w:b/>
                <w:sz w:val="18"/>
                <w:szCs w:val="18"/>
              </w:rPr>
              <w:footnoteReference w:customMarkFollows="1" w:id="33"/>
              <w:t>**</w:t>
            </w:r>
          </w:p>
        </w:tc>
        <w:tc>
          <w:tcPr>
            <w:tcW w:w="4401" w:type="dxa"/>
            <w:vMerge w:val="restart"/>
            <w:vAlign w:val="center"/>
          </w:tcPr>
          <w:p w14:paraId="6D890CD0" w14:textId="77777777" w:rsidR="00C75B8C" w:rsidRPr="00DB424F" w:rsidRDefault="00C75B8C" w:rsidP="00C75B8C">
            <w:pPr>
              <w:widowControl w:val="0"/>
              <w:ind w:left="-108" w:right="-59"/>
              <w:jc w:val="center"/>
              <w:rPr>
                <w:rFonts w:asciiTheme="majorHAnsi" w:hAnsiTheme="majorHAnsi"/>
                <w:b/>
                <w:sz w:val="18"/>
                <w:szCs w:val="18"/>
              </w:rPr>
            </w:pPr>
          </w:p>
          <w:p w14:paraId="3DBD8452" w14:textId="77777777" w:rsidR="00C75B8C" w:rsidRPr="00DB424F" w:rsidRDefault="00C75B8C" w:rsidP="00C75B8C">
            <w:pPr>
              <w:widowControl w:val="0"/>
              <w:ind w:left="-108" w:right="-59"/>
              <w:jc w:val="center"/>
              <w:rPr>
                <w:rFonts w:asciiTheme="majorHAnsi" w:hAnsiTheme="majorHAnsi"/>
                <w:b/>
                <w:sz w:val="18"/>
                <w:szCs w:val="18"/>
              </w:rPr>
            </w:pPr>
          </w:p>
          <w:p w14:paraId="2A8A01E7" w14:textId="77777777" w:rsidR="00C75B8C" w:rsidRPr="00DB424F" w:rsidRDefault="00C75B8C" w:rsidP="00C75B8C">
            <w:pPr>
              <w:widowControl w:val="0"/>
              <w:ind w:left="-108" w:right="-59"/>
              <w:jc w:val="center"/>
              <w:rPr>
                <w:rFonts w:asciiTheme="majorHAnsi" w:hAnsiTheme="majorHAnsi"/>
                <w:b/>
                <w:sz w:val="18"/>
                <w:szCs w:val="18"/>
              </w:rPr>
            </w:pPr>
          </w:p>
          <w:p w14:paraId="0B77B2AB" w14:textId="77777777" w:rsidR="00C75B8C" w:rsidRPr="00DB424F" w:rsidRDefault="00C75B8C" w:rsidP="00C75B8C">
            <w:pPr>
              <w:widowControl w:val="0"/>
              <w:ind w:left="-108" w:right="-59"/>
              <w:jc w:val="center"/>
              <w:rPr>
                <w:rFonts w:asciiTheme="majorHAnsi" w:hAnsiTheme="majorHAnsi"/>
                <w:b/>
                <w:sz w:val="18"/>
                <w:szCs w:val="18"/>
              </w:rPr>
            </w:pPr>
          </w:p>
          <w:p w14:paraId="0A0E02FF" w14:textId="77777777" w:rsidR="00C75B8C" w:rsidRPr="00DB424F" w:rsidRDefault="00C75B8C" w:rsidP="00C75B8C">
            <w:pPr>
              <w:widowControl w:val="0"/>
              <w:ind w:left="-108" w:right="-59"/>
              <w:jc w:val="center"/>
              <w:rPr>
                <w:rFonts w:asciiTheme="majorHAnsi" w:hAnsiTheme="majorHAnsi"/>
                <w:b/>
                <w:sz w:val="18"/>
                <w:szCs w:val="18"/>
              </w:rPr>
            </w:pPr>
          </w:p>
          <w:p w14:paraId="0762C9E8" w14:textId="77777777" w:rsidR="003D7EC5" w:rsidRPr="00DB424F" w:rsidRDefault="003D7EC5" w:rsidP="00C75B8C">
            <w:pPr>
              <w:widowControl w:val="0"/>
              <w:ind w:left="-108" w:right="-59"/>
              <w:jc w:val="center"/>
              <w:rPr>
                <w:rFonts w:asciiTheme="majorHAnsi" w:hAnsiTheme="majorHAnsi"/>
                <w:b/>
                <w:sz w:val="18"/>
                <w:szCs w:val="18"/>
              </w:rPr>
            </w:pPr>
            <w:r w:rsidRPr="00DB424F">
              <w:rPr>
                <w:rFonts w:asciiTheme="majorHAnsi" w:hAnsiTheme="majorHAnsi"/>
                <w:b/>
                <w:sz w:val="18"/>
                <w:szCs w:val="18"/>
              </w:rPr>
              <w:t>техническая характеристика</w:t>
            </w:r>
          </w:p>
        </w:tc>
        <w:tc>
          <w:tcPr>
            <w:tcW w:w="709" w:type="dxa"/>
            <w:vMerge w:val="restart"/>
            <w:vAlign w:val="center"/>
          </w:tcPr>
          <w:p w14:paraId="73E88452" w14:textId="3EF9A41F" w:rsidR="003D7EC5" w:rsidRPr="00DB424F" w:rsidRDefault="00A574CE" w:rsidP="00C75B8C">
            <w:pPr>
              <w:widowControl w:val="0"/>
              <w:ind w:left="-48" w:right="-108"/>
              <w:jc w:val="center"/>
              <w:rPr>
                <w:rFonts w:asciiTheme="majorHAnsi" w:hAnsiTheme="majorHAnsi"/>
                <w:b/>
                <w:sz w:val="18"/>
                <w:szCs w:val="18"/>
              </w:rPr>
            </w:pPr>
            <w:r w:rsidRPr="00DB424F">
              <w:rPr>
                <w:rFonts w:asciiTheme="majorHAnsi" w:hAnsiTheme="majorHAnsi"/>
                <w:b/>
                <w:sz w:val="18"/>
                <w:szCs w:val="18"/>
              </w:rPr>
              <w:t>единица измерения</w:t>
            </w:r>
          </w:p>
        </w:tc>
        <w:tc>
          <w:tcPr>
            <w:tcW w:w="709" w:type="dxa"/>
            <w:vMerge w:val="restart"/>
            <w:vAlign w:val="center"/>
          </w:tcPr>
          <w:p w14:paraId="21DBA1C7" w14:textId="77777777" w:rsidR="003D7EC5" w:rsidRPr="00DB424F" w:rsidRDefault="003D7EC5" w:rsidP="00C75B8C">
            <w:pPr>
              <w:widowControl w:val="0"/>
              <w:ind w:left="-108" w:right="-108"/>
              <w:jc w:val="center"/>
              <w:rPr>
                <w:rFonts w:asciiTheme="majorHAnsi" w:hAnsiTheme="majorHAnsi"/>
                <w:b/>
                <w:sz w:val="18"/>
                <w:szCs w:val="18"/>
                <w:lang w:val="en-US"/>
              </w:rPr>
            </w:pPr>
          </w:p>
          <w:p w14:paraId="3A294316" w14:textId="19F6D239" w:rsidR="003D7EC5" w:rsidRPr="00DB424F" w:rsidRDefault="003D7EC5" w:rsidP="00C75B8C">
            <w:pPr>
              <w:widowControl w:val="0"/>
              <w:ind w:left="-108" w:right="-108"/>
              <w:jc w:val="center"/>
              <w:rPr>
                <w:rFonts w:asciiTheme="majorHAnsi" w:hAnsiTheme="majorHAnsi"/>
                <w:b/>
                <w:sz w:val="18"/>
                <w:szCs w:val="18"/>
              </w:rPr>
            </w:pPr>
            <w:r w:rsidRPr="00DB424F">
              <w:rPr>
                <w:rFonts w:asciiTheme="majorHAnsi" w:hAnsiTheme="majorHAnsi"/>
                <w:b/>
                <w:sz w:val="18"/>
                <w:szCs w:val="18"/>
              </w:rPr>
              <w:t>цена единицы /</w:t>
            </w:r>
            <w:proofErr w:type="spellStart"/>
            <w:r w:rsidRPr="00DB424F">
              <w:rPr>
                <w:rFonts w:asciiTheme="majorHAnsi" w:hAnsiTheme="majorHAnsi"/>
                <w:b/>
                <w:sz w:val="18"/>
                <w:szCs w:val="18"/>
              </w:rPr>
              <w:t>драмов</w:t>
            </w:r>
            <w:proofErr w:type="spellEnd"/>
            <w:r w:rsidRPr="00DB424F">
              <w:rPr>
                <w:rFonts w:asciiTheme="majorHAnsi" w:hAnsiTheme="majorHAnsi"/>
                <w:b/>
                <w:sz w:val="18"/>
                <w:szCs w:val="18"/>
              </w:rPr>
              <w:t xml:space="preserve"> РА</w:t>
            </w:r>
          </w:p>
        </w:tc>
        <w:tc>
          <w:tcPr>
            <w:tcW w:w="992" w:type="dxa"/>
            <w:vMerge w:val="restart"/>
            <w:vAlign w:val="center"/>
          </w:tcPr>
          <w:p w14:paraId="01DA16C7" w14:textId="77777777" w:rsidR="003D7EC5" w:rsidRPr="00DB424F" w:rsidRDefault="003D7EC5" w:rsidP="00C75B8C">
            <w:pPr>
              <w:widowControl w:val="0"/>
              <w:ind w:left="-108" w:right="-108"/>
              <w:jc w:val="center"/>
              <w:rPr>
                <w:rFonts w:asciiTheme="majorHAnsi" w:hAnsiTheme="majorHAnsi"/>
                <w:b/>
                <w:sz w:val="18"/>
                <w:szCs w:val="18"/>
                <w:lang w:val="en-US"/>
              </w:rPr>
            </w:pPr>
          </w:p>
          <w:p w14:paraId="5BFF823A" w14:textId="77777777" w:rsidR="003D7EC5" w:rsidRPr="00DB424F" w:rsidRDefault="003D7EC5" w:rsidP="00C75B8C">
            <w:pPr>
              <w:widowControl w:val="0"/>
              <w:ind w:left="-108" w:right="-108"/>
              <w:jc w:val="center"/>
              <w:rPr>
                <w:rFonts w:asciiTheme="majorHAnsi" w:hAnsiTheme="majorHAnsi"/>
                <w:b/>
                <w:sz w:val="18"/>
                <w:szCs w:val="18"/>
              </w:rPr>
            </w:pPr>
            <w:r w:rsidRPr="00DB424F">
              <w:rPr>
                <w:rFonts w:asciiTheme="majorHAnsi" w:hAnsiTheme="majorHAnsi"/>
                <w:b/>
                <w:sz w:val="18"/>
                <w:szCs w:val="18"/>
              </w:rPr>
              <w:t>общая цена/</w:t>
            </w:r>
            <w:proofErr w:type="spellStart"/>
            <w:r w:rsidRPr="00DB424F">
              <w:rPr>
                <w:rFonts w:asciiTheme="majorHAnsi" w:hAnsiTheme="majorHAnsi"/>
                <w:b/>
                <w:sz w:val="18"/>
                <w:szCs w:val="18"/>
              </w:rPr>
              <w:t>драмов</w:t>
            </w:r>
            <w:proofErr w:type="spellEnd"/>
            <w:r w:rsidRPr="00DB424F">
              <w:rPr>
                <w:rFonts w:asciiTheme="majorHAnsi" w:hAnsiTheme="majorHAnsi"/>
                <w:b/>
                <w:sz w:val="18"/>
                <w:szCs w:val="18"/>
              </w:rPr>
              <w:t xml:space="preserve"> РА</w:t>
            </w:r>
          </w:p>
        </w:tc>
        <w:tc>
          <w:tcPr>
            <w:tcW w:w="986" w:type="dxa"/>
            <w:vMerge w:val="restart"/>
            <w:vAlign w:val="center"/>
          </w:tcPr>
          <w:p w14:paraId="26A88EB6" w14:textId="77777777" w:rsidR="003D7EC5" w:rsidRPr="00DB424F" w:rsidRDefault="003D7EC5" w:rsidP="00C75B8C">
            <w:pPr>
              <w:widowControl w:val="0"/>
              <w:ind w:left="-126" w:right="-108"/>
              <w:jc w:val="center"/>
              <w:rPr>
                <w:rFonts w:asciiTheme="majorHAnsi" w:hAnsiTheme="majorHAnsi"/>
                <w:b/>
                <w:sz w:val="18"/>
                <w:szCs w:val="18"/>
                <w:lang w:val="en-US"/>
              </w:rPr>
            </w:pPr>
          </w:p>
          <w:p w14:paraId="2B779B5C" w14:textId="77777777" w:rsidR="003D7EC5" w:rsidRPr="00DB424F" w:rsidRDefault="003D7EC5" w:rsidP="00C75B8C">
            <w:pPr>
              <w:widowControl w:val="0"/>
              <w:ind w:left="-126" w:right="-108"/>
              <w:jc w:val="center"/>
              <w:rPr>
                <w:rFonts w:asciiTheme="majorHAnsi" w:hAnsiTheme="majorHAnsi"/>
                <w:b/>
                <w:sz w:val="18"/>
                <w:szCs w:val="18"/>
                <w:lang w:val="en-US"/>
              </w:rPr>
            </w:pPr>
          </w:p>
          <w:p w14:paraId="268FEE97" w14:textId="77777777" w:rsidR="003D7EC5" w:rsidRPr="00DB424F" w:rsidRDefault="003D7EC5" w:rsidP="00C75B8C">
            <w:pPr>
              <w:widowControl w:val="0"/>
              <w:ind w:left="-126" w:right="-108"/>
              <w:jc w:val="center"/>
              <w:rPr>
                <w:rFonts w:asciiTheme="majorHAnsi" w:hAnsiTheme="majorHAnsi"/>
                <w:b/>
                <w:sz w:val="18"/>
                <w:szCs w:val="18"/>
                <w:lang w:val="en-US"/>
              </w:rPr>
            </w:pPr>
          </w:p>
          <w:p w14:paraId="7433BFBD" w14:textId="77777777" w:rsidR="003D7EC5" w:rsidRPr="00DB424F" w:rsidRDefault="003D7EC5" w:rsidP="00C75B8C">
            <w:pPr>
              <w:widowControl w:val="0"/>
              <w:ind w:left="-126" w:right="-108"/>
              <w:jc w:val="center"/>
              <w:rPr>
                <w:rFonts w:asciiTheme="majorHAnsi" w:hAnsiTheme="majorHAnsi"/>
                <w:b/>
                <w:sz w:val="18"/>
                <w:szCs w:val="18"/>
              </w:rPr>
            </w:pPr>
            <w:r w:rsidRPr="00DB424F">
              <w:rPr>
                <w:rFonts w:asciiTheme="majorHAnsi" w:hAnsiTheme="majorHAnsi"/>
                <w:b/>
                <w:sz w:val="18"/>
                <w:szCs w:val="18"/>
              </w:rPr>
              <w:t>общий объем</w:t>
            </w:r>
          </w:p>
        </w:tc>
        <w:tc>
          <w:tcPr>
            <w:tcW w:w="3685" w:type="dxa"/>
            <w:gridSpan w:val="3"/>
            <w:vAlign w:val="center"/>
          </w:tcPr>
          <w:p w14:paraId="004F993E" w14:textId="77777777" w:rsidR="003D7EC5" w:rsidRPr="00DB424F" w:rsidRDefault="003D7EC5" w:rsidP="00C75B8C">
            <w:pPr>
              <w:widowControl w:val="0"/>
              <w:jc w:val="center"/>
              <w:rPr>
                <w:rFonts w:asciiTheme="majorHAnsi" w:hAnsiTheme="majorHAnsi"/>
                <w:b/>
                <w:sz w:val="18"/>
                <w:szCs w:val="18"/>
              </w:rPr>
            </w:pPr>
            <w:r w:rsidRPr="00DB424F">
              <w:rPr>
                <w:rFonts w:asciiTheme="majorHAnsi" w:hAnsiTheme="majorHAnsi"/>
                <w:b/>
                <w:sz w:val="18"/>
                <w:szCs w:val="18"/>
              </w:rPr>
              <w:t>поставки</w:t>
            </w:r>
          </w:p>
        </w:tc>
      </w:tr>
      <w:tr w:rsidR="004E0282" w:rsidRPr="00DB424F" w14:paraId="6DCEB930" w14:textId="77777777" w:rsidTr="00DB424F">
        <w:trPr>
          <w:trHeight w:val="445"/>
          <w:jc w:val="center"/>
        </w:trPr>
        <w:tc>
          <w:tcPr>
            <w:tcW w:w="981" w:type="dxa"/>
            <w:vMerge/>
          </w:tcPr>
          <w:p w14:paraId="61825E08" w14:textId="77777777" w:rsidR="004E0282" w:rsidRPr="00DB424F" w:rsidRDefault="004E0282" w:rsidP="008E24FB">
            <w:pPr>
              <w:widowControl w:val="0"/>
              <w:jc w:val="center"/>
              <w:rPr>
                <w:rFonts w:asciiTheme="majorHAnsi" w:hAnsiTheme="majorHAnsi"/>
                <w:b/>
                <w:sz w:val="16"/>
                <w:szCs w:val="16"/>
              </w:rPr>
            </w:pPr>
          </w:p>
        </w:tc>
        <w:tc>
          <w:tcPr>
            <w:tcW w:w="1141" w:type="dxa"/>
            <w:vMerge/>
            <w:vAlign w:val="center"/>
          </w:tcPr>
          <w:p w14:paraId="615E3BBA" w14:textId="77777777" w:rsidR="004E0282" w:rsidRPr="00DB424F" w:rsidRDefault="004E0282" w:rsidP="00C75B8C">
            <w:pPr>
              <w:widowControl w:val="0"/>
              <w:jc w:val="center"/>
              <w:rPr>
                <w:rFonts w:asciiTheme="majorHAnsi" w:hAnsiTheme="majorHAnsi"/>
                <w:b/>
                <w:sz w:val="18"/>
                <w:szCs w:val="18"/>
              </w:rPr>
            </w:pPr>
          </w:p>
        </w:tc>
        <w:tc>
          <w:tcPr>
            <w:tcW w:w="1694" w:type="dxa"/>
            <w:vMerge/>
            <w:vAlign w:val="center"/>
          </w:tcPr>
          <w:p w14:paraId="77262F86" w14:textId="77777777" w:rsidR="004E0282" w:rsidRPr="00DB424F" w:rsidRDefault="004E0282" w:rsidP="00C75B8C">
            <w:pPr>
              <w:widowControl w:val="0"/>
              <w:jc w:val="center"/>
              <w:rPr>
                <w:rFonts w:asciiTheme="majorHAnsi" w:hAnsiTheme="majorHAnsi"/>
                <w:b/>
                <w:sz w:val="18"/>
                <w:szCs w:val="18"/>
              </w:rPr>
            </w:pPr>
          </w:p>
        </w:tc>
        <w:tc>
          <w:tcPr>
            <w:tcW w:w="567" w:type="dxa"/>
            <w:vMerge/>
            <w:vAlign w:val="center"/>
          </w:tcPr>
          <w:p w14:paraId="0EFA2989" w14:textId="77777777" w:rsidR="004E0282" w:rsidRPr="00DB424F" w:rsidRDefault="004E0282" w:rsidP="00C75B8C">
            <w:pPr>
              <w:widowControl w:val="0"/>
              <w:jc w:val="center"/>
              <w:rPr>
                <w:rFonts w:asciiTheme="majorHAnsi" w:hAnsiTheme="majorHAnsi"/>
                <w:b/>
                <w:sz w:val="18"/>
                <w:szCs w:val="18"/>
              </w:rPr>
            </w:pPr>
          </w:p>
        </w:tc>
        <w:tc>
          <w:tcPr>
            <w:tcW w:w="4401" w:type="dxa"/>
            <w:vMerge/>
            <w:vAlign w:val="center"/>
          </w:tcPr>
          <w:p w14:paraId="2E181801" w14:textId="77777777" w:rsidR="004E0282" w:rsidRPr="00DB424F" w:rsidRDefault="004E0282" w:rsidP="00C75B8C">
            <w:pPr>
              <w:widowControl w:val="0"/>
              <w:jc w:val="center"/>
              <w:rPr>
                <w:rFonts w:asciiTheme="majorHAnsi" w:hAnsiTheme="majorHAnsi"/>
                <w:b/>
                <w:sz w:val="18"/>
                <w:szCs w:val="18"/>
              </w:rPr>
            </w:pPr>
          </w:p>
        </w:tc>
        <w:tc>
          <w:tcPr>
            <w:tcW w:w="709" w:type="dxa"/>
            <w:vMerge/>
            <w:vAlign w:val="center"/>
          </w:tcPr>
          <w:p w14:paraId="6D5DB0C8" w14:textId="77777777" w:rsidR="004E0282" w:rsidRPr="00DB424F" w:rsidRDefault="004E0282" w:rsidP="00C75B8C">
            <w:pPr>
              <w:widowControl w:val="0"/>
              <w:jc w:val="center"/>
              <w:rPr>
                <w:rFonts w:asciiTheme="majorHAnsi" w:hAnsiTheme="majorHAnsi"/>
                <w:b/>
                <w:sz w:val="18"/>
                <w:szCs w:val="18"/>
              </w:rPr>
            </w:pPr>
          </w:p>
        </w:tc>
        <w:tc>
          <w:tcPr>
            <w:tcW w:w="709" w:type="dxa"/>
            <w:vMerge/>
            <w:vAlign w:val="center"/>
          </w:tcPr>
          <w:p w14:paraId="3E53E15E" w14:textId="77777777" w:rsidR="004E0282" w:rsidRPr="00DB424F" w:rsidRDefault="004E0282" w:rsidP="00C75B8C">
            <w:pPr>
              <w:widowControl w:val="0"/>
              <w:jc w:val="center"/>
              <w:rPr>
                <w:rFonts w:asciiTheme="majorHAnsi" w:hAnsiTheme="majorHAnsi"/>
                <w:b/>
                <w:sz w:val="18"/>
                <w:szCs w:val="18"/>
              </w:rPr>
            </w:pPr>
          </w:p>
        </w:tc>
        <w:tc>
          <w:tcPr>
            <w:tcW w:w="992" w:type="dxa"/>
            <w:vMerge/>
            <w:vAlign w:val="center"/>
          </w:tcPr>
          <w:p w14:paraId="32F99E9A" w14:textId="77777777" w:rsidR="004E0282" w:rsidRPr="00DB424F" w:rsidRDefault="004E0282" w:rsidP="00C75B8C">
            <w:pPr>
              <w:widowControl w:val="0"/>
              <w:jc w:val="center"/>
              <w:rPr>
                <w:rFonts w:asciiTheme="majorHAnsi" w:hAnsiTheme="majorHAnsi"/>
                <w:b/>
                <w:sz w:val="18"/>
                <w:szCs w:val="18"/>
              </w:rPr>
            </w:pPr>
          </w:p>
        </w:tc>
        <w:tc>
          <w:tcPr>
            <w:tcW w:w="986" w:type="dxa"/>
            <w:vMerge/>
            <w:vAlign w:val="center"/>
          </w:tcPr>
          <w:p w14:paraId="2D46506A" w14:textId="77777777" w:rsidR="004E0282" w:rsidRPr="00DB424F" w:rsidRDefault="004E0282" w:rsidP="00C75B8C">
            <w:pPr>
              <w:widowControl w:val="0"/>
              <w:jc w:val="center"/>
              <w:rPr>
                <w:rFonts w:asciiTheme="majorHAnsi" w:hAnsiTheme="majorHAnsi"/>
                <w:b/>
                <w:sz w:val="18"/>
                <w:szCs w:val="18"/>
              </w:rPr>
            </w:pPr>
          </w:p>
        </w:tc>
        <w:tc>
          <w:tcPr>
            <w:tcW w:w="1475" w:type="dxa"/>
            <w:vAlign w:val="center"/>
          </w:tcPr>
          <w:p w14:paraId="7AC0EC58" w14:textId="77777777" w:rsidR="004E0282" w:rsidRPr="00DB424F" w:rsidRDefault="004E0282" w:rsidP="00C75B8C">
            <w:pPr>
              <w:widowControl w:val="0"/>
              <w:ind w:left="-108" w:right="-108"/>
              <w:jc w:val="center"/>
              <w:rPr>
                <w:rFonts w:asciiTheme="majorHAnsi" w:hAnsiTheme="majorHAnsi"/>
                <w:b/>
                <w:sz w:val="18"/>
                <w:szCs w:val="18"/>
                <w:lang w:val="en-US"/>
              </w:rPr>
            </w:pPr>
          </w:p>
          <w:p w14:paraId="5637F5D6" w14:textId="77777777" w:rsidR="004E0282" w:rsidRPr="00DB424F" w:rsidRDefault="004E0282" w:rsidP="00C75B8C">
            <w:pPr>
              <w:widowControl w:val="0"/>
              <w:ind w:left="-108" w:right="-108"/>
              <w:jc w:val="center"/>
              <w:rPr>
                <w:rFonts w:asciiTheme="majorHAnsi" w:hAnsiTheme="majorHAnsi"/>
                <w:b/>
                <w:sz w:val="18"/>
                <w:szCs w:val="18"/>
                <w:lang w:val="en-US"/>
              </w:rPr>
            </w:pPr>
          </w:p>
          <w:p w14:paraId="7D87BD82" w14:textId="77777777" w:rsidR="004E0282" w:rsidRPr="00DB424F" w:rsidRDefault="004E0282" w:rsidP="00C75B8C">
            <w:pPr>
              <w:widowControl w:val="0"/>
              <w:ind w:left="-108" w:right="-108"/>
              <w:jc w:val="center"/>
              <w:rPr>
                <w:rFonts w:asciiTheme="majorHAnsi" w:hAnsiTheme="majorHAnsi"/>
                <w:b/>
                <w:sz w:val="18"/>
                <w:szCs w:val="18"/>
              </w:rPr>
            </w:pPr>
            <w:r w:rsidRPr="00DB424F">
              <w:rPr>
                <w:rFonts w:asciiTheme="majorHAnsi" w:hAnsiTheme="majorHAnsi"/>
                <w:b/>
                <w:sz w:val="18"/>
                <w:szCs w:val="18"/>
              </w:rPr>
              <w:t>адрес</w:t>
            </w:r>
          </w:p>
        </w:tc>
        <w:tc>
          <w:tcPr>
            <w:tcW w:w="869" w:type="dxa"/>
            <w:vAlign w:val="center"/>
          </w:tcPr>
          <w:p w14:paraId="5B7E1D9C" w14:textId="77777777" w:rsidR="004E0282" w:rsidRPr="00DB424F" w:rsidRDefault="004E0282" w:rsidP="00C75B8C">
            <w:pPr>
              <w:widowControl w:val="0"/>
              <w:ind w:left="-46" w:right="-84"/>
              <w:jc w:val="center"/>
              <w:rPr>
                <w:rFonts w:asciiTheme="majorHAnsi" w:hAnsiTheme="majorHAnsi"/>
                <w:b/>
                <w:sz w:val="18"/>
                <w:szCs w:val="18"/>
              </w:rPr>
            </w:pPr>
            <w:r w:rsidRPr="00DB424F">
              <w:rPr>
                <w:rFonts w:asciiTheme="majorHAnsi" w:hAnsiTheme="majorHAnsi"/>
                <w:b/>
                <w:sz w:val="18"/>
                <w:szCs w:val="18"/>
              </w:rPr>
              <w:t>подлежащее поставке количество товара</w:t>
            </w:r>
          </w:p>
        </w:tc>
        <w:tc>
          <w:tcPr>
            <w:tcW w:w="1341" w:type="dxa"/>
            <w:vAlign w:val="center"/>
          </w:tcPr>
          <w:p w14:paraId="1042CD68" w14:textId="640BFA4E" w:rsidR="004E0282" w:rsidRPr="00DB424F" w:rsidRDefault="004E0282" w:rsidP="00C75B8C">
            <w:pPr>
              <w:widowControl w:val="0"/>
              <w:ind w:left="-132" w:right="-129"/>
              <w:jc w:val="center"/>
              <w:rPr>
                <w:rFonts w:asciiTheme="majorHAnsi" w:hAnsiTheme="majorHAnsi"/>
                <w:b/>
                <w:sz w:val="18"/>
                <w:szCs w:val="18"/>
                <w:lang w:val="hy-AM"/>
              </w:rPr>
            </w:pPr>
            <w:r w:rsidRPr="00DB424F">
              <w:rPr>
                <w:rFonts w:asciiTheme="majorHAnsi" w:hAnsiTheme="majorHAnsi"/>
                <w:b/>
                <w:sz w:val="18"/>
                <w:szCs w:val="18"/>
              </w:rPr>
              <w:t>срок</w:t>
            </w:r>
          </w:p>
        </w:tc>
      </w:tr>
      <w:tr w:rsidR="00A3754F" w:rsidRPr="00DB424F" w14:paraId="1CAA76E2" w14:textId="77777777" w:rsidTr="00DB424F">
        <w:trPr>
          <w:jc w:val="center"/>
        </w:trPr>
        <w:tc>
          <w:tcPr>
            <w:tcW w:w="981" w:type="dxa"/>
            <w:vAlign w:val="center"/>
          </w:tcPr>
          <w:p w14:paraId="448DA675" w14:textId="77777777" w:rsidR="00A3754F" w:rsidRPr="00DB424F" w:rsidRDefault="00A3754F" w:rsidP="00A3754F">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350720D6" w14:textId="2E54332B" w:rsidR="00A3754F" w:rsidRPr="00536C27" w:rsidRDefault="00A3754F" w:rsidP="00A3754F">
            <w:pPr>
              <w:rPr>
                <w:sz w:val="16"/>
                <w:szCs w:val="16"/>
              </w:rPr>
            </w:pPr>
            <w:r w:rsidRPr="00536C27">
              <w:rPr>
                <w:sz w:val="16"/>
                <w:szCs w:val="16"/>
              </w:rPr>
              <w:t>15811100</w:t>
            </w:r>
          </w:p>
        </w:tc>
        <w:tc>
          <w:tcPr>
            <w:tcW w:w="1694" w:type="dxa"/>
          </w:tcPr>
          <w:p w14:paraId="3A383D56" w14:textId="6F3BBB74" w:rsidR="00A3754F" w:rsidRPr="00536C27" w:rsidRDefault="00A3754F" w:rsidP="00A3754F">
            <w:pPr>
              <w:rPr>
                <w:sz w:val="16"/>
                <w:szCs w:val="16"/>
              </w:rPr>
            </w:pPr>
            <w:r w:rsidRPr="00536C27">
              <w:rPr>
                <w:sz w:val="16"/>
                <w:szCs w:val="16"/>
              </w:rPr>
              <w:t>Хлеб</w:t>
            </w:r>
          </w:p>
        </w:tc>
        <w:tc>
          <w:tcPr>
            <w:tcW w:w="567" w:type="dxa"/>
          </w:tcPr>
          <w:p w14:paraId="1A95EACE" w14:textId="77777777" w:rsidR="00A3754F" w:rsidRPr="00536C27" w:rsidRDefault="00A3754F" w:rsidP="00A3754F">
            <w:pPr>
              <w:widowControl w:val="0"/>
              <w:rPr>
                <w:sz w:val="16"/>
                <w:szCs w:val="16"/>
              </w:rPr>
            </w:pPr>
          </w:p>
        </w:tc>
        <w:tc>
          <w:tcPr>
            <w:tcW w:w="4401" w:type="dxa"/>
          </w:tcPr>
          <w:p w14:paraId="6688DAE5" w14:textId="4C64BB9F" w:rsidR="00A3754F" w:rsidRPr="00536C27" w:rsidRDefault="00A3754F" w:rsidP="00A3754F">
            <w:pPr>
              <w:jc w:val="center"/>
              <w:rPr>
                <w:sz w:val="16"/>
                <w:szCs w:val="16"/>
              </w:rPr>
            </w:pPr>
            <w:r w:rsidRPr="00A3754F">
              <w:rPr>
                <w:sz w:val="16"/>
                <w:szCs w:val="16"/>
              </w:rPr>
              <w:t>АСТ 31-2019, Хлеб из пшеничной муки, изготовленный из пшеничной муки 1-го типа. Безопасность в соответствии с гигиеническими нормами № 2-III-4.9-01-2010, требования к безопасности, маркировке и упаковке согласно статье 9 Закона РА «О безопасности пищевых продуктов». Остаточный срок годности не менее 90%. В соответствии с Законом РА «О стандартизации», технические условия продукта должны быть зарегистрированы и представлены на момент поставки продукта. Срок годности: выпечен на день поставки. Обязательное условие: Перевозка пищевых продуктов должна осуществляться транспортными средствами, соответствующими требованиям, установленным законодательными актами в области безопасности пищевых продуктов.</w:t>
            </w:r>
          </w:p>
        </w:tc>
        <w:tc>
          <w:tcPr>
            <w:tcW w:w="709" w:type="dxa"/>
          </w:tcPr>
          <w:p w14:paraId="1662C37A" w14:textId="43E8CCD2" w:rsidR="00A3754F" w:rsidRPr="00536C27" w:rsidRDefault="00A3754F" w:rsidP="00A3754F">
            <w:pPr>
              <w:widowControl w:val="0"/>
              <w:jc w:val="center"/>
              <w:rPr>
                <w:sz w:val="16"/>
                <w:szCs w:val="16"/>
              </w:rPr>
            </w:pPr>
            <w:r w:rsidRPr="00536C27">
              <w:rPr>
                <w:sz w:val="16"/>
                <w:szCs w:val="16"/>
              </w:rPr>
              <w:t>кг</w:t>
            </w:r>
          </w:p>
        </w:tc>
        <w:tc>
          <w:tcPr>
            <w:tcW w:w="709" w:type="dxa"/>
            <w:vAlign w:val="center"/>
          </w:tcPr>
          <w:p w14:paraId="65F1DEC8" w14:textId="5EB96F22" w:rsidR="00A3754F" w:rsidRPr="00DB424F" w:rsidRDefault="00A3754F" w:rsidP="00A3754F">
            <w:pPr>
              <w:widowControl w:val="0"/>
              <w:jc w:val="center"/>
              <w:rPr>
                <w:rFonts w:asciiTheme="majorHAnsi" w:hAnsiTheme="majorHAnsi" w:cs="Calibri"/>
                <w:sz w:val="16"/>
                <w:szCs w:val="16"/>
                <w:lang w:val="hy-AM"/>
              </w:rPr>
            </w:pPr>
          </w:p>
        </w:tc>
        <w:tc>
          <w:tcPr>
            <w:tcW w:w="992" w:type="dxa"/>
            <w:vAlign w:val="center"/>
          </w:tcPr>
          <w:p w14:paraId="0AFC9918" w14:textId="31E95047" w:rsidR="00A3754F" w:rsidRPr="00DB424F" w:rsidRDefault="00A3754F" w:rsidP="00A3754F">
            <w:pPr>
              <w:widowControl w:val="0"/>
              <w:jc w:val="center"/>
              <w:rPr>
                <w:rFonts w:asciiTheme="majorHAnsi" w:hAnsiTheme="majorHAnsi" w:cs="Calibri"/>
                <w:sz w:val="16"/>
                <w:szCs w:val="16"/>
                <w:lang w:val="hy-AM"/>
              </w:rPr>
            </w:pPr>
          </w:p>
        </w:tc>
        <w:tc>
          <w:tcPr>
            <w:tcW w:w="986" w:type="dxa"/>
            <w:vAlign w:val="center"/>
          </w:tcPr>
          <w:p w14:paraId="1789D98E" w14:textId="7965588F" w:rsidR="00A3754F" w:rsidRPr="00DB424F" w:rsidRDefault="00A3754F" w:rsidP="00A3754F">
            <w:pPr>
              <w:widowControl w:val="0"/>
              <w:jc w:val="center"/>
              <w:rPr>
                <w:rFonts w:asciiTheme="majorHAnsi" w:hAnsiTheme="majorHAnsi" w:cs="Calibri"/>
                <w:sz w:val="16"/>
                <w:szCs w:val="16"/>
                <w:lang w:val="hy-AM"/>
              </w:rPr>
            </w:pPr>
            <w:r>
              <w:rPr>
                <w:rFonts w:asciiTheme="minorHAnsi" w:hAnsiTheme="minorHAnsi" w:cstheme="minorHAnsi"/>
                <w:sz w:val="16"/>
                <w:szCs w:val="16"/>
              </w:rPr>
              <w:t>425,0</w:t>
            </w:r>
          </w:p>
        </w:tc>
        <w:tc>
          <w:tcPr>
            <w:tcW w:w="1475" w:type="dxa"/>
          </w:tcPr>
          <w:p w14:paraId="1E6BDA08" w14:textId="0CCC8927" w:rsidR="00A3754F" w:rsidRPr="00DB424F" w:rsidRDefault="00A3754F" w:rsidP="00A3754F">
            <w:pPr>
              <w:rPr>
                <w:sz w:val="16"/>
                <w:szCs w:val="16"/>
              </w:rPr>
            </w:pPr>
            <w:r w:rsidRPr="00536C27">
              <w:rPr>
                <w:sz w:val="16"/>
                <w:szCs w:val="16"/>
              </w:rPr>
              <w:t xml:space="preserve">Армения, Араратская область, село </w:t>
            </w:r>
            <w:proofErr w:type="spellStart"/>
            <w:r w:rsidRPr="00536C27">
              <w:rPr>
                <w:sz w:val="16"/>
                <w:szCs w:val="16"/>
              </w:rPr>
              <w:t>Араксаван</w:t>
            </w:r>
            <w:proofErr w:type="spellEnd"/>
            <w:r w:rsidRPr="00536C27">
              <w:rPr>
                <w:sz w:val="16"/>
                <w:szCs w:val="16"/>
              </w:rPr>
              <w:t>, ул. Паруйра Севака, дом 22</w:t>
            </w:r>
          </w:p>
        </w:tc>
        <w:tc>
          <w:tcPr>
            <w:tcW w:w="869" w:type="dxa"/>
            <w:vAlign w:val="center"/>
          </w:tcPr>
          <w:p w14:paraId="2A981649" w14:textId="2F89B777" w:rsidR="00A3754F" w:rsidRPr="00536C27" w:rsidRDefault="00A3754F" w:rsidP="00A3754F">
            <w:pPr>
              <w:widowControl w:val="0"/>
              <w:jc w:val="center"/>
              <w:rPr>
                <w:sz w:val="16"/>
                <w:szCs w:val="16"/>
              </w:rPr>
            </w:pPr>
            <w:r w:rsidRPr="00536C27">
              <w:rPr>
                <w:sz w:val="16"/>
                <w:szCs w:val="16"/>
              </w:rPr>
              <w:t>По желанию заказчика</w:t>
            </w:r>
          </w:p>
        </w:tc>
        <w:tc>
          <w:tcPr>
            <w:tcW w:w="1341" w:type="dxa"/>
          </w:tcPr>
          <w:p w14:paraId="279BBCE5" w14:textId="37872CB6" w:rsidR="00A3754F" w:rsidRPr="00536C27" w:rsidRDefault="00A3754F" w:rsidP="00A3754F">
            <w:pPr>
              <w:widowControl w:val="0"/>
              <w:jc w:val="center"/>
              <w:rPr>
                <w:sz w:val="16"/>
                <w:szCs w:val="16"/>
              </w:rPr>
            </w:pPr>
            <w:r w:rsidRPr="00536C27">
              <w:rPr>
                <w:sz w:val="16"/>
                <w:szCs w:val="16"/>
              </w:rPr>
              <w:t>После вступления договора в юридическую силу и до 25.05.2026</w:t>
            </w:r>
          </w:p>
        </w:tc>
      </w:tr>
      <w:tr w:rsidR="00A3754F" w:rsidRPr="00DB424F" w14:paraId="296B76E8" w14:textId="77777777" w:rsidTr="00412F32">
        <w:trPr>
          <w:jc w:val="center"/>
        </w:trPr>
        <w:tc>
          <w:tcPr>
            <w:tcW w:w="981" w:type="dxa"/>
            <w:vAlign w:val="center"/>
          </w:tcPr>
          <w:p w14:paraId="1C7EC73E" w14:textId="77777777" w:rsidR="00A3754F" w:rsidRPr="00DB424F" w:rsidRDefault="00A3754F" w:rsidP="00A3754F">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46AE4FBE" w14:textId="6193523E" w:rsidR="00A3754F" w:rsidRPr="00536C27" w:rsidRDefault="00A3754F" w:rsidP="00A3754F">
            <w:pPr>
              <w:rPr>
                <w:sz w:val="16"/>
                <w:szCs w:val="16"/>
              </w:rPr>
            </w:pPr>
            <w:r w:rsidRPr="00536C27">
              <w:rPr>
                <w:sz w:val="16"/>
                <w:szCs w:val="16"/>
              </w:rPr>
              <w:t>15872400</w:t>
            </w:r>
          </w:p>
        </w:tc>
        <w:tc>
          <w:tcPr>
            <w:tcW w:w="1694" w:type="dxa"/>
          </w:tcPr>
          <w:p w14:paraId="28360B09" w14:textId="6BC6ED29" w:rsidR="00A3754F" w:rsidRPr="00536C27" w:rsidRDefault="00A3754F" w:rsidP="00A3754F">
            <w:pPr>
              <w:rPr>
                <w:sz w:val="16"/>
                <w:szCs w:val="16"/>
              </w:rPr>
            </w:pPr>
            <w:r w:rsidRPr="00536C27">
              <w:rPr>
                <w:sz w:val="16"/>
                <w:szCs w:val="16"/>
              </w:rPr>
              <w:t>Соль</w:t>
            </w:r>
          </w:p>
        </w:tc>
        <w:tc>
          <w:tcPr>
            <w:tcW w:w="567" w:type="dxa"/>
          </w:tcPr>
          <w:p w14:paraId="3C521809" w14:textId="77777777" w:rsidR="00A3754F" w:rsidRPr="00536C27" w:rsidRDefault="00A3754F" w:rsidP="00A3754F">
            <w:pPr>
              <w:widowControl w:val="0"/>
              <w:rPr>
                <w:sz w:val="16"/>
                <w:szCs w:val="16"/>
              </w:rPr>
            </w:pPr>
          </w:p>
        </w:tc>
        <w:tc>
          <w:tcPr>
            <w:tcW w:w="4401" w:type="dxa"/>
          </w:tcPr>
          <w:p w14:paraId="706C8770" w14:textId="089D4F88" w:rsidR="00A3754F" w:rsidRPr="00536C27" w:rsidRDefault="00A3754F" w:rsidP="00A3754F">
            <w:pPr>
              <w:rPr>
                <w:sz w:val="16"/>
                <w:szCs w:val="16"/>
              </w:rPr>
            </w:pPr>
            <w:r w:rsidRPr="00A3754F">
              <w:rPr>
                <w:sz w:val="16"/>
                <w:szCs w:val="16"/>
              </w:rPr>
              <w:t xml:space="preserve">Пищевая соль: высококачественная, йодированная АСТ 239-2005, белая, кристаллическая, сыпучий материал, наличие посторонних механических примесей не допускается, массовая доля влаги не более 0,1% </w:t>
            </w:r>
            <w:proofErr w:type="gramStart"/>
            <w:r w:rsidRPr="00A3754F">
              <w:rPr>
                <w:sz w:val="16"/>
                <w:szCs w:val="16"/>
              </w:rPr>
              <w:t>для экстра</w:t>
            </w:r>
            <w:proofErr w:type="gramEnd"/>
            <w:r w:rsidRPr="00A3754F">
              <w:rPr>
                <w:sz w:val="16"/>
                <w:szCs w:val="16"/>
              </w:rPr>
              <w:t>-солью и не более 0,7% для высококачественной солью, упаковка: заводская, вес: 1 килограмм. Срок годности не менее 12 месяцев с даты производства. Безопасность соответствует гигиеническим стандартам № 2-III-4.9-01-2010, требованиям безопасности, маркировки и упаковки согласно статье 9 Закона Республики Армения «О безопасности пищевых продуктов».</w:t>
            </w:r>
          </w:p>
        </w:tc>
        <w:tc>
          <w:tcPr>
            <w:tcW w:w="709" w:type="dxa"/>
          </w:tcPr>
          <w:p w14:paraId="68889EE8" w14:textId="55066CEE" w:rsidR="00A3754F" w:rsidRPr="00536C27" w:rsidRDefault="00A3754F" w:rsidP="00A3754F">
            <w:pPr>
              <w:widowControl w:val="0"/>
              <w:jc w:val="center"/>
              <w:rPr>
                <w:sz w:val="16"/>
                <w:szCs w:val="16"/>
              </w:rPr>
            </w:pPr>
            <w:r w:rsidRPr="00536C27">
              <w:rPr>
                <w:sz w:val="16"/>
                <w:szCs w:val="16"/>
              </w:rPr>
              <w:t>кг</w:t>
            </w:r>
          </w:p>
        </w:tc>
        <w:tc>
          <w:tcPr>
            <w:tcW w:w="709" w:type="dxa"/>
            <w:vAlign w:val="center"/>
          </w:tcPr>
          <w:p w14:paraId="5C450F95" w14:textId="4EF1DDFE" w:rsidR="00A3754F" w:rsidRPr="00DB424F" w:rsidRDefault="00A3754F" w:rsidP="00A3754F">
            <w:pPr>
              <w:widowControl w:val="0"/>
              <w:jc w:val="center"/>
              <w:rPr>
                <w:rFonts w:asciiTheme="majorHAnsi" w:hAnsiTheme="majorHAnsi" w:cs="Calibri"/>
                <w:sz w:val="16"/>
                <w:szCs w:val="16"/>
                <w:lang w:val="hy-AM"/>
              </w:rPr>
            </w:pPr>
          </w:p>
        </w:tc>
        <w:tc>
          <w:tcPr>
            <w:tcW w:w="992" w:type="dxa"/>
            <w:vAlign w:val="center"/>
          </w:tcPr>
          <w:p w14:paraId="6073B725" w14:textId="2E31FE34" w:rsidR="00A3754F" w:rsidRPr="00DB424F" w:rsidRDefault="00A3754F" w:rsidP="00A3754F">
            <w:pPr>
              <w:widowControl w:val="0"/>
              <w:jc w:val="center"/>
              <w:rPr>
                <w:rFonts w:asciiTheme="majorHAnsi" w:hAnsiTheme="majorHAnsi" w:cs="Calibri"/>
                <w:sz w:val="16"/>
                <w:szCs w:val="16"/>
                <w:lang w:val="hy-AM"/>
              </w:rPr>
            </w:pPr>
          </w:p>
        </w:tc>
        <w:tc>
          <w:tcPr>
            <w:tcW w:w="986" w:type="dxa"/>
            <w:vAlign w:val="center"/>
          </w:tcPr>
          <w:p w14:paraId="5245F57C" w14:textId="40035717" w:rsidR="00A3754F" w:rsidRPr="00DB424F" w:rsidRDefault="00A3754F" w:rsidP="00A3754F">
            <w:pPr>
              <w:widowControl w:val="0"/>
              <w:jc w:val="center"/>
              <w:rPr>
                <w:rFonts w:asciiTheme="majorHAnsi" w:hAnsiTheme="majorHAnsi" w:cs="Calibri"/>
                <w:sz w:val="16"/>
                <w:szCs w:val="16"/>
                <w:lang w:val="hy-AM"/>
              </w:rPr>
            </w:pPr>
            <w:r>
              <w:rPr>
                <w:rFonts w:asciiTheme="minorHAnsi" w:hAnsiTheme="minorHAnsi" w:cstheme="minorHAnsi"/>
                <w:sz w:val="16"/>
                <w:szCs w:val="16"/>
              </w:rPr>
              <w:t>9,6</w:t>
            </w:r>
          </w:p>
        </w:tc>
        <w:tc>
          <w:tcPr>
            <w:tcW w:w="1475" w:type="dxa"/>
          </w:tcPr>
          <w:p w14:paraId="60E7773A" w14:textId="4ABF25F9" w:rsidR="00A3754F" w:rsidRPr="00DB424F" w:rsidRDefault="00A3754F" w:rsidP="00A3754F">
            <w:pPr>
              <w:rPr>
                <w:sz w:val="16"/>
                <w:szCs w:val="16"/>
              </w:rPr>
            </w:pPr>
            <w:r w:rsidRPr="00536C27">
              <w:rPr>
                <w:sz w:val="16"/>
                <w:szCs w:val="16"/>
              </w:rPr>
              <w:t xml:space="preserve">Армения, Араратская область, село </w:t>
            </w:r>
            <w:proofErr w:type="spellStart"/>
            <w:r w:rsidRPr="00536C27">
              <w:rPr>
                <w:sz w:val="16"/>
                <w:szCs w:val="16"/>
              </w:rPr>
              <w:t>Араксаван</w:t>
            </w:r>
            <w:proofErr w:type="spellEnd"/>
            <w:r w:rsidRPr="00536C27">
              <w:rPr>
                <w:sz w:val="16"/>
                <w:szCs w:val="16"/>
              </w:rPr>
              <w:t>, ул. Паруйра Севака, дом 22</w:t>
            </w:r>
          </w:p>
        </w:tc>
        <w:tc>
          <w:tcPr>
            <w:tcW w:w="869" w:type="dxa"/>
          </w:tcPr>
          <w:p w14:paraId="2AD5DC77" w14:textId="4248E1C9" w:rsidR="00A3754F" w:rsidRPr="00536C27" w:rsidRDefault="00A3754F" w:rsidP="00A3754F">
            <w:pPr>
              <w:widowControl w:val="0"/>
              <w:jc w:val="center"/>
              <w:rPr>
                <w:sz w:val="16"/>
                <w:szCs w:val="16"/>
              </w:rPr>
            </w:pPr>
            <w:r w:rsidRPr="00536C27">
              <w:rPr>
                <w:sz w:val="16"/>
                <w:szCs w:val="16"/>
              </w:rPr>
              <w:t>По желанию заказчика</w:t>
            </w:r>
          </w:p>
        </w:tc>
        <w:tc>
          <w:tcPr>
            <w:tcW w:w="1341" w:type="dxa"/>
          </w:tcPr>
          <w:p w14:paraId="69778663" w14:textId="48C6899F" w:rsidR="00A3754F" w:rsidRPr="00536C27" w:rsidRDefault="00A3754F" w:rsidP="00A3754F">
            <w:pPr>
              <w:widowControl w:val="0"/>
              <w:jc w:val="center"/>
              <w:rPr>
                <w:sz w:val="16"/>
                <w:szCs w:val="16"/>
              </w:rPr>
            </w:pPr>
            <w:r w:rsidRPr="00536C27">
              <w:rPr>
                <w:sz w:val="16"/>
                <w:szCs w:val="16"/>
              </w:rPr>
              <w:t>После вступления договора в юридическую силу и до 25.05.2026</w:t>
            </w:r>
          </w:p>
        </w:tc>
      </w:tr>
      <w:tr w:rsidR="00A3754F" w:rsidRPr="00DB424F" w14:paraId="55B092F6" w14:textId="77777777" w:rsidTr="00412F32">
        <w:trPr>
          <w:trHeight w:val="59"/>
          <w:jc w:val="center"/>
        </w:trPr>
        <w:tc>
          <w:tcPr>
            <w:tcW w:w="981" w:type="dxa"/>
            <w:vAlign w:val="center"/>
          </w:tcPr>
          <w:p w14:paraId="1ABD6E30" w14:textId="77777777" w:rsidR="00A3754F" w:rsidRPr="00DB424F" w:rsidRDefault="00A3754F" w:rsidP="00A3754F">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7038DAFC" w14:textId="49853987" w:rsidR="00A3754F" w:rsidRPr="00536C27" w:rsidRDefault="00A3754F" w:rsidP="00A3754F">
            <w:pPr>
              <w:rPr>
                <w:sz w:val="16"/>
                <w:szCs w:val="16"/>
              </w:rPr>
            </w:pPr>
            <w:r w:rsidRPr="00536C27">
              <w:rPr>
                <w:sz w:val="16"/>
                <w:szCs w:val="16"/>
              </w:rPr>
              <w:t>15421100</w:t>
            </w:r>
          </w:p>
        </w:tc>
        <w:tc>
          <w:tcPr>
            <w:tcW w:w="1694" w:type="dxa"/>
          </w:tcPr>
          <w:p w14:paraId="5035F48D" w14:textId="16FCBECC" w:rsidR="00A3754F" w:rsidRPr="00536C27" w:rsidRDefault="00A3754F" w:rsidP="00A3754F">
            <w:pPr>
              <w:rPr>
                <w:sz w:val="16"/>
                <w:szCs w:val="16"/>
              </w:rPr>
            </w:pPr>
            <w:r w:rsidRPr="00536C27">
              <w:rPr>
                <w:sz w:val="16"/>
                <w:szCs w:val="16"/>
              </w:rPr>
              <w:t>Рафинированное подсолнечное масло</w:t>
            </w:r>
          </w:p>
        </w:tc>
        <w:tc>
          <w:tcPr>
            <w:tcW w:w="567" w:type="dxa"/>
          </w:tcPr>
          <w:p w14:paraId="40F39A91" w14:textId="77777777" w:rsidR="00A3754F" w:rsidRPr="00536C27" w:rsidRDefault="00A3754F" w:rsidP="00A3754F">
            <w:pPr>
              <w:widowControl w:val="0"/>
              <w:rPr>
                <w:sz w:val="16"/>
                <w:szCs w:val="16"/>
              </w:rPr>
            </w:pPr>
          </w:p>
        </w:tc>
        <w:tc>
          <w:tcPr>
            <w:tcW w:w="4401" w:type="dxa"/>
          </w:tcPr>
          <w:p w14:paraId="2A8A9D79" w14:textId="1FE949B0" w:rsidR="00A3754F" w:rsidRPr="00536C27" w:rsidRDefault="00A3754F" w:rsidP="00A3754F">
            <w:pPr>
              <w:tabs>
                <w:tab w:val="left" w:pos="1305"/>
              </w:tabs>
              <w:rPr>
                <w:sz w:val="16"/>
                <w:szCs w:val="16"/>
              </w:rPr>
            </w:pPr>
            <w:r w:rsidRPr="00A3754F">
              <w:rPr>
                <w:sz w:val="16"/>
                <w:szCs w:val="16"/>
              </w:rPr>
              <w:t>ГОСТ 1129-2013, Подсолнечное масло, полученное путем экстракции и прессования семян подсолнечника, высококачественное, рафинированное, дезодорированное. Остаточный срок годности не менее 80%. Безопасность в соответствии с гигиеническими нормами № 2-III-4.9-01-2010, требованиями безопасности, маркировки и упаковки согласно статье 9 Закона Республики Армения «О безопасности пищевых продуктов».</w:t>
            </w:r>
          </w:p>
        </w:tc>
        <w:tc>
          <w:tcPr>
            <w:tcW w:w="709" w:type="dxa"/>
          </w:tcPr>
          <w:p w14:paraId="55FA6EFF" w14:textId="728DBBBA" w:rsidR="00A3754F" w:rsidRPr="00536C27" w:rsidRDefault="00A3754F" w:rsidP="00A3754F">
            <w:pPr>
              <w:widowControl w:val="0"/>
              <w:jc w:val="center"/>
              <w:rPr>
                <w:sz w:val="16"/>
                <w:szCs w:val="16"/>
              </w:rPr>
            </w:pPr>
            <w:r w:rsidRPr="00536C27">
              <w:rPr>
                <w:sz w:val="16"/>
                <w:szCs w:val="16"/>
              </w:rPr>
              <w:t>литр</w:t>
            </w:r>
          </w:p>
        </w:tc>
        <w:tc>
          <w:tcPr>
            <w:tcW w:w="709" w:type="dxa"/>
            <w:vAlign w:val="center"/>
          </w:tcPr>
          <w:p w14:paraId="03810AC0" w14:textId="682E591D" w:rsidR="00A3754F" w:rsidRPr="00DB424F" w:rsidRDefault="00A3754F" w:rsidP="00A3754F">
            <w:pPr>
              <w:widowControl w:val="0"/>
              <w:jc w:val="center"/>
              <w:rPr>
                <w:rFonts w:asciiTheme="majorHAnsi" w:hAnsiTheme="majorHAnsi" w:cs="Calibri"/>
                <w:sz w:val="16"/>
                <w:szCs w:val="16"/>
                <w:lang w:val="hy-AM"/>
              </w:rPr>
            </w:pPr>
          </w:p>
        </w:tc>
        <w:tc>
          <w:tcPr>
            <w:tcW w:w="992" w:type="dxa"/>
            <w:vAlign w:val="center"/>
          </w:tcPr>
          <w:p w14:paraId="088620A0" w14:textId="0819FDE8" w:rsidR="00A3754F" w:rsidRPr="00DB424F" w:rsidRDefault="00A3754F" w:rsidP="00A3754F">
            <w:pPr>
              <w:widowControl w:val="0"/>
              <w:jc w:val="center"/>
              <w:rPr>
                <w:rFonts w:asciiTheme="majorHAnsi" w:hAnsiTheme="majorHAnsi" w:cs="Calibri"/>
                <w:sz w:val="16"/>
                <w:szCs w:val="16"/>
                <w:lang w:val="hy-AM"/>
              </w:rPr>
            </w:pPr>
          </w:p>
        </w:tc>
        <w:tc>
          <w:tcPr>
            <w:tcW w:w="986" w:type="dxa"/>
            <w:vAlign w:val="center"/>
          </w:tcPr>
          <w:p w14:paraId="1C9E486F" w14:textId="5B30F1FC" w:rsidR="00A3754F" w:rsidRPr="00DB424F" w:rsidRDefault="00A3754F" w:rsidP="00A3754F">
            <w:pPr>
              <w:widowControl w:val="0"/>
              <w:jc w:val="center"/>
              <w:rPr>
                <w:rFonts w:asciiTheme="majorHAnsi" w:hAnsiTheme="majorHAnsi" w:cs="Calibri"/>
                <w:sz w:val="16"/>
                <w:szCs w:val="16"/>
                <w:lang w:val="hy-AM"/>
              </w:rPr>
            </w:pPr>
            <w:r>
              <w:rPr>
                <w:rFonts w:asciiTheme="minorHAnsi" w:hAnsiTheme="minorHAnsi" w:cstheme="minorHAnsi"/>
                <w:sz w:val="16"/>
                <w:szCs w:val="16"/>
              </w:rPr>
              <w:t>55,0</w:t>
            </w:r>
          </w:p>
        </w:tc>
        <w:tc>
          <w:tcPr>
            <w:tcW w:w="1475" w:type="dxa"/>
          </w:tcPr>
          <w:p w14:paraId="7F4D8789" w14:textId="628608E8" w:rsidR="00A3754F" w:rsidRPr="00DB424F" w:rsidRDefault="00A3754F" w:rsidP="00A3754F">
            <w:pPr>
              <w:rPr>
                <w:sz w:val="16"/>
                <w:szCs w:val="16"/>
              </w:rPr>
            </w:pPr>
            <w:r w:rsidRPr="00DB424F">
              <w:rPr>
                <w:sz w:val="16"/>
                <w:szCs w:val="16"/>
              </w:rPr>
              <w:t>село Димитров, улица Маяковского, д. 43/1</w:t>
            </w:r>
          </w:p>
        </w:tc>
        <w:tc>
          <w:tcPr>
            <w:tcW w:w="869" w:type="dxa"/>
          </w:tcPr>
          <w:p w14:paraId="5C55A255" w14:textId="010AB171" w:rsidR="00A3754F" w:rsidRPr="00536C27" w:rsidRDefault="00A3754F" w:rsidP="00A3754F">
            <w:pPr>
              <w:widowControl w:val="0"/>
              <w:jc w:val="center"/>
              <w:rPr>
                <w:sz w:val="16"/>
                <w:szCs w:val="16"/>
              </w:rPr>
            </w:pPr>
            <w:r w:rsidRPr="00536C27">
              <w:rPr>
                <w:sz w:val="16"/>
                <w:szCs w:val="16"/>
              </w:rPr>
              <w:t>По желанию заказчика</w:t>
            </w:r>
          </w:p>
        </w:tc>
        <w:tc>
          <w:tcPr>
            <w:tcW w:w="1341" w:type="dxa"/>
          </w:tcPr>
          <w:p w14:paraId="5C41719E" w14:textId="573C8ED7" w:rsidR="00A3754F" w:rsidRPr="00536C27" w:rsidRDefault="00A3754F" w:rsidP="00A3754F">
            <w:pPr>
              <w:widowControl w:val="0"/>
              <w:jc w:val="center"/>
              <w:rPr>
                <w:sz w:val="16"/>
                <w:szCs w:val="16"/>
              </w:rPr>
            </w:pPr>
            <w:r w:rsidRPr="00536C27">
              <w:rPr>
                <w:sz w:val="16"/>
                <w:szCs w:val="16"/>
              </w:rPr>
              <w:t>После вступления договора в юридическую силу и до 25.05.2026</w:t>
            </w:r>
          </w:p>
        </w:tc>
      </w:tr>
      <w:tr w:rsidR="00A3754F" w:rsidRPr="00DB424F" w14:paraId="1194E35F" w14:textId="77777777" w:rsidTr="00412F32">
        <w:trPr>
          <w:trHeight w:val="280"/>
          <w:jc w:val="center"/>
        </w:trPr>
        <w:tc>
          <w:tcPr>
            <w:tcW w:w="981" w:type="dxa"/>
            <w:vAlign w:val="center"/>
          </w:tcPr>
          <w:p w14:paraId="7202DC07" w14:textId="77777777" w:rsidR="00A3754F" w:rsidRPr="00DB424F" w:rsidRDefault="00A3754F" w:rsidP="00A3754F">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72BFF1A0" w14:textId="793047E9" w:rsidR="00A3754F" w:rsidRPr="00536C27" w:rsidRDefault="00A3754F" w:rsidP="00A3754F">
            <w:pPr>
              <w:rPr>
                <w:sz w:val="16"/>
                <w:szCs w:val="16"/>
              </w:rPr>
            </w:pPr>
            <w:r w:rsidRPr="00536C27">
              <w:rPr>
                <w:sz w:val="16"/>
                <w:szCs w:val="16"/>
              </w:rPr>
              <w:t>03211300</w:t>
            </w:r>
          </w:p>
        </w:tc>
        <w:tc>
          <w:tcPr>
            <w:tcW w:w="1694" w:type="dxa"/>
          </w:tcPr>
          <w:p w14:paraId="48A57558" w14:textId="4C43B180" w:rsidR="00A3754F" w:rsidRPr="00536C27" w:rsidRDefault="00A3754F" w:rsidP="00A3754F">
            <w:pPr>
              <w:rPr>
                <w:sz w:val="16"/>
                <w:szCs w:val="16"/>
              </w:rPr>
            </w:pPr>
            <w:r w:rsidRPr="00536C27">
              <w:rPr>
                <w:sz w:val="16"/>
                <w:szCs w:val="16"/>
              </w:rPr>
              <w:t>Рис</w:t>
            </w:r>
          </w:p>
        </w:tc>
        <w:tc>
          <w:tcPr>
            <w:tcW w:w="567" w:type="dxa"/>
          </w:tcPr>
          <w:p w14:paraId="0E93924E" w14:textId="77777777" w:rsidR="00A3754F" w:rsidRPr="00536C27" w:rsidRDefault="00A3754F" w:rsidP="00A3754F">
            <w:pPr>
              <w:widowControl w:val="0"/>
              <w:rPr>
                <w:sz w:val="16"/>
                <w:szCs w:val="16"/>
              </w:rPr>
            </w:pPr>
          </w:p>
        </w:tc>
        <w:tc>
          <w:tcPr>
            <w:tcW w:w="4401" w:type="dxa"/>
          </w:tcPr>
          <w:p w14:paraId="4E606BF0" w14:textId="1276DEE4" w:rsidR="00A3754F" w:rsidRPr="00536C27" w:rsidRDefault="00A3754F" w:rsidP="00A3754F">
            <w:pPr>
              <w:widowControl w:val="0"/>
              <w:jc w:val="center"/>
              <w:rPr>
                <w:sz w:val="16"/>
                <w:szCs w:val="16"/>
              </w:rPr>
            </w:pPr>
            <w:r w:rsidRPr="00A3754F">
              <w:rPr>
                <w:sz w:val="16"/>
                <w:szCs w:val="16"/>
              </w:rPr>
              <w:t xml:space="preserve">ГОСТ ISO 7301-2013, рис, высшего или сверхчистого полированного, непарового, белого, крупнозернистого, </w:t>
            </w:r>
            <w:proofErr w:type="spellStart"/>
            <w:r w:rsidRPr="00A3754F">
              <w:rPr>
                <w:sz w:val="16"/>
                <w:szCs w:val="16"/>
              </w:rPr>
              <w:t>длиннозернистого</w:t>
            </w:r>
            <w:proofErr w:type="spellEnd"/>
            <w:r w:rsidRPr="00A3754F">
              <w:rPr>
                <w:sz w:val="16"/>
                <w:szCs w:val="16"/>
              </w:rPr>
              <w:t xml:space="preserve"> типа, влажность не более 15%. Остаточный срок годности на момент поставки не менее 80%, срок годности не менее 12 месяцев с даты производства. Безопасность в соответствии с гигиеническими нормами № 2-III-4.9-01-2010, требованиями к безопасности, маркировке и упаковке согласно статье 9 Закона Республики Армения «О безопасности пищевых продуктов» и Таможенного кодекса № 021/2011 и 022/2011.</w:t>
            </w:r>
          </w:p>
        </w:tc>
        <w:tc>
          <w:tcPr>
            <w:tcW w:w="709" w:type="dxa"/>
          </w:tcPr>
          <w:p w14:paraId="6419B977" w14:textId="4267C389" w:rsidR="00A3754F" w:rsidRPr="00536C27" w:rsidRDefault="00A3754F" w:rsidP="00A3754F">
            <w:pPr>
              <w:widowControl w:val="0"/>
              <w:jc w:val="center"/>
              <w:rPr>
                <w:sz w:val="16"/>
                <w:szCs w:val="16"/>
              </w:rPr>
            </w:pPr>
            <w:r w:rsidRPr="00536C27">
              <w:rPr>
                <w:sz w:val="16"/>
                <w:szCs w:val="16"/>
              </w:rPr>
              <w:t>кг</w:t>
            </w:r>
          </w:p>
        </w:tc>
        <w:tc>
          <w:tcPr>
            <w:tcW w:w="709" w:type="dxa"/>
            <w:vAlign w:val="center"/>
          </w:tcPr>
          <w:p w14:paraId="49ECFDEB" w14:textId="405B152A" w:rsidR="00A3754F" w:rsidRPr="00DB424F" w:rsidRDefault="00A3754F" w:rsidP="00A3754F">
            <w:pPr>
              <w:widowControl w:val="0"/>
              <w:jc w:val="center"/>
              <w:rPr>
                <w:rFonts w:asciiTheme="majorHAnsi" w:hAnsiTheme="majorHAnsi" w:cs="Calibri"/>
                <w:sz w:val="16"/>
                <w:szCs w:val="16"/>
                <w:lang w:val="hy-AM"/>
              </w:rPr>
            </w:pPr>
          </w:p>
        </w:tc>
        <w:tc>
          <w:tcPr>
            <w:tcW w:w="992" w:type="dxa"/>
            <w:vAlign w:val="center"/>
          </w:tcPr>
          <w:p w14:paraId="23D60B98" w14:textId="597D8B6F" w:rsidR="00A3754F" w:rsidRPr="00DB424F" w:rsidRDefault="00A3754F" w:rsidP="00A3754F">
            <w:pPr>
              <w:widowControl w:val="0"/>
              <w:jc w:val="center"/>
              <w:rPr>
                <w:rFonts w:asciiTheme="majorHAnsi" w:hAnsiTheme="majorHAnsi" w:cs="Calibri"/>
                <w:sz w:val="16"/>
                <w:szCs w:val="16"/>
                <w:lang w:val="hy-AM"/>
              </w:rPr>
            </w:pPr>
          </w:p>
        </w:tc>
        <w:tc>
          <w:tcPr>
            <w:tcW w:w="986" w:type="dxa"/>
            <w:vAlign w:val="center"/>
          </w:tcPr>
          <w:p w14:paraId="65879D49" w14:textId="7FC02836" w:rsidR="00A3754F" w:rsidRPr="00DB424F" w:rsidRDefault="00A3754F" w:rsidP="00A3754F">
            <w:pPr>
              <w:widowControl w:val="0"/>
              <w:jc w:val="center"/>
              <w:rPr>
                <w:rFonts w:asciiTheme="majorHAnsi" w:hAnsiTheme="majorHAnsi" w:cs="Calibri"/>
                <w:sz w:val="16"/>
                <w:szCs w:val="16"/>
                <w:lang w:val="hy-AM"/>
              </w:rPr>
            </w:pPr>
            <w:r>
              <w:rPr>
                <w:rFonts w:asciiTheme="minorHAnsi" w:hAnsiTheme="minorHAnsi" w:cstheme="minorHAnsi"/>
                <w:sz w:val="16"/>
                <w:szCs w:val="16"/>
              </w:rPr>
              <w:t>68,0</w:t>
            </w:r>
          </w:p>
        </w:tc>
        <w:tc>
          <w:tcPr>
            <w:tcW w:w="1475" w:type="dxa"/>
          </w:tcPr>
          <w:p w14:paraId="1EA9D5E9" w14:textId="11437241" w:rsidR="00A3754F" w:rsidRPr="00DB424F" w:rsidRDefault="00A3754F" w:rsidP="00A3754F">
            <w:pPr>
              <w:rPr>
                <w:sz w:val="16"/>
                <w:szCs w:val="16"/>
              </w:rPr>
            </w:pPr>
            <w:r w:rsidRPr="00536C27">
              <w:rPr>
                <w:sz w:val="16"/>
                <w:szCs w:val="16"/>
              </w:rPr>
              <w:t xml:space="preserve">Армения, Араратская область, село </w:t>
            </w:r>
            <w:proofErr w:type="spellStart"/>
            <w:r w:rsidRPr="00536C27">
              <w:rPr>
                <w:sz w:val="16"/>
                <w:szCs w:val="16"/>
              </w:rPr>
              <w:t>Араксаван</w:t>
            </w:r>
            <w:proofErr w:type="spellEnd"/>
            <w:r w:rsidRPr="00536C27">
              <w:rPr>
                <w:sz w:val="16"/>
                <w:szCs w:val="16"/>
              </w:rPr>
              <w:t>, ул. Паруйра Севака, дом 22</w:t>
            </w:r>
          </w:p>
        </w:tc>
        <w:tc>
          <w:tcPr>
            <w:tcW w:w="869" w:type="dxa"/>
          </w:tcPr>
          <w:p w14:paraId="747FFDB2" w14:textId="1245F23A" w:rsidR="00A3754F" w:rsidRPr="00536C27" w:rsidRDefault="00A3754F" w:rsidP="00A3754F">
            <w:pPr>
              <w:widowControl w:val="0"/>
              <w:jc w:val="center"/>
              <w:rPr>
                <w:sz w:val="16"/>
                <w:szCs w:val="16"/>
              </w:rPr>
            </w:pPr>
            <w:r w:rsidRPr="00536C27">
              <w:rPr>
                <w:sz w:val="16"/>
                <w:szCs w:val="16"/>
              </w:rPr>
              <w:t>По желанию заказчика</w:t>
            </w:r>
          </w:p>
        </w:tc>
        <w:tc>
          <w:tcPr>
            <w:tcW w:w="1341" w:type="dxa"/>
          </w:tcPr>
          <w:p w14:paraId="6D347C63" w14:textId="5271A9D3" w:rsidR="00A3754F" w:rsidRPr="00536C27" w:rsidRDefault="00A3754F" w:rsidP="00A3754F">
            <w:pPr>
              <w:widowControl w:val="0"/>
              <w:jc w:val="center"/>
              <w:rPr>
                <w:sz w:val="16"/>
                <w:szCs w:val="16"/>
              </w:rPr>
            </w:pPr>
            <w:r w:rsidRPr="00536C27">
              <w:rPr>
                <w:sz w:val="16"/>
                <w:szCs w:val="16"/>
              </w:rPr>
              <w:t>После вступления договора в юридическую силу и до 25.05.2026</w:t>
            </w:r>
          </w:p>
        </w:tc>
      </w:tr>
      <w:tr w:rsidR="00A3754F" w:rsidRPr="00DB424F" w14:paraId="6816440B" w14:textId="77777777" w:rsidTr="00412F32">
        <w:trPr>
          <w:jc w:val="center"/>
        </w:trPr>
        <w:tc>
          <w:tcPr>
            <w:tcW w:w="981" w:type="dxa"/>
            <w:vAlign w:val="center"/>
          </w:tcPr>
          <w:p w14:paraId="17E35B4D" w14:textId="77777777" w:rsidR="00A3754F" w:rsidRPr="00DB424F" w:rsidRDefault="00A3754F" w:rsidP="00A3754F">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08325DC3" w14:textId="5BFD5F14" w:rsidR="00A3754F" w:rsidRPr="00536C27" w:rsidRDefault="00A3754F" w:rsidP="00A3754F">
            <w:pPr>
              <w:rPr>
                <w:sz w:val="16"/>
                <w:szCs w:val="16"/>
              </w:rPr>
            </w:pPr>
            <w:r w:rsidRPr="00536C27">
              <w:rPr>
                <w:sz w:val="16"/>
                <w:szCs w:val="16"/>
              </w:rPr>
              <w:t>03221110</w:t>
            </w:r>
          </w:p>
        </w:tc>
        <w:tc>
          <w:tcPr>
            <w:tcW w:w="1694" w:type="dxa"/>
          </w:tcPr>
          <w:p w14:paraId="0F43AB94" w14:textId="22356B78" w:rsidR="00A3754F" w:rsidRPr="00536C27" w:rsidRDefault="00A3754F" w:rsidP="00A3754F">
            <w:pPr>
              <w:rPr>
                <w:sz w:val="16"/>
                <w:szCs w:val="16"/>
              </w:rPr>
            </w:pPr>
            <w:r w:rsidRPr="00536C27">
              <w:rPr>
                <w:sz w:val="16"/>
                <w:szCs w:val="16"/>
              </w:rPr>
              <w:t>Морковь</w:t>
            </w:r>
          </w:p>
        </w:tc>
        <w:tc>
          <w:tcPr>
            <w:tcW w:w="567" w:type="dxa"/>
          </w:tcPr>
          <w:p w14:paraId="321A06E9" w14:textId="77777777" w:rsidR="00A3754F" w:rsidRPr="00536C27" w:rsidRDefault="00A3754F" w:rsidP="00A3754F">
            <w:pPr>
              <w:widowControl w:val="0"/>
              <w:rPr>
                <w:sz w:val="16"/>
                <w:szCs w:val="16"/>
              </w:rPr>
            </w:pPr>
          </w:p>
        </w:tc>
        <w:tc>
          <w:tcPr>
            <w:tcW w:w="4401" w:type="dxa"/>
          </w:tcPr>
          <w:p w14:paraId="23E55073" w14:textId="47D04EB5" w:rsidR="00A3754F" w:rsidRPr="00536C27" w:rsidRDefault="00A3754F" w:rsidP="00A3754F">
            <w:pPr>
              <w:jc w:val="center"/>
              <w:rPr>
                <w:sz w:val="16"/>
                <w:szCs w:val="16"/>
              </w:rPr>
            </w:pPr>
            <w:r w:rsidRPr="00A3754F">
              <w:rPr>
                <w:sz w:val="16"/>
                <w:szCs w:val="16"/>
              </w:rPr>
              <w:t>ГОСТ 32284-2013, свежая столовая морковь, обычные и премиум сорта. Безопасность и маркировка в соответствии со статьей 9 Закона РА «О безопасности пищевых продуктов».</w:t>
            </w:r>
          </w:p>
        </w:tc>
        <w:tc>
          <w:tcPr>
            <w:tcW w:w="709" w:type="dxa"/>
          </w:tcPr>
          <w:p w14:paraId="192953D3" w14:textId="21C52714" w:rsidR="00A3754F" w:rsidRPr="00536C27" w:rsidRDefault="00A3754F" w:rsidP="00A3754F">
            <w:pPr>
              <w:widowControl w:val="0"/>
              <w:jc w:val="center"/>
              <w:rPr>
                <w:sz w:val="16"/>
                <w:szCs w:val="16"/>
              </w:rPr>
            </w:pPr>
            <w:r w:rsidRPr="00536C27">
              <w:rPr>
                <w:sz w:val="16"/>
                <w:szCs w:val="16"/>
              </w:rPr>
              <w:t>кг</w:t>
            </w:r>
          </w:p>
        </w:tc>
        <w:tc>
          <w:tcPr>
            <w:tcW w:w="709" w:type="dxa"/>
            <w:vAlign w:val="center"/>
          </w:tcPr>
          <w:p w14:paraId="61818EDB" w14:textId="3AC41131" w:rsidR="00A3754F" w:rsidRPr="00DB424F" w:rsidRDefault="00A3754F" w:rsidP="00A3754F">
            <w:pPr>
              <w:widowControl w:val="0"/>
              <w:jc w:val="center"/>
              <w:rPr>
                <w:rFonts w:asciiTheme="majorHAnsi" w:hAnsiTheme="majorHAnsi" w:cs="Calibri"/>
                <w:sz w:val="16"/>
                <w:szCs w:val="16"/>
                <w:lang w:val="hy-AM"/>
              </w:rPr>
            </w:pPr>
          </w:p>
        </w:tc>
        <w:tc>
          <w:tcPr>
            <w:tcW w:w="992" w:type="dxa"/>
            <w:vAlign w:val="center"/>
          </w:tcPr>
          <w:p w14:paraId="42525328" w14:textId="12CF6E38" w:rsidR="00A3754F" w:rsidRPr="00DB424F" w:rsidRDefault="00A3754F" w:rsidP="00A3754F">
            <w:pPr>
              <w:widowControl w:val="0"/>
              <w:jc w:val="center"/>
              <w:rPr>
                <w:rFonts w:asciiTheme="majorHAnsi" w:hAnsiTheme="majorHAnsi" w:cs="Calibri"/>
                <w:sz w:val="16"/>
                <w:szCs w:val="16"/>
                <w:lang w:val="hy-AM"/>
              </w:rPr>
            </w:pPr>
          </w:p>
        </w:tc>
        <w:tc>
          <w:tcPr>
            <w:tcW w:w="986" w:type="dxa"/>
            <w:vAlign w:val="center"/>
          </w:tcPr>
          <w:p w14:paraId="6B4CF913" w14:textId="09D38D64" w:rsidR="00A3754F" w:rsidRPr="00DB424F" w:rsidRDefault="00A3754F" w:rsidP="00A3754F">
            <w:pPr>
              <w:widowControl w:val="0"/>
              <w:jc w:val="center"/>
              <w:rPr>
                <w:rFonts w:asciiTheme="majorHAnsi" w:hAnsiTheme="majorHAnsi" w:cs="Calibri"/>
                <w:sz w:val="16"/>
                <w:szCs w:val="16"/>
                <w:lang w:val="hy-AM"/>
              </w:rPr>
            </w:pPr>
            <w:r>
              <w:rPr>
                <w:rFonts w:asciiTheme="minorHAnsi" w:hAnsiTheme="minorHAnsi" w:cstheme="minorHAnsi"/>
                <w:sz w:val="16"/>
                <w:szCs w:val="16"/>
              </w:rPr>
              <w:t>42,0</w:t>
            </w:r>
          </w:p>
        </w:tc>
        <w:tc>
          <w:tcPr>
            <w:tcW w:w="1475" w:type="dxa"/>
          </w:tcPr>
          <w:p w14:paraId="02FC3C0D" w14:textId="2F04A88E" w:rsidR="00A3754F" w:rsidRPr="00DB424F" w:rsidRDefault="00A3754F" w:rsidP="00A3754F">
            <w:pPr>
              <w:rPr>
                <w:sz w:val="16"/>
                <w:szCs w:val="16"/>
              </w:rPr>
            </w:pPr>
            <w:r w:rsidRPr="00536C27">
              <w:rPr>
                <w:sz w:val="16"/>
                <w:szCs w:val="16"/>
              </w:rPr>
              <w:t xml:space="preserve">Армения, Араратская область, село </w:t>
            </w:r>
            <w:proofErr w:type="spellStart"/>
            <w:r w:rsidRPr="00536C27">
              <w:rPr>
                <w:sz w:val="16"/>
                <w:szCs w:val="16"/>
              </w:rPr>
              <w:t>Араксаван</w:t>
            </w:r>
            <w:proofErr w:type="spellEnd"/>
            <w:r w:rsidRPr="00536C27">
              <w:rPr>
                <w:sz w:val="16"/>
                <w:szCs w:val="16"/>
              </w:rPr>
              <w:t>, ул. Паруйра Севака, дом 22</w:t>
            </w:r>
          </w:p>
        </w:tc>
        <w:tc>
          <w:tcPr>
            <w:tcW w:w="869" w:type="dxa"/>
          </w:tcPr>
          <w:p w14:paraId="219872CD" w14:textId="206A5B10" w:rsidR="00A3754F" w:rsidRPr="00536C27" w:rsidRDefault="00A3754F" w:rsidP="00A3754F">
            <w:pPr>
              <w:widowControl w:val="0"/>
              <w:jc w:val="center"/>
              <w:rPr>
                <w:sz w:val="16"/>
                <w:szCs w:val="16"/>
              </w:rPr>
            </w:pPr>
            <w:r w:rsidRPr="00536C27">
              <w:rPr>
                <w:sz w:val="16"/>
                <w:szCs w:val="16"/>
              </w:rPr>
              <w:t>По желанию заказчика</w:t>
            </w:r>
          </w:p>
        </w:tc>
        <w:tc>
          <w:tcPr>
            <w:tcW w:w="1341" w:type="dxa"/>
          </w:tcPr>
          <w:p w14:paraId="7078DF2A" w14:textId="5092B703" w:rsidR="00A3754F" w:rsidRPr="00536C27" w:rsidRDefault="00A3754F" w:rsidP="00A3754F">
            <w:pPr>
              <w:widowControl w:val="0"/>
              <w:jc w:val="center"/>
              <w:rPr>
                <w:sz w:val="16"/>
                <w:szCs w:val="16"/>
              </w:rPr>
            </w:pPr>
            <w:r w:rsidRPr="00536C27">
              <w:rPr>
                <w:sz w:val="16"/>
                <w:szCs w:val="16"/>
              </w:rPr>
              <w:t>После вступления договора в юридическую силу и до 25.05.2026</w:t>
            </w:r>
          </w:p>
        </w:tc>
      </w:tr>
      <w:tr w:rsidR="00A3754F" w:rsidRPr="00DB424F" w14:paraId="260EE2C8" w14:textId="77777777" w:rsidTr="00412F32">
        <w:trPr>
          <w:jc w:val="center"/>
        </w:trPr>
        <w:tc>
          <w:tcPr>
            <w:tcW w:w="981" w:type="dxa"/>
            <w:vAlign w:val="center"/>
          </w:tcPr>
          <w:p w14:paraId="4542AB6F" w14:textId="77777777" w:rsidR="00A3754F" w:rsidRPr="00DB424F" w:rsidRDefault="00A3754F" w:rsidP="00A3754F">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29B78AAE" w14:textId="76688EF7" w:rsidR="00A3754F" w:rsidRPr="00536C27" w:rsidRDefault="00A3754F" w:rsidP="00A3754F">
            <w:pPr>
              <w:rPr>
                <w:sz w:val="16"/>
                <w:szCs w:val="16"/>
              </w:rPr>
            </w:pPr>
            <w:r w:rsidRPr="00536C27">
              <w:rPr>
                <w:sz w:val="16"/>
                <w:szCs w:val="16"/>
              </w:rPr>
              <w:t>15331151</w:t>
            </w:r>
          </w:p>
        </w:tc>
        <w:tc>
          <w:tcPr>
            <w:tcW w:w="1694" w:type="dxa"/>
          </w:tcPr>
          <w:p w14:paraId="01500863" w14:textId="244198A9" w:rsidR="00A3754F" w:rsidRPr="00536C27" w:rsidRDefault="00A3754F" w:rsidP="00A3754F">
            <w:pPr>
              <w:rPr>
                <w:sz w:val="16"/>
                <w:szCs w:val="16"/>
              </w:rPr>
            </w:pPr>
            <w:r w:rsidRPr="00536C27">
              <w:rPr>
                <w:sz w:val="16"/>
                <w:szCs w:val="16"/>
              </w:rPr>
              <w:t>Фасоль</w:t>
            </w:r>
          </w:p>
        </w:tc>
        <w:tc>
          <w:tcPr>
            <w:tcW w:w="567" w:type="dxa"/>
          </w:tcPr>
          <w:p w14:paraId="765E62E7" w14:textId="77777777" w:rsidR="00A3754F" w:rsidRPr="00536C27" w:rsidRDefault="00A3754F" w:rsidP="00A3754F">
            <w:pPr>
              <w:widowControl w:val="0"/>
              <w:rPr>
                <w:sz w:val="16"/>
                <w:szCs w:val="16"/>
              </w:rPr>
            </w:pPr>
          </w:p>
        </w:tc>
        <w:tc>
          <w:tcPr>
            <w:tcW w:w="4401" w:type="dxa"/>
          </w:tcPr>
          <w:p w14:paraId="1E0526D1" w14:textId="6C1D15C0" w:rsidR="00A3754F" w:rsidRPr="00536C27" w:rsidRDefault="00A3754F" w:rsidP="00A3754F">
            <w:pPr>
              <w:jc w:val="center"/>
              <w:rPr>
                <w:sz w:val="16"/>
                <w:szCs w:val="16"/>
              </w:rPr>
            </w:pPr>
            <w:r w:rsidRPr="00A3754F">
              <w:rPr>
                <w:sz w:val="16"/>
                <w:szCs w:val="16"/>
              </w:rPr>
              <w:t>ГОСТ 7758-2020, Пищевые бобы, цветные, твердые, ярко окрашенные, сухие, влажность не более 15%. Остаточный срок годности на момент поставки не менее 80%, срок годности не менее 12 месяцев с даты производства. Безопасность в соответствии с гигиеническими нормами № 2-III-4.9-01-2010, требованиями безопасности, маркировки и упаковки согласно статье 9 Закона Республики Армения «О безопасности пищевых продуктов», Таможенного кодекса № 021/2011 и 022/2011.</w:t>
            </w:r>
          </w:p>
        </w:tc>
        <w:tc>
          <w:tcPr>
            <w:tcW w:w="709" w:type="dxa"/>
          </w:tcPr>
          <w:p w14:paraId="46AED859" w14:textId="2378E89C" w:rsidR="00A3754F" w:rsidRPr="00536C27" w:rsidRDefault="00A3754F" w:rsidP="00A3754F">
            <w:pPr>
              <w:widowControl w:val="0"/>
              <w:jc w:val="center"/>
              <w:rPr>
                <w:sz w:val="16"/>
                <w:szCs w:val="16"/>
              </w:rPr>
            </w:pPr>
            <w:r w:rsidRPr="00536C27">
              <w:rPr>
                <w:sz w:val="16"/>
                <w:szCs w:val="16"/>
              </w:rPr>
              <w:t>кг</w:t>
            </w:r>
          </w:p>
        </w:tc>
        <w:tc>
          <w:tcPr>
            <w:tcW w:w="709" w:type="dxa"/>
            <w:vAlign w:val="center"/>
          </w:tcPr>
          <w:p w14:paraId="3CAE9F8E" w14:textId="690D630A" w:rsidR="00A3754F" w:rsidRPr="00DB424F" w:rsidRDefault="00A3754F" w:rsidP="00A3754F">
            <w:pPr>
              <w:widowControl w:val="0"/>
              <w:jc w:val="center"/>
              <w:rPr>
                <w:rFonts w:asciiTheme="majorHAnsi" w:hAnsiTheme="majorHAnsi" w:cs="Calibri"/>
                <w:sz w:val="16"/>
                <w:szCs w:val="16"/>
                <w:lang w:val="hy-AM"/>
              </w:rPr>
            </w:pPr>
          </w:p>
        </w:tc>
        <w:tc>
          <w:tcPr>
            <w:tcW w:w="992" w:type="dxa"/>
            <w:vAlign w:val="center"/>
          </w:tcPr>
          <w:p w14:paraId="122BE088" w14:textId="5CF2C8C7" w:rsidR="00A3754F" w:rsidRPr="00DB424F" w:rsidRDefault="00A3754F" w:rsidP="00A3754F">
            <w:pPr>
              <w:widowControl w:val="0"/>
              <w:jc w:val="center"/>
              <w:rPr>
                <w:rFonts w:asciiTheme="majorHAnsi" w:hAnsiTheme="majorHAnsi" w:cs="Calibri"/>
                <w:sz w:val="16"/>
                <w:szCs w:val="16"/>
                <w:lang w:val="hy-AM"/>
              </w:rPr>
            </w:pPr>
          </w:p>
        </w:tc>
        <w:tc>
          <w:tcPr>
            <w:tcW w:w="986" w:type="dxa"/>
            <w:vAlign w:val="center"/>
          </w:tcPr>
          <w:p w14:paraId="385181FF" w14:textId="13E3ECDA" w:rsidR="00A3754F" w:rsidRPr="00DB424F" w:rsidRDefault="00A3754F" w:rsidP="00A3754F">
            <w:pPr>
              <w:widowControl w:val="0"/>
              <w:jc w:val="center"/>
              <w:rPr>
                <w:rFonts w:asciiTheme="majorHAnsi" w:hAnsiTheme="majorHAnsi" w:cs="Calibri"/>
                <w:sz w:val="16"/>
                <w:szCs w:val="16"/>
                <w:lang w:val="hy-AM"/>
              </w:rPr>
            </w:pPr>
            <w:r>
              <w:rPr>
                <w:rFonts w:asciiTheme="minorHAnsi" w:hAnsiTheme="minorHAnsi" w:cstheme="minorHAnsi"/>
                <w:sz w:val="16"/>
                <w:szCs w:val="16"/>
              </w:rPr>
              <w:t>28,3</w:t>
            </w:r>
          </w:p>
        </w:tc>
        <w:tc>
          <w:tcPr>
            <w:tcW w:w="1475" w:type="dxa"/>
          </w:tcPr>
          <w:p w14:paraId="29F4DD25" w14:textId="35FFDB79" w:rsidR="00A3754F" w:rsidRPr="00DB424F" w:rsidRDefault="00A3754F" w:rsidP="00A3754F">
            <w:pPr>
              <w:rPr>
                <w:sz w:val="16"/>
                <w:szCs w:val="16"/>
              </w:rPr>
            </w:pPr>
            <w:r w:rsidRPr="00536C27">
              <w:rPr>
                <w:sz w:val="16"/>
                <w:szCs w:val="16"/>
              </w:rPr>
              <w:t xml:space="preserve">Армения, Араратская область, село </w:t>
            </w:r>
            <w:proofErr w:type="spellStart"/>
            <w:r w:rsidRPr="00536C27">
              <w:rPr>
                <w:sz w:val="16"/>
                <w:szCs w:val="16"/>
              </w:rPr>
              <w:t>Араксаван</w:t>
            </w:r>
            <w:proofErr w:type="spellEnd"/>
            <w:r w:rsidRPr="00536C27">
              <w:rPr>
                <w:sz w:val="16"/>
                <w:szCs w:val="16"/>
              </w:rPr>
              <w:t>, ул. Паруйра Севака, дом 22</w:t>
            </w:r>
          </w:p>
        </w:tc>
        <w:tc>
          <w:tcPr>
            <w:tcW w:w="869" w:type="dxa"/>
          </w:tcPr>
          <w:p w14:paraId="31D48F30" w14:textId="2B343870" w:rsidR="00A3754F" w:rsidRPr="00536C27" w:rsidRDefault="00A3754F" w:rsidP="00A3754F">
            <w:pPr>
              <w:widowControl w:val="0"/>
              <w:jc w:val="center"/>
              <w:rPr>
                <w:sz w:val="16"/>
                <w:szCs w:val="16"/>
              </w:rPr>
            </w:pPr>
            <w:r w:rsidRPr="00536C27">
              <w:rPr>
                <w:sz w:val="16"/>
                <w:szCs w:val="16"/>
              </w:rPr>
              <w:t>По желанию заказчика</w:t>
            </w:r>
          </w:p>
        </w:tc>
        <w:tc>
          <w:tcPr>
            <w:tcW w:w="1341" w:type="dxa"/>
          </w:tcPr>
          <w:p w14:paraId="4285E780" w14:textId="08572795" w:rsidR="00A3754F" w:rsidRPr="00536C27" w:rsidRDefault="00A3754F" w:rsidP="00A3754F">
            <w:pPr>
              <w:widowControl w:val="0"/>
              <w:jc w:val="center"/>
              <w:rPr>
                <w:sz w:val="16"/>
                <w:szCs w:val="16"/>
              </w:rPr>
            </w:pPr>
            <w:r w:rsidRPr="00536C27">
              <w:rPr>
                <w:sz w:val="16"/>
                <w:szCs w:val="16"/>
              </w:rPr>
              <w:t>После вступления договора в юридическую силу и до 25.05.2026</w:t>
            </w:r>
          </w:p>
        </w:tc>
      </w:tr>
      <w:tr w:rsidR="00A3754F" w:rsidRPr="00DB424F" w14:paraId="0BF6644F" w14:textId="77777777" w:rsidTr="00A3754F">
        <w:trPr>
          <w:trHeight w:val="765"/>
          <w:jc w:val="center"/>
        </w:trPr>
        <w:tc>
          <w:tcPr>
            <w:tcW w:w="981" w:type="dxa"/>
            <w:vAlign w:val="center"/>
          </w:tcPr>
          <w:p w14:paraId="241EDEDC" w14:textId="77777777" w:rsidR="00A3754F" w:rsidRPr="00DB424F" w:rsidRDefault="00A3754F" w:rsidP="00A3754F">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4F586D58" w14:textId="038A59D9" w:rsidR="00A3754F" w:rsidRPr="00536C27" w:rsidRDefault="00A3754F" w:rsidP="00A3754F">
            <w:pPr>
              <w:rPr>
                <w:sz w:val="16"/>
                <w:szCs w:val="16"/>
              </w:rPr>
            </w:pPr>
            <w:r w:rsidRPr="00536C27">
              <w:rPr>
                <w:sz w:val="16"/>
                <w:szCs w:val="16"/>
              </w:rPr>
              <w:t>03222128</w:t>
            </w:r>
          </w:p>
        </w:tc>
        <w:tc>
          <w:tcPr>
            <w:tcW w:w="1694" w:type="dxa"/>
          </w:tcPr>
          <w:p w14:paraId="0E67B77E" w14:textId="6DA59420" w:rsidR="00A3754F" w:rsidRPr="00536C27" w:rsidRDefault="00A3754F" w:rsidP="00A3754F">
            <w:pPr>
              <w:rPr>
                <w:sz w:val="16"/>
                <w:szCs w:val="16"/>
              </w:rPr>
            </w:pPr>
            <w:r w:rsidRPr="00536C27">
              <w:rPr>
                <w:sz w:val="16"/>
                <w:szCs w:val="16"/>
              </w:rPr>
              <w:t>Яблоко</w:t>
            </w:r>
          </w:p>
        </w:tc>
        <w:tc>
          <w:tcPr>
            <w:tcW w:w="567" w:type="dxa"/>
          </w:tcPr>
          <w:p w14:paraId="3BF70D2D" w14:textId="77777777" w:rsidR="00A3754F" w:rsidRPr="00536C27" w:rsidRDefault="00A3754F" w:rsidP="00A3754F">
            <w:pPr>
              <w:widowControl w:val="0"/>
              <w:rPr>
                <w:sz w:val="16"/>
                <w:szCs w:val="16"/>
              </w:rPr>
            </w:pPr>
          </w:p>
        </w:tc>
        <w:tc>
          <w:tcPr>
            <w:tcW w:w="4401" w:type="dxa"/>
          </w:tcPr>
          <w:p w14:paraId="323798DF" w14:textId="77050BBE" w:rsidR="00A3754F" w:rsidRDefault="00A3754F" w:rsidP="00A3754F">
            <w:pPr>
              <w:jc w:val="center"/>
              <w:rPr>
                <w:sz w:val="16"/>
                <w:szCs w:val="16"/>
              </w:rPr>
            </w:pPr>
            <w:r w:rsidRPr="00A3754F">
              <w:rPr>
                <w:sz w:val="16"/>
                <w:szCs w:val="16"/>
              </w:rPr>
              <w:t>ГОСТ 34314-2017, свежие яблоки, группа фруктов I, различные сорта Армении, узкий диаметр не менее 5 см, безопасность и маркировка в соответствии со статьей 9 Закона Республики Армения «О безопасности пищевых продуктов»</w:t>
            </w:r>
          </w:p>
          <w:p w14:paraId="361E54F8" w14:textId="77777777" w:rsidR="00A3754F" w:rsidRPr="00A3754F" w:rsidRDefault="00A3754F" w:rsidP="00A3754F">
            <w:pPr>
              <w:rPr>
                <w:sz w:val="16"/>
                <w:szCs w:val="16"/>
              </w:rPr>
            </w:pPr>
          </w:p>
          <w:p w14:paraId="747126B6" w14:textId="77777777" w:rsidR="00A3754F" w:rsidRDefault="00A3754F" w:rsidP="00A3754F">
            <w:pPr>
              <w:rPr>
                <w:sz w:val="16"/>
                <w:szCs w:val="16"/>
              </w:rPr>
            </w:pPr>
          </w:p>
          <w:p w14:paraId="42A483E1" w14:textId="77777777" w:rsidR="00A3754F" w:rsidRDefault="00A3754F" w:rsidP="00A3754F">
            <w:pPr>
              <w:rPr>
                <w:sz w:val="16"/>
                <w:szCs w:val="16"/>
              </w:rPr>
            </w:pPr>
          </w:p>
          <w:p w14:paraId="0FC15E3A" w14:textId="3C64249B" w:rsidR="00A3754F" w:rsidRPr="00A3754F" w:rsidRDefault="00A3754F" w:rsidP="00A3754F">
            <w:pPr>
              <w:tabs>
                <w:tab w:val="left" w:pos="3220"/>
              </w:tabs>
              <w:rPr>
                <w:sz w:val="16"/>
                <w:szCs w:val="16"/>
              </w:rPr>
            </w:pPr>
            <w:r>
              <w:rPr>
                <w:sz w:val="16"/>
                <w:szCs w:val="16"/>
              </w:rPr>
              <w:tab/>
            </w:r>
          </w:p>
        </w:tc>
        <w:tc>
          <w:tcPr>
            <w:tcW w:w="709" w:type="dxa"/>
          </w:tcPr>
          <w:p w14:paraId="0848999C" w14:textId="708060F1" w:rsidR="00A3754F" w:rsidRPr="00536C27" w:rsidRDefault="00A3754F" w:rsidP="00A3754F">
            <w:pPr>
              <w:widowControl w:val="0"/>
              <w:jc w:val="center"/>
              <w:rPr>
                <w:sz w:val="16"/>
                <w:szCs w:val="16"/>
              </w:rPr>
            </w:pPr>
            <w:r w:rsidRPr="00536C27">
              <w:rPr>
                <w:sz w:val="16"/>
                <w:szCs w:val="16"/>
              </w:rPr>
              <w:t>кг</w:t>
            </w:r>
          </w:p>
        </w:tc>
        <w:tc>
          <w:tcPr>
            <w:tcW w:w="709" w:type="dxa"/>
            <w:vAlign w:val="center"/>
          </w:tcPr>
          <w:p w14:paraId="6439B489" w14:textId="712DFDE4" w:rsidR="00A3754F" w:rsidRPr="00DB424F" w:rsidRDefault="00A3754F" w:rsidP="00A3754F">
            <w:pPr>
              <w:widowControl w:val="0"/>
              <w:jc w:val="center"/>
              <w:rPr>
                <w:rFonts w:asciiTheme="majorHAnsi" w:hAnsiTheme="majorHAnsi" w:cs="Calibri"/>
                <w:sz w:val="16"/>
                <w:szCs w:val="16"/>
                <w:lang w:val="hy-AM"/>
              </w:rPr>
            </w:pPr>
          </w:p>
        </w:tc>
        <w:tc>
          <w:tcPr>
            <w:tcW w:w="992" w:type="dxa"/>
            <w:vAlign w:val="center"/>
          </w:tcPr>
          <w:p w14:paraId="14CFD4D2" w14:textId="3D473E4E" w:rsidR="00A3754F" w:rsidRPr="00DB424F" w:rsidRDefault="00A3754F" w:rsidP="00A3754F">
            <w:pPr>
              <w:widowControl w:val="0"/>
              <w:jc w:val="center"/>
              <w:rPr>
                <w:rFonts w:asciiTheme="majorHAnsi" w:hAnsiTheme="majorHAnsi" w:cs="Calibri"/>
                <w:sz w:val="16"/>
                <w:szCs w:val="16"/>
                <w:lang w:val="hy-AM"/>
              </w:rPr>
            </w:pPr>
          </w:p>
        </w:tc>
        <w:tc>
          <w:tcPr>
            <w:tcW w:w="986" w:type="dxa"/>
            <w:vAlign w:val="center"/>
          </w:tcPr>
          <w:p w14:paraId="04244918" w14:textId="2A023187" w:rsidR="00A3754F" w:rsidRPr="00DB424F" w:rsidRDefault="00A3754F" w:rsidP="00A3754F">
            <w:pPr>
              <w:widowControl w:val="0"/>
              <w:jc w:val="center"/>
              <w:rPr>
                <w:rFonts w:asciiTheme="majorHAnsi" w:hAnsiTheme="majorHAnsi" w:cs="Calibri"/>
                <w:sz w:val="16"/>
                <w:szCs w:val="16"/>
                <w:lang w:val="hy-AM"/>
              </w:rPr>
            </w:pPr>
            <w:r>
              <w:rPr>
                <w:rFonts w:asciiTheme="minorHAnsi" w:hAnsiTheme="minorHAnsi" w:cstheme="minorHAnsi"/>
                <w:sz w:val="16"/>
                <w:szCs w:val="16"/>
              </w:rPr>
              <w:t>283,5</w:t>
            </w:r>
          </w:p>
        </w:tc>
        <w:tc>
          <w:tcPr>
            <w:tcW w:w="1475" w:type="dxa"/>
          </w:tcPr>
          <w:p w14:paraId="7F14D829" w14:textId="3F62D8B8" w:rsidR="00A3754F" w:rsidRPr="00DB424F" w:rsidRDefault="00A3754F" w:rsidP="00A3754F">
            <w:pPr>
              <w:rPr>
                <w:sz w:val="16"/>
                <w:szCs w:val="16"/>
              </w:rPr>
            </w:pPr>
            <w:r w:rsidRPr="00536C27">
              <w:rPr>
                <w:sz w:val="16"/>
                <w:szCs w:val="16"/>
              </w:rPr>
              <w:t xml:space="preserve">Армения, Араратская область, село </w:t>
            </w:r>
            <w:proofErr w:type="spellStart"/>
            <w:r w:rsidRPr="00536C27">
              <w:rPr>
                <w:sz w:val="16"/>
                <w:szCs w:val="16"/>
              </w:rPr>
              <w:t>Араксаван</w:t>
            </w:r>
            <w:proofErr w:type="spellEnd"/>
            <w:r w:rsidRPr="00536C27">
              <w:rPr>
                <w:sz w:val="16"/>
                <w:szCs w:val="16"/>
              </w:rPr>
              <w:t>, ул. Паруйра Севака, дом 22</w:t>
            </w:r>
          </w:p>
        </w:tc>
        <w:tc>
          <w:tcPr>
            <w:tcW w:w="869" w:type="dxa"/>
          </w:tcPr>
          <w:p w14:paraId="5DB590CF" w14:textId="0D65E4B0" w:rsidR="00A3754F" w:rsidRPr="00536C27" w:rsidRDefault="00A3754F" w:rsidP="00A3754F">
            <w:pPr>
              <w:widowControl w:val="0"/>
              <w:jc w:val="center"/>
              <w:rPr>
                <w:sz w:val="16"/>
                <w:szCs w:val="16"/>
              </w:rPr>
            </w:pPr>
            <w:r w:rsidRPr="00536C27">
              <w:rPr>
                <w:sz w:val="16"/>
                <w:szCs w:val="16"/>
              </w:rPr>
              <w:t>По желанию заказчика</w:t>
            </w:r>
          </w:p>
        </w:tc>
        <w:tc>
          <w:tcPr>
            <w:tcW w:w="1341" w:type="dxa"/>
          </w:tcPr>
          <w:p w14:paraId="19812F0A" w14:textId="25D884BA" w:rsidR="00A3754F" w:rsidRPr="00536C27" w:rsidRDefault="00A3754F" w:rsidP="00A3754F">
            <w:pPr>
              <w:widowControl w:val="0"/>
              <w:jc w:val="center"/>
              <w:rPr>
                <w:sz w:val="16"/>
                <w:szCs w:val="16"/>
              </w:rPr>
            </w:pPr>
            <w:r w:rsidRPr="00536C27">
              <w:rPr>
                <w:sz w:val="16"/>
                <w:szCs w:val="16"/>
              </w:rPr>
              <w:t>После вступления договора в юридическую силу и до 25.05.2026</w:t>
            </w:r>
          </w:p>
        </w:tc>
      </w:tr>
      <w:tr w:rsidR="00A3754F" w:rsidRPr="00DB424F" w14:paraId="73CE37D3" w14:textId="77777777" w:rsidTr="00412F32">
        <w:trPr>
          <w:jc w:val="center"/>
        </w:trPr>
        <w:tc>
          <w:tcPr>
            <w:tcW w:w="981" w:type="dxa"/>
            <w:vAlign w:val="center"/>
          </w:tcPr>
          <w:p w14:paraId="0672DDBB" w14:textId="77777777" w:rsidR="00A3754F" w:rsidRPr="00DB424F" w:rsidRDefault="00A3754F" w:rsidP="00A3754F">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7FB0F6CB" w14:textId="0430759B" w:rsidR="00A3754F" w:rsidRPr="00536C27" w:rsidRDefault="00A3754F" w:rsidP="00A3754F">
            <w:pPr>
              <w:rPr>
                <w:sz w:val="16"/>
                <w:szCs w:val="16"/>
              </w:rPr>
            </w:pPr>
            <w:r w:rsidRPr="00536C27">
              <w:rPr>
                <w:sz w:val="16"/>
                <w:szCs w:val="16"/>
              </w:rPr>
              <w:t>03221410</w:t>
            </w:r>
          </w:p>
        </w:tc>
        <w:tc>
          <w:tcPr>
            <w:tcW w:w="1694" w:type="dxa"/>
          </w:tcPr>
          <w:p w14:paraId="42F8BBDD" w14:textId="521C7707" w:rsidR="00A3754F" w:rsidRPr="00536C27" w:rsidRDefault="00A3754F" w:rsidP="00A3754F">
            <w:pPr>
              <w:rPr>
                <w:sz w:val="16"/>
                <w:szCs w:val="16"/>
              </w:rPr>
            </w:pPr>
            <w:r w:rsidRPr="00536C27">
              <w:rPr>
                <w:sz w:val="16"/>
                <w:szCs w:val="16"/>
              </w:rPr>
              <w:t>Капуста</w:t>
            </w:r>
          </w:p>
        </w:tc>
        <w:tc>
          <w:tcPr>
            <w:tcW w:w="567" w:type="dxa"/>
          </w:tcPr>
          <w:p w14:paraId="5B4BD956" w14:textId="77777777" w:rsidR="00A3754F" w:rsidRPr="00536C27" w:rsidRDefault="00A3754F" w:rsidP="00A3754F">
            <w:pPr>
              <w:widowControl w:val="0"/>
              <w:rPr>
                <w:sz w:val="16"/>
                <w:szCs w:val="16"/>
              </w:rPr>
            </w:pPr>
          </w:p>
        </w:tc>
        <w:tc>
          <w:tcPr>
            <w:tcW w:w="4401" w:type="dxa"/>
          </w:tcPr>
          <w:p w14:paraId="7101C7C9" w14:textId="4EF545A6" w:rsidR="00A3754F" w:rsidRPr="00536C27" w:rsidRDefault="00A3754F" w:rsidP="00A3754F">
            <w:pPr>
              <w:rPr>
                <w:sz w:val="16"/>
                <w:szCs w:val="16"/>
              </w:rPr>
            </w:pPr>
            <w:r w:rsidRPr="00A3754F">
              <w:rPr>
                <w:sz w:val="16"/>
                <w:szCs w:val="16"/>
              </w:rPr>
              <w:t xml:space="preserve">ГОСТ 7967-2015, свежая капуста. Свежая кочанная капуста подразделяется по срокам созревания на следующие виды: ранняя, </w:t>
            </w:r>
            <w:proofErr w:type="spellStart"/>
            <w:r w:rsidRPr="00A3754F">
              <w:rPr>
                <w:sz w:val="16"/>
                <w:szCs w:val="16"/>
              </w:rPr>
              <w:t>среднезрелая</w:t>
            </w:r>
            <w:proofErr w:type="spellEnd"/>
            <w:r w:rsidRPr="00A3754F">
              <w:rPr>
                <w:sz w:val="16"/>
                <w:szCs w:val="16"/>
              </w:rPr>
              <w:t xml:space="preserve"> и поздняя. Внешний вид: кочаны </w:t>
            </w:r>
            <w:r w:rsidRPr="00A3754F">
              <w:rPr>
                <w:sz w:val="16"/>
                <w:szCs w:val="16"/>
              </w:rPr>
              <w:lastRenderedPageBreak/>
              <w:t>свежие, целые, чистые, здоровые, полностью сформированные, без болезней, не проросшие, с цветом, формой и вкусом, характерными для данного ботанического вида, без постороннего запаха и привкуса. Кочаны капусты не должны быть повреждены сельскохозяйственными вредителями, иметь следы механических повреждений, трещин, обморожены, должны быть полностью сформированными, плотными, не ломкими и не гнилыми. Длина кочана не более 3 см. Вес очищенных кочанов капусты не менее 0,7 кг. Безопасность, упаковка и маркировка соответствуют статье 9 Закона Республики Армения «О безопасности пищевых продуктов».</w:t>
            </w:r>
          </w:p>
        </w:tc>
        <w:tc>
          <w:tcPr>
            <w:tcW w:w="709" w:type="dxa"/>
          </w:tcPr>
          <w:p w14:paraId="5C53891E" w14:textId="0813E734" w:rsidR="00A3754F" w:rsidRPr="00536C27" w:rsidRDefault="00A3754F" w:rsidP="00A3754F">
            <w:pPr>
              <w:widowControl w:val="0"/>
              <w:jc w:val="center"/>
              <w:rPr>
                <w:sz w:val="16"/>
                <w:szCs w:val="16"/>
              </w:rPr>
            </w:pPr>
            <w:r w:rsidRPr="00536C27">
              <w:rPr>
                <w:sz w:val="16"/>
                <w:szCs w:val="16"/>
              </w:rPr>
              <w:lastRenderedPageBreak/>
              <w:t>кг</w:t>
            </w:r>
          </w:p>
        </w:tc>
        <w:tc>
          <w:tcPr>
            <w:tcW w:w="709" w:type="dxa"/>
            <w:vAlign w:val="center"/>
          </w:tcPr>
          <w:p w14:paraId="0BC019EB" w14:textId="7211AD65" w:rsidR="00A3754F" w:rsidRPr="00DB424F" w:rsidRDefault="00A3754F" w:rsidP="00A3754F">
            <w:pPr>
              <w:widowControl w:val="0"/>
              <w:jc w:val="center"/>
              <w:rPr>
                <w:rFonts w:asciiTheme="majorHAnsi" w:hAnsiTheme="majorHAnsi" w:cs="Calibri"/>
                <w:sz w:val="16"/>
                <w:szCs w:val="16"/>
                <w:lang w:val="hy-AM"/>
              </w:rPr>
            </w:pPr>
          </w:p>
        </w:tc>
        <w:tc>
          <w:tcPr>
            <w:tcW w:w="992" w:type="dxa"/>
            <w:vAlign w:val="center"/>
          </w:tcPr>
          <w:p w14:paraId="63AF13ED" w14:textId="65CFDB01" w:rsidR="00A3754F" w:rsidRPr="00DB424F" w:rsidRDefault="00A3754F" w:rsidP="00A3754F">
            <w:pPr>
              <w:widowControl w:val="0"/>
              <w:jc w:val="center"/>
              <w:rPr>
                <w:rFonts w:asciiTheme="majorHAnsi" w:hAnsiTheme="majorHAnsi" w:cs="Calibri"/>
                <w:sz w:val="16"/>
                <w:szCs w:val="16"/>
                <w:lang w:val="hy-AM"/>
              </w:rPr>
            </w:pPr>
          </w:p>
        </w:tc>
        <w:tc>
          <w:tcPr>
            <w:tcW w:w="986" w:type="dxa"/>
            <w:vAlign w:val="center"/>
          </w:tcPr>
          <w:p w14:paraId="4E9C56D8" w14:textId="3132C2B7" w:rsidR="00A3754F" w:rsidRPr="00DB424F" w:rsidRDefault="00A3754F" w:rsidP="00A3754F">
            <w:pPr>
              <w:widowControl w:val="0"/>
              <w:jc w:val="center"/>
              <w:rPr>
                <w:rFonts w:asciiTheme="majorHAnsi" w:hAnsiTheme="majorHAnsi" w:cs="Calibri"/>
                <w:sz w:val="16"/>
                <w:szCs w:val="16"/>
                <w:lang w:val="hy-AM"/>
              </w:rPr>
            </w:pPr>
            <w:r>
              <w:rPr>
                <w:rFonts w:asciiTheme="minorHAnsi" w:hAnsiTheme="minorHAnsi" w:cstheme="minorHAnsi"/>
                <w:sz w:val="16"/>
                <w:szCs w:val="16"/>
              </w:rPr>
              <w:t>192,8</w:t>
            </w:r>
          </w:p>
        </w:tc>
        <w:tc>
          <w:tcPr>
            <w:tcW w:w="1475" w:type="dxa"/>
          </w:tcPr>
          <w:p w14:paraId="5EBC7DF3" w14:textId="5FBDF610" w:rsidR="00A3754F" w:rsidRPr="00DB424F" w:rsidRDefault="00A3754F" w:rsidP="00A3754F">
            <w:pPr>
              <w:rPr>
                <w:sz w:val="16"/>
                <w:szCs w:val="16"/>
              </w:rPr>
            </w:pPr>
            <w:r w:rsidRPr="00536C27">
              <w:rPr>
                <w:sz w:val="16"/>
                <w:szCs w:val="16"/>
              </w:rPr>
              <w:t xml:space="preserve">Армения, Араратская область, село </w:t>
            </w:r>
            <w:proofErr w:type="spellStart"/>
            <w:r w:rsidRPr="00536C27">
              <w:rPr>
                <w:sz w:val="16"/>
                <w:szCs w:val="16"/>
              </w:rPr>
              <w:lastRenderedPageBreak/>
              <w:t>Араксаван</w:t>
            </w:r>
            <w:proofErr w:type="spellEnd"/>
            <w:r w:rsidRPr="00536C27">
              <w:rPr>
                <w:sz w:val="16"/>
                <w:szCs w:val="16"/>
              </w:rPr>
              <w:t>, ул. Паруйра Севака, дом 22</w:t>
            </w:r>
          </w:p>
        </w:tc>
        <w:tc>
          <w:tcPr>
            <w:tcW w:w="869" w:type="dxa"/>
          </w:tcPr>
          <w:p w14:paraId="0038B92F" w14:textId="1902F46A" w:rsidR="00A3754F" w:rsidRPr="00536C27" w:rsidRDefault="00A3754F" w:rsidP="00A3754F">
            <w:pPr>
              <w:widowControl w:val="0"/>
              <w:jc w:val="center"/>
              <w:rPr>
                <w:sz w:val="16"/>
                <w:szCs w:val="16"/>
              </w:rPr>
            </w:pPr>
            <w:r w:rsidRPr="00536C27">
              <w:rPr>
                <w:sz w:val="16"/>
                <w:szCs w:val="16"/>
              </w:rPr>
              <w:lastRenderedPageBreak/>
              <w:t>По желанию заказчик</w:t>
            </w:r>
            <w:r w:rsidRPr="00536C27">
              <w:rPr>
                <w:sz w:val="16"/>
                <w:szCs w:val="16"/>
              </w:rPr>
              <w:lastRenderedPageBreak/>
              <w:t>а</w:t>
            </w:r>
          </w:p>
        </w:tc>
        <w:tc>
          <w:tcPr>
            <w:tcW w:w="1341" w:type="dxa"/>
          </w:tcPr>
          <w:p w14:paraId="1B24F4C0" w14:textId="0C6A9984" w:rsidR="00A3754F" w:rsidRPr="00536C27" w:rsidRDefault="00A3754F" w:rsidP="00A3754F">
            <w:pPr>
              <w:widowControl w:val="0"/>
              <w:jc w:val="center"/>
              <w:rPr>
                <w:sz w:val="16"/>
                <w:szCs w:val="16"/>
              </w:rPr>
            </w:pPr>
            <w:r w:rsidRPr="00536C27">
              <w:rPr>
                <w:sz w:val="16"/>
                <w:szCs w:val="16"/>
              </w:rPr>
              <w:lastRenderedPageBreak/>
              <w:t xml:space="preserve">После вступления договора в </w:t>
            </w:r>
            <w:r w:rsidRPr="00536C27">
              <w:rPr>
                <w:sz w:val="16"/>
                <w:szCs w:val="16"/>
              </w:rPr>
              <w:lastRenderedPageBreak/>
              <w:t>юридическую силу и до 25.05.2026</w:t>
            </w:r>
          </w:p>
        </w:tc>
      </w:tr>
      <w:tr w:rsidR="00A3754F" w:rsidRPr="00DB424F" w14:paraId="44E13D40" w14:textId="77777777" w:rsidTr="00412F32">
        <w:trPr>
          <w:jc w:val="center"/>
        </w:trPr>
        <w:tc>
          <w:tcPr>
            <w:tcW w:w="981" w:type="dxa"/>
            <w:vAlign w:val="center"/>
          </w:tcPr>
          <w:p w14:paraId="49408C38" w14:textId="77777777" w:rsidR="00A3754F" w:rsidRPr="00DB424F" w:rsidRDefault="00A3754F" w:rsidP="00A3754F">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4C500FD8" w14:textId="290F1878" w:rsidR="00A3754F" w:rsidRPr="00536C27" w:rsidRDefault="00A3754F" w:rsidP="00A3754F">
            <w:pPr>
              <w:rPr>
                <w:sz w:val="16"/>
                <w:szCs w:val="16"/>
              </w:rPr>
            </w:pPr>
            <w:r w:rsidRPr="00536C27">
              <w:rPr>
                <w:sz w:val="16"/>
                <w:szCs w:val="16"/>
              </w:rPr>
              <w:t>03221100</w:t>
            </w:r>
          </w:p>
        </w:tc>
        <w:tc>
          <w:tcPr>
            <w:tcW w:w="1694" w:type="dxa"/>
          </w:tcPr>
          <w:p w14:paraId="367CA098" w14:textId="432A6DAA" w:rsidR="00A3754F" w:rsidRPr="00536C27" w:rsidRDefault="00A3754F" w:rsidP="00A3754F">
            <w:pPr>
              <w:rPr>
                <w:sz w:val="16"/>
                <w:szCs w:val="16"/>
              </w:rPr>
            </w:pPr>
            <w:r w:rsidRPr="00536C27">
              <w:rPr>
                <w:sz w:val="16"/>
                <w:szCs w:val="16"/>
              </w:rPr>
              <w:t>Фасоль</w:t>
            </w:r>
          </w:p>
        </w:tc>
        <w:tc>
          <w:tcPr>
            <w:tcW w:w="567" w:type="dxa"/>
          </w:tcPr>
          <w:p w14:paraId="6629B9DD" w14:textId="77777777" w:rsidR="00A3754F" w:rsidRPr="00536C27" w:rsidRDefault="00A3754F" w:rsidP="00A3754F">
            <w:pPr>
              <w:widowControl w:val="0"/>
              <w:rPr>
                <w:sz w:val="16"/>
                <w:szCs w:val="16"/>
              </w:rPr>
            </w:pPr>
          </w:p>
        </w:tc>
        <w:tc>
          <w:tcPr>
            <w:tcW w:w="4401" w:type="dxa"/>
          </w:tcPr>
          <w:p w14:paraId="4891A672" w14:textId="216C341B" w:rsidR="00A3754F" w:rsidRPr="00536C27" w:rsidRDefault="00A3754F" w:rsidP="00A3754F">
            <w:pPr>
              <w:jc w:val="center"/>
              <w:rPr>
                <w:sz w:val="16"/>
                <w:szCs w:val="16"/>
              </w:rPr>
            </w:pPr>
            <w:r w:rsidRPr="00A3754F">
              <w:rPr>
                <w:sz w:val="16"/>
                <w:szCs w:val="16"/>
              </w:rPr>
              <w:t>ГОСТ 32285-2013, Свежая столовая свекла. Корнеплоды свежие, целые, без болезней, сухие, незаражённые, без трещин и повреждений. Внутренняя структура: сочная мякоть, тёмно-красного цвета с различными оттенками. Размеры корнеплодов (по наибольшему поперечному диаметру) 5-14 см. Допускаются отклонения от указанных размеров и механические повреждения глубиной более 3 мм, не более 5% от общего количества. Количество почвы, прилипшей к корням, не более 1% от общего количества. Безопасность, упаковка и маркировка соответствуют статье 9 Закона Республики Армения «О безопасности пищевых продуктов».</w:t>
            </w:r>
          </w:p>
        </w:tc>
        <w:tc>
          <w:tcPr>
            <w:tcW w:w="709" w:type="dxa"/>
          </w:tcPr>
          <w:p w14:paraId="5AEE7F25" w14:textId="7E996DDC" w:rsidR="00A3754F" w:rsidRPr="00536C27" w:rsidRDefault="00A3754F" w:rsidP="00A3754F">
            <w:pPr>
              <w:widowControl w:val="0"/>
              <w:jc w:val="center"/>
              <w:rPr>
                <w:sz w:val="16"/>
                <w:szCs w:val="16"/>
              </w:rPr>
            </w:pPr>
            <w:r w:rsidRPr="00536C27">
              <w:rPr>
                <w:sz w:val="16"/>
                <w:szCs w:val="16"/>
              </w:rPr>
              <w:t>кг</w:t>
            </w:r>
          </w:p>
        </w:tc>
        <w:tc>
          <w:tcPr>
            <w:tcW w:w="709" w:type="dxa"/>
            <w:vAlign w:val="center"/>
          </w:tcPr>
          <w:p w14:paraId="0A90A56E" w14:textId="6EEBDD7A" w:rsidR="00A3754F" w:rsidRPr="00DB424F" w:rsidRDefault="00A3754F" w:rsidP="00A3754F">
            <w:pPr>
              <w:widowControl w:val="0"/>
              <w:jc w:val="center"/>
              <w:rPr>
                <w:rFonts w:asciiTheme="majorHAnsi" w:hAnsiTheme="majorHAnsi" w:cs="Calibri"/>
                <w:sz w:val="16"/>
                <w:szCs w:val="16"/>
                <w:lang w:val="hy-AM"/>
              </w:rPr>
            </w:pPr>
          </w:p>
        </w:tc>
        <w:tc>
          <w:tcPr>
            <w:tcW w:w="992" w:type="dxa"/>
            <w:vAlign w:val="center"/>
          </w:tcPr>
          <w:p w14:paraId="6A273185" w14:textId="323679D0" w:rsidR="00A3754F" w:rsidRPr="00DB424F" w:rsidRDefault="00A3754F" w:rsidP="00A3754F">
            <w:pPr>
              <w:widowControl w:val="0"/>
              <w:jc w:val="center"/>
              <w:rPr>
                <w:rFonts w:asciiTheme="majorHAnsi" w:hAnsiTheme="majorHAnsi" w:cs="Calibri"/>
                <w:sz w:val="16"/>
                <w:szCs w:val="16"/>
                <w:lang w:val="hy-AM"/>
              </w:rPr>
            </w:pPr>
          </w:p>
        </w:tc>
        <w:tc>
          <w:tcPr>
            <w:tcW w:w="986" w:type="dxa"/>
            <w:vAlign w:val="center"/>
          </w:tcPr>
          <w:p w14:paraId="7CA39CDF" w14:textId="0364A294" w:rsidR="00A3754F" w:rsidRPr="00DB424F" w:rsidRDefault="00A3754F" w:rsidP="00A3754F">
            <w:pPr>
              <w:widowControl w:val="0"/>
              <w:jc w:val="center"/>
              <w:rPr>
                <w:rFonts w:asciiTheme="majorHAnsi" w:hAnsiTheme="majorHAnsi" w:cs="Calibri"/>
                <w:sz w:val="16"/>
                <w:szCs w:val="16"/>
                <w:lang w:val="hy-AM"/>
              </w:rPr>
            </w:pPr>
            <w:r>
              <w:rPr>
                <w:rFonts w:asciiTheme="minorHAnsi" w:hAnsiTheme="minorHAnsi" w:cstheme="minorHAnsi"/>
                <w:sz w:val="16"/>
                <w:szCs w:val="16"/>
              </w:rPr>
              <w:t>25,5</w:t>
            </w:r>
          </w:p>
        </w:tc>
        <w:tc>
          <w:tcPr>
            <w:tcW w:w="1475" w:type="dxa"/>
          </w:tcPr>
          <w:p w14:paraId="2BC603E2" w14:textId="29E1A96B" w:rsidR="00A3754F" w:rsidRPr="00DB424F" w:rsidRDefault="00A3754F" w:rsidP="00A3754F">
            <w:pPr>
              <w:rPr>
                <w:sz w:val="16"/>
                <w:szCs w:val="16"/>
              </w:rPr>
            </w:pPr>
            <w:r w:rsidRPr="00536C27">
              <w:rPr>
                <w:sz w:val="16"/>
                <w:szCs w:val="16"/>
              </w:rPr>
              <w:t xml:space="preserve">Армения, Араратская область, село </w:t>
            </w:r>
            <w:proofErr w:type="spellStart"/>
            <w:r w:rsidRPr="00536C27">
              <w:rPr>
                <w:sz w:val="16"/>
                <w:szCs w:val="16"/>
              </w:rPr>
              <w:t>Араксаван</w:t>
            </w:r>
            <w:proofErr w:type="spellEnd"/>
            <w:r w:rsidRPr="00536C27">
              <w:rPr>
                <w:sz w:val="16"/>
                <w:szCs w:val="16"/>
              </w:rPr>
              <w:t>, ул. Паруйра Севака, дом 22</w:t>
            </w:r>
          </w:p>
        </w:tc>
        <w:tc>
          <w:tcPr>
            <w:tcW w:w="869" w:type="dxa"/>
          </w:tcPr>
          <w:p w14:paraId="668FCC17" w14:textId="216758BE" w:rsidR="00A3754F" w:rsidRPr="00536C27" w:rsidRDefault="00A3754F" w:rsidP="00A3754F">
            <w:pPr>
              <w:widowControl w:val="0"/>
              <w:jc w:val="center"/>
              <w:rPr>
                <w:sz w:val="16"/>
                <w:szCs w:val="16"/>
              </w:rPr>
            </w:pPr>
            <w:r w:rsidRPr="00536C27">
              <w:rPr>
                <w:sz w:val="16"/>
                <w:szCs w:val="16"/>
              </w:rPr>
              <w:t>По желанию заказчика</w:t>
            </w:r>
          </w:p>
        </w:tc>
        <w:tc>
          <w:tcPr>
            <w:tcW w:w="1341" w:type="dxa"/>
          </w:tcPr>
          <w:p w14:paraId="35958A23" w14:textId="626896E8" w:rsidR="00A3754F" w:rsidRPr="00536C27" w:rsidRDefault="00A3754F" w:rsidP="00A3754F">
            <w:pPr>
              <w:widowControl w:val="0"/>
              <w:jc w:val="center"/>
              <w:rPr>
                <w:sz w:val="16"/>
                <w:szCs w:val="16"/>
              </w:rPr>
            </w:pPr>
            <w:r w:rsidRPr="00536C27">
              <w:rPr>
                <w:sz w:val="16"/>
                <w:szCs w:val="16"/>
              </w:rPr>
              <w:t>После вступления договора в юридическую силу и до 25.05.2026</w:t>
            </w:r>
          </w:p>
        </w:tc>
      </w:tr>
      <w:tr w:rsidR="00A3754F" w:rsidRPr="00DB424F" w14:paraId="103D0426" w14:textId="77777777" w:rsidTr="00412F32">
        <w:trPr>
          <w:jc w:val="center"/>
        </w:trPr>
        <w:tc>
          <w:tcPr>
            <w:tcW w:w="981" w:type="dxa"/>
            <w:vAlign w:val="center"/>
          </w:tcPr>
          <w:p w14:paraId="0FF7A69B" w14:textId="77777777" w:rsidR="00A3754F" w:rsidRPr="00DB424F" w:rsidRDefault="00A3754F" w:rsidP="00A3754F">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2ABF406E" w14:textId="4DBDE3D4" w:rsidR="00A3754F" w:rsidRPr="00536C27" w:rsidRDefault="00A3754F" w:rsidP="00A3754F">
            <w:pPr>
              <w:rPr>
                <w:sz w:val="16"/>
                <w:szCs w:val="16"/>
              </w:rPr>
            </w:pPr>
            <w:r w:rsidRPr="00536C27">
              <w:rPr>
                <w:sz w:val="16"/>
                <w:szCs w:val="16"/>
              </w:rPr>
              <w:t>15311100</w:t>
            </w:r>
          </w:p>
        </w:tc>
        <w:tc>
          <w:tcPr>
            <w:tcW w:w="1694" w:type="dxa"/>
          </w:tcPr>
          <w:p w14:paraId="061797AD" w14:textId="08DA2A64" w:rsidR="00A3754F" w:rsidRPr="00536C27" w:rsidRDefault="00A3754F" w:rsidP="00A3754F">
            <w:pPr>
              <w:rPr>
                <w:sz w:val="16"/>
                <w:szCs w:val="16"/>
              </w:rPr>
            </w:pPr>
            <w:r w:rsidRPr="00536C27">
              <w:rPr>
                <w:sz w:val="16"/>
                <w:szCs w:val="16"/>
              </w:rPr>
              <w:t>Картофель</w:t>
            </w:r>
          </w:p>
        </w:tc>
        <w:tc>
          <w:tcPr>
            <w:tcW w:w="567" w:type="dxa"/>
          </w:tcPr>
          <w:p w14:paraId="522287E9" w14:textId="77777777" w:rsidR="00A3754F" w:rsidRPr="00536C27" w:rsidRDefault="00A3754F" w:rsidP="00A3754F">
            <w:pPr>
              <w:widowControl w:val="0"/>
              <w:rPr>
                <w:sz w:val="16"/>
                <w:szCs w:val="16"/>
              </w:rPr>
            </w:pPr>
          </w:p>
        </w:tc>
        <w:tc>
          <w:tcPr>
            <w:tcW w:w="4401" w:type="dxa"/>
          </w:tcPr>
          <w:p w14:paraId="5CCB2C0E" w14:textId="3C8B6C25" w:rsidR="00A3754F" w:rsidRDefault="00A3754F" w:rsidP="00A3754F">
            <w:pPr>
              <w:jc w:val="center"/>
              <w:rPr>
                <w:sz w:val="16"/>
                <w:szCs w:val="16"/>
              </w:rPr>
            </w:pPr>
            <w:r w:rsidRPr="00A3754F">
              <w:rPr>
                <w:sz w:val="16"/>
                <w:szCs w:val="16"/>
              </w:rPr>
              <w:t>ГОСТ 7176-2017, Пищевой картофель, раннеспелый и позднеспелый, тип I, не поврежденный морозом, без повреждений, кругло-овальный 4 см, 5%, удлиненный 3,5 см, 5%, кругло-овальный (4-5) см 20%, удлиненный (4-4,5) см 20%, кругло-овальный (5-6 см) 55%, удлиненный (5-5,5) см 55%, кругло-овальный (6-7) см 20%, удлиненный (6-6,5) см 20%. Чистота сорта: не менее 90%. Безопасность и маркировка: в соответствии со статьей 9 Закона РА «О безопасности пищевых продуктов».</w:t>
            </w:r>
          </w:p>
          <w:p w14:paraId="5968CACA" w14:textId="77777777" w:rsidR="00A3754F" w:rsidRPr="00A3754F" w:rsidRDefault="00A3754F" w:rsidP="00A3754F">
            <w:pPr>
              <w:rPr>
                <w:sz w:val="16"/>
                <w:szCs w:val="16"/>
              </w:rPr>
            </w:pPr>
          </w:p>
          <w:p w14:paraId="2A31D1CF" w14:textId="77777777" w:rsidR="00A3754F" w:rsidRDefault="00A3754F" w:rsidP="00A3754F">
            <w:pPr>
              <w:rPr>
                <w:sz w:val="16"/>
                <w:szCs w:val="16"/>
              </w:rPr>
            </w:pPr>
          </w:p>
          <w:p w14:paraId="3C268DD1" w14:textId="24389827" w:rsidR="00A3754F" w:rsidRPr="00A3754F" w:rsidRDefault="00A3754F" w:rsidP="00A3754F">
            <w:pPr>
              <w:jc w:val="center"/>
              <w:rPr>
                <w:sz w:val="16"/>
                <w:szCs w:val="16"/>
              </w:rPr>
            </w:pPr>
          </w:p>
        </w:tc>
        <w:tc>
          <w:tcPr>
            <w:tcW w:w="709" w:type="dxa"/>
          </w:tcPr>
          <w:p w14:paraId="481625AC" w14:textId="5F18850F" w:rsidR="00A3754F" w:rsidRPr="00536C27" w:rsidRDefault="00A3754F" w:rsidP="00A3754F">
            <w:pPr>
              <w:widowControl w:val="0"/>
              <w:jc w:val="center"/>
              <w:rPr>
                <w:sz w:val="16"/>
                <w:szCs w:val="16"/>
              </w:rPr>
            </w:pPr>
            <w:r w:rsidRPr="00536C27">
              <w:rPr>
                <w:sz w:val="16"/>
                <w:szCs w:val="16"/>
              </w:rPr>
              <w:t>кг</w:t>
            </w:r>
          </w:p>
        </w:tc>
        <w:tc>
          <w:tcPr>
            <w:tcW w:w="709" w:type="dxa"/>
            <w:vAlign w:val="center"/>
          </w:tcPr>
          <w:p w14:paraId="14B01E4A" w14:textId="4A6EC489" w:rsidR="00A3754F" w:rsidRPr="00DB424F" w:rsidRDefault="00A3754F" w:rsidP="00A3754F">
            <w:pPr>
              <w:widowControl w:val="0"/>
              <w:jc w:val="center"/>
              <w:rPr>
                <w:rFonts w:asciiTheme="majorHAnsi" w:hAnsiTheme="majorHAnsi" w:cs="Calibri"/>
                <w:sz w:val="16"/>
                <w:szCs w:val="16"/>
                <w:lang w:val="hy-AM"/>
              </w:rPr>
            </w:pPr>
          </w:p>
        </w:tc>
        <w:tc>
          <w:tcPr>
            <w:tcW w:w="992" w:type="dxa"/>
            <w:vAlign w:val="center"/>
          </w:tcPr>
          <w:p w14:paraId="4386B873" w14:textId="528B70AF" w:rsidR="00A3754F" w:rsidRPr="00DB424F" w:rsidRDefault="00A3754F" w:rsidP="00A3754F">
            <w:pPr>
              <w:widowControl w:val="0"/>
              <w:jc w:val="center"/>
              <w:rPr>
                <w:rFonts w:asciiTheme="majorHAnsi" w:hAnsiTheme="majorHAnsi" w:cs="Calibri"/>
                <w:sz w:val="16"/>
                <w:szCs w:val="16"/>
                <w:lang w:val="hy-AM"/>
              </w:rPr>
            </w:pPr>
          </w:p>
        </w:tc>
        <w:tc>
          <w:tcPr>
            <w:tcW w:w="986" w:type="dxa"/>
            <w:vAlign w:val="center"/>
          </w:tcPr>
          <w:p w14:paraId="225EFD21" w14:textId="46BDAECE" w:rsidR="00A3754F" w:rsidRPr="00DB424F" w:rsidRDefault="00A3754F" w:rsidP="00A3754F">
            <w:pPr>
              <w:widowControl w:val="0"/>
              <w:jc w:val="center"/>
              <w:rPr>
                <w:rFonts w:asciiTheme="majorHAnsi" w:hAnsiTheme="majorHAnsi" w:cs="Calibri"/>
                <w:sz w:val="16"/>
                <w:szCs w:val="16"/>
                <w:lang w:val="hy-AM"/>
              </w:rPr>
            </w:pPr>
            <w:r>
              <w:rPr>
                <w:rFonts w:asciiTheme="minorHAnsi" w:hAnsiTheme="minorHAnsi" w:cstheme="minorHAnsi"/>
                <w:sz w:val="16"/>
                <w:szCs w:val="16"/>
              </w:rPr>
              <w:t>73,7</w:t>
            </w:r>
          </w:p>
        </w:tc>
        <w:tc>
          <w:tcPr>
            <w:tcW w:w="1475" w:type="dxa"/>
          </w:tcPr>
          <w:p w14:paraId="31219D4D" w14:textId="4C0EBD60" w:rsidR="00A3754F" w:rsidRPr="00DB424F" w:rsidRDefault="00A3754F" w:rsidP="00A3754F">
            <w:pPr>
              <w:rPr>
                <w:sz w:val="16"/>
                <w:szCs w:val="16"/>
              </w:rPr>
            </w:pPr>
            <w:r w:rsidRPr="00536C27">
              <w:rPr>
                <w:sz w:val="16"/>
                <w:szCs w:val="16"/>
              </w:rPr>
              <w:t xml:space="preserve">Армения, Араратская область, село </w:t>
            </w:r>
            <w:proofErr w:type="spellStart"/>
            <w:r w:rsidRPr="00536C27">
              <w:rPr>
                <w:sz w:val="16"/>
                <w:szCs w:val="16"/>
              </w:rPr>
              <w:t>Араксаван</w:t>
            </w:r>
            <w:proofErr w:type="spellEnd"/>
            <w:r w:rsidRPr="00536C27">
              <w:rPr>
                <w:sz w:val="16"/>
                <w:szCs w:val="16"/>
              </w:rPr>
              <w:t>, ул. Паруйра Севака, дом 22</w:t>
            </w:r>
          </w:p>
        </w:tc>
        <w:tc>
          <w:tcPr>
            <w:tcW w:w="869" w:type="dxa"/>
          </w:tcPr>
          <w:p w14:paraId="719C634B" w14:textId="14C44522" w:rsidR="00A3754F" w:rsidRPr="00536C27" w:rsidRDefault="00A3754F" w:rsidP="00A3754F">
            <w:pPr>
              <w:widowControl w:val="0"/>
              <w:jc w:val="center"/>
              <w:rPr>
                <w:sz w:val="16"/>
                <w:szCs w:val="16"/>
              </w:rPr>
            </w:pPr>
            <w:r w:rsidRPr="00536C27">
              <w:rPr>
                <w:sz w:val="16"/>
                <w:szCs w:val="16"/>
              </w:rPr>
              <w:t>По желанию заказчика</w:t>
            </w:r>
          </w:p>
        </w:tc>
        <w:tc>
          <w:tcPr>
            <w:tcW w:w="1341" w:type="dxa"/>
          </w:tcPr>
          <w:p w14:paraId="179A29A9" w14:textId="74038808" w:rsidR="00A3754F" w:rsidRPr="00536C27" w:rsidRDefault="00A3754F" w:rsidP="00A3754F">
            <w:pPr>
              <w:widowControl w:val="0"/>
              <w:jc w:val="center"/>
              <w:rPr>
                <w:sz w:val="16"/>
                <w:szCs w:val="16"/>
              </w:rPr>
            </w:pPr>
            <w:r w:rsidRPr="00536C27">
              <w:rPr>
                <w:sz w:val="16"/>
                <w:szCs w:val="16"/>
              </w:rPr>
              <w:t>После вступления договора в юридическую силу и до 25.05.2026</w:t>
            </w:r>
          </w:p>
        </w:tc>
      </w:tr>
      <w:tr w:rsidR="00A3754F" w:rsidRPr="00DB424F" w14:paraId="1241BE4E" w14:textId="77777777" w:rsidTr="00412F32">
        <w:trPr>
          <w:jc w:val="center"/>
        </w:trPr>
        <w:tc>
          <w:tcPr>
            <w:tcW w:w="981" w:type="dxa"/>
            <w:vAlign w:val="center"/>
          </w:tcPr>
          <w:p w14:paraId="3C4C799B" w14:textId="77777777" w:rsidR="00A3754F" w:rsidRPr="00DB424F" w:rsidRDefault="00A3754F" w:rsidP="00A3754F">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5CE1FDAF" w14:textId="3498E0CC" w:rsidR="00A3754F" w:rsidRPr="00536C27" w:rsidRDefault="00A3754F" w:rsidP="00A3754F">
            <w:pPr>
              <w:rPr>
                <w:sz w:val="16"/>
                <w:szCs w:val="16"/>
              </w:rPr>
            </w:pPr>
            <w:r w:rsidRPr="00536C27">
              <w:rPr>
                <w:sz w:val="16"/>
                <w:szCs w:val="16"/>
              </w:rPr>
              <w:t>15112150</w:t>
            </w:r>
          </w:p>
        </w:tc>
        <w:tc>
          <w:tcPr>
            <w:tcW w:w="1694" w:type="dxa"/>
          </w:tcPr>
          <w:p w14:paraId="64CDFC43" w14:textId="67F4BADD" w:rsidR="00A3754F" w:rsidRPr="00536C27" w:rsidRDefault="00A3754F" w:rsidP="00A3754F">
            <w:pPr>
              <w:rPr>
                <w:sz w:val="16"/>
                <w:szCs w:val="16"/>
              </w:rPr>
            </w:pPr>
            <w:r w:rsidRPr="00536C27">
              <w:rPr>
                <w:sz w:val="16"/>
                <w:szCs w:val="16"/>
              </w:rPr>
              <w:t>Курица, охлажденная/грудка</w:t>
            </w:r>
          </w:p>
        </w:tc>
        <w:tc>
          <w:tcPr>
            <w:tcW w:w="567" w:type="dxa"/>
          </w:tcPr>
          <w:p w14:paraId="4D538070" w14:textId="77777777" w:rsidR="00A3754F" w:rsidRPr="00536C27" w:rsidRDefault="00A3754F" w:rsidP="00A3754F">
            <w:pPr>
              <w:widowControl w:val="0"/>
              <w:rPr>
                <w:sz w:val="16"/>
                <w:szCs w:val="16"/>
              </w:rPr>
            </w:pPr>
          </w:p>
        </w:tc>
        <w:tc>
          <w:tcPr>
            <w:tcW w:w="4401" w:type="dxa"/>
          </w:tcPr>
          <w:p w14:paraId="17732A52" w14:textId="2EB1CA19" w:rsidR="00A3754F" w:rsidRPr="00536C27" w:rsidRDefault="00A3754F" w:rsidP="00A3754F">
            <w:pPr>
              <w:jc w:val="center"/>
              <w:rPr>
                <w:sz w:val="16"/>
                <w:szCs w:val="16"/>
              </w:rPr>
            </w:pPr>
            <w:r w:rsidRPr="00A3754F">
              <w:rPr>
                <w:sz w:val="16"/>
                <w:szCs w:val="16"/>
              </w:rPr>
              <w:t>Куриная грудка, бескостная, местного производства, чистая, обескровленная, без посторонних запахов, упакована в полиэтиленовую пленку. Охлаждена в толще мышцы при температуре не выше 120°C. Безопасность: в соответствии с гигиеническими нормами № 2-III-4.9-01-2010, требования к безопасности, маркировке и упаковке: в соответствии со статьей 9 Закона Республики Армения «О безопасности пищевых продуктов», в соответствии с техническим регламентом «О безопасности мяса и мясных продуктов» (ТС 034/2013), принятым решением № 68 Комиссии Таможенного Союза от 09.10.2013.</w:t>
            </w:r>
          </w:p>
        </w:tc>
        <w:tc>
          <w:tcPr>
            <w:tcW w:w="709" w:type="dxa"/>
          </w:tcPr>
          <w:p w14:paraId="382B5944" w14:textId="4AB57F45" w:rsidR="00A3754F" w:rsidRPr="00536C27" w:rsidRDefault="00A3754F" w:rsidP="00A3754F">
            <w:pPr>
              <w:widowControl w:val="0"/>
              <w:jc w:val="center"/>
              <w:rPr>
                <w:sz w:val="16"/>
                <w:szCs w:val="16"/>
              </w:rPr>
            </w:pPr>
            <w:r w:rsidRPr="00536C27">
              <w:rPr>
                <w:sz w:val="16"/>
                <w:szCs w:val="16"/>
              </w:rPr>
              <w:t>кг</w:t>
            </w:r>
          </w:p>
        </w:tc>
        <w:tc>
          <w:tcPr>
            <w:tcW w:w="709" w:type="dxa"/>
            <w:vAlign w:val="center"/>
          </w:tcPr>
          <w:p w14:paraId="720C587F" w14:textId="23B37FFE" w:rsidR="00A3754F" w:rsidRPr="00DB424F" w:rsidRDefault="00A3754F" w:rsidP="00A3754F">
            <w:pPr>
              <w:widowControl w:val="0"/>
              <w:jc w:val="center"/>
              <w:rPr>
                <w:rFonts w:asciiTheme="majorHAnsi" w:hAnsiTheme="majorHAnsi" w:cs="Calibri"/>
                <w:sz w:val="16"/>
                <w:szCs w:val="16"/>
                <w:lang w:val="hy-AM"/>
              </w:rPr>
            </w:pPr>
          </w:p>
        </w:tc>
        <w:tc>
          <w:tcPr>
            <w:tcW w:w="992" w:type="dxa"/>
            <w:vAlign w:val="center"/>
          </w:tcPr>
          <w:p w14:paraId="5EABF553" w14:textId="1772A1BD" w:rsidR="00A3754F" w:rsidRPr="00DB424F" w:rsidRDefault="00A3754F" w:rsidP="00A3754F">
            <w:pPr>
              <w:widowControl w:val="0"/>
              <w:jc w:val="center"/>
              <w:rPr>
                <w:rFonts w:asciiTheme="majorHAnsi" w:hAnsiTheme="majorHAnsi" w:cs="Calibri"/>
                <w:sz w:val="16"/>
                <w:szCs w:val="16"/>
                <w:lang w:val="hy-AM"/>
              </w:rPr>
            </w:pPr>
          </w:p>
        </w:tc>
        <w:tc>
          <w:tcPr>
            <w:tcW w:w="986" w:type="dxa"/>
            <w:vAlign w:val="center"/>
          </w:tcPr>
          <w:p w14:paraId="05EF4E4B" w14:textId="75E7E0A9" w:rsidR="00A3754F" w:rsidRPr="00DB424F" w:rsidRDefault="00A3754F" w:rsidP="00A3754F">
            <w:pPr>
              <w:widowControl w:val="0"/>
              <w:jc w:val="center"/>
              <w:rPr>
                <w:rFonts w:asciiTheme="majorHAnsi" w:hAnsiTheme="majorHAnsi" w:cs="Calibri"/>
                <w:sz w:val="16"/>
                <w:szCs w:val="16"/>
                <w:lang w:val="hy-AM"/>
              </w:rPr>
            </w:pPr>
            <w:r>
              <w:rPr>
                <w:rFonts w:asciiTheme="minorHAnsi" w:hAnsiTheme="minorHAnsi" w:cstheme="minorHAnsi"/>
                <w:sz w:val="16"/>
                <w:szCs w:val="16"/>
              </w:rPr>
              <w:t>56,7</w:t>
            </w:r>
          </w:p>
        </w:tc>
        <w:tc>
          <w:tcPr>
            <w:tcW w:w="1475" w:type="dxa"/>
          </w:tcPr>
          <w:p w14:paraId="489B3E41" w14:textId="190DE64E" w:rsidR="00A3754F" w:rsidRPr="00DB424F" w:rsidRDefault="00A3754F" w:rsidP="00A3754F">
            <w:pPr>
              <w:rPr>
                <w:sz w:val="16"/>
                <w:szCs w:val="16"/>
              </w:rPr>
            </w:pPr>
            <w:r w:rsidRPr="00536C27">
              <w:rPr>
                <w:sz w:val="16"/>
                <w:szCs w:val="16"/>
              </w:rPr>
              <w:t xml:space="preserve">Армения, Араратская область, село </w:t>
            </w:r>
            <w:proofErr w:type="spellStart"/>
            <w:r w:rsidRPr="00536C27">
              <w:rPr>
                <w:sz w:val="16"/>
                <w:szCs w:val="16"/>
              </w:rPr>
              <w:t>Араксаван</w:t>
            </w:r>
            <w:proofErr w:type="spellEnd"/>
            <w:r w:rsidRPr="00536C27">
              <w:rPr>
                <w:sz w:val="16"/>
                <w:szCs w:val="16"/>
              </w:rPr>
              <w:t>, ул. Паруйра Севака, дом 22</w:t>
            </w:r>
          </w:p>
        </w:tc>
        <w:tc>
          <w:tcPr>
            <w:tcW w:w="869" w:type="dxa"/>
          </w:tcPr>
          <w:p w14:paraId="06B0277F" w14:textId="489CEBDA" w:rsidR="00A3754F" w:rsidRPr="00536C27" w:rsidRDefault="00A3754F" w:rsidP="00A3754F">
            <w:pPr>
              <w:widowControl w:val="0"/>
              <w:jc w:val="center"/>
              <w:rPr>
                <w:sz w:val="16"/>
                <w:szCs w:val="16"/>
              </w:rPr>
            </w:pPr>
            <w:r w:rsidRPr="00536C27">
              <w:rPr>
                <w:sz w:val="16"/>
                <w:szCs w:val="16"/>
              </w:rPr>
              <w:t>По желанию заказчика</w:t>
            </w:r>
          </w:p>
        </w:tc>
        <w:tc>
          <w:tcPr>
            <w:tcW w:w="1341" w:type="dxa"/>
          </w:tcPr>
          <w:p w14:paraId="2EE7EB7C" w14:textId="32EE2A75" w:rsidR="00A3754F" w:rsidRPr="00536C27" w:rsidRDefault="00A3754F" w:rsidP="00A3754F">
            <w:pPr>
              <w:widowControl w:val="0"/>
              <w:jc w:val="center"/>
              <w:rPr>
                <w:sz w:val="16"/>
                <w:szCs w:val="16"/>
              </w:rPr>
            </w:pPr>
            <w:r w:rsidRPr="00536C27">
              <w:rPr>
                <w:sz w:val="16"/>
                <w:szCs w:val="16"/>
              </w:rPr>
              <w:t>После вступления договора в юридическую силу и до 25.05.2026</w:t>
            </w:r>
          </w:p>
        </w:tc>
      </w:tr>
      <w:tr w:rsidR="00A3754F" w:rsidRPr="00DB424F" w14:paraId="30CC7D8B" w14:textId="77777777" w:rsidTr="00412F32">
        <w:trPr>
          <w:jc w:val="center"/>
        </w:trPr>
        <w:tc>
          <w:tcPr>
            <w:tcW w:w="981" w:type="dxa"/>
            <w:vAlign w:val="center"/>
          </w:tcPr>
          <w:p w14:paraId="7F2E6A08" w14:textId="77777777" w:rsidR="00A3754F" w:rsidRPr="00DB424F" w:rsidRDefault="00A3754F" w:rsidP="00A3754F">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32A6C1D9" w14:textId="32B19870" w:rsidR="00A3754F" w:rsidRPr="00536C27" w:rsidRDefault="00A3754F" w:rsidP="00A3754F">
            <w:pPr>
              <w:rPr>
                <w:sz w:val="16"/>
                <w:szCs w:val="16"/>
              </w:rPr>
            </w:pPr>
            <w:r w:rsidRPr="00536C27">
              <w:rPr>
                <w:sz w:val="16"/>
                <w:szCs w:val="16"/>
              </w:rPr>
              <w:t>15616000</w:t>
            </w:r>
          </w:p>
        </w:tc>
        <w:tc>
          <w:tcPr>
            <w:tcW w:w="1694" w:type="dxa"/>
          </w:tcPr>
          <w:p w14:paraId="42676EEF" w14:textId="6231C698" w:rsidR="00A3754F" w:rsidRPr="00536C27" w:rsidRDefault="00A3754F" w:rsidP="00A3754F">
            <w:pPr>
              <w:rPr>
                <w:sz w:val="16"/>
                <w:szCs w:val="16"/>
              </w:rPr>
            </w:pPr>
            <w:r w:rsidRPr="00536C27">
              <w:rPr>
                <w:sz w:val="16"/>
                <w:szCs w:val="16"/>
              </w:rPr>
              <w:t>Гречка</w:t>
            </w:r>
          </w:p>
        </w:tc>
        <w:tc>
          <w:tcPr>
            <w:tcW w:w="567" w:type="dxa"/>
          </w:tcPr>
          <w:p w14:paraId="15179D25" w14:textId="77777777" w:rsidR="00A3754F" w:rsidRPr="00536C27" w:rsidRDefault="00A3754F" w:rsidP="00A3754F">
            <w:pPr>
              <w:widowControl w:val="0"/>
              <w:rPr>
                <w:sz w:val="16"/>
                <w:szCs w:val="16"/>
              </w:rPr>
            </w:pPr>
          </w:p>
        </w:tc>
        <w:tc>
          <w:tcPr>
            <w:tcW w:w="4401" w:type="dxa"/>
          </w:tcPr>
          <w:p w14:paraId="45F45182" w14:textId="7ED875B5" w:rsidR="00A3754F" w:rsidRPr="00536C27" w:rsidRDefault="00A3754F" w:rsidP="00A3754F">
            <w:pPr>
              <w:jc w:val="center"/>
              <w:rPr>
                <w:sz w:val="16"/>
                <w:szCs w:val="16"/>
              </w:rPr>
            </w:pPr>
            <w:r w:rsidRPr="00A3754F">
              <w:rPr>
                <w:sz w:val="16"/>
                <w:szCs w:val="16"/>
              </w:rPr>
              <w:t>ГОСТ 5550-2021, гречиха типов I или II, сухая, влажность не более 15%. Остаточный срок годности на момент поставки не менее 80%, срок годности не менее 12 месяцев с даты производства. Безопасность: в соответствии с гигиеническими нормами № 2-III-4.9-01-2010, требования к безопасности, маркировке и упаковке: в соответствии со статьей 9 Закона Республики Армения «О безопасности пищевых продуктов», Таможенного кодекса № 021/2011 и 022/2011.</w:t>
            </w:r>
          </w:p>
        </w:tc>
        <w:tc>
          <w:tcPr>
            <w:tcW w:w="709" w:type="dxa"/>
          </w:tcPr>
          <w:p w14:paraId="48E7C37D" w14:textId="2FE04658" w:rsidR="00A3754F" w:rsidRPr="00536C27" w:rsidRDefault="00A3754F" w:rsidP="00A3754F">
            <w:pPr>
              <w:widowControl w:val="0"/>
              <w:jc w:val="center"/>
              <w:rPr>
                <w:sz w:val="16"/>
                <w:szCs w:val="16"/>
              </w:rPr>
            </w:pPr>
            <w:r w:rsidRPr="00536C27">
              <w:rPr>
                <w:sz w:val="16"/>
                <w:szCs w:val="16"/>
              </w:rPr>
              <w:t>кг</w:t>
            </w:r>
          </w:p>
        </w:tc>
        <w:tc>
          <w:tcPr>
            <w:tcW w:w="709" w:type="dxa"/>
            <w:vAlign w:val="center"/>
          </w:tcPr>
          <w:p w14:paraId="7E437563" w14:textId="7755C765" w:rsidR="00A3754F" w:rsidRPr="00DB424F" w:rsidRDefault="00A3754F" w:rsidP="00A3754F">
            <w:pPr>
              <w:widowControl w:val="0"/>
              <w:jc w:val="center"/>
              <w:rPr>
                <w:rFonts w:asciiTheme="majorHAnsi" w:hAnsiTheme="majorHAnsi" w:cs="Calibri"/>
                <w:sz w:val="16"/>
                <w:szCs w:val="16"/>
                <w:lang w:val="hy-AM"/>
              </w:rPr>
            </w:pPr>
          </w:p>
        </w:tc>
        <w:tc>
          <w:tcPr>
            <w:tcW w:w="992" w:type="dxa"/>
            <w:vAlign w:val="center"/>
          </w:tcPr>
          <w:p w14:paraId="7CFB5524" w14:textId="56B1A00C" w:rsidR="00A3754F" w:rsidRPr="00DB424F" w:rsidRDefault="00A3754F" w:rsidP="00A3754F">
            <w:pPr>
              <w:widowControl w:val="0"/>
              <w:jc w:val="center"/>
              <w:rPr>
                <w:rFonts w:asciiTheme="majorHAnsi" w:hAnsiTheme="majorHAnsi" w:cs="Calibri"/>
                <w:sz w:val="16"/>
                <w:szCs w:val="16"/>
                <w:lang w:val="hy-AM"/>
              </w:rPr>
            </w:pPr>
          </w:p>
        </w:tc>
        <w:tc>
          <w:tcPr>
            <w:tcW w:w="986" w:type="dxa"/>
            <w:vAlign w:val="center"/>
          </w:tcPr>
          <w:p w14:paraId="50FE41C9" w14:textId="5BA2ACB4" w:rsidR="00A3754F" w:rsidRPr="00DB424F" w:rsidRDefault="00A3754F" w:rsidP="00A3754F">
            <w:pPr>
              <w:widowControl w:val="0"/>
              <w:jc w:val="center"/>
              <w:rPr>
                <w:rFonts w:asciiTheme="majorHAnsi" w:hAnsiTheme="majorHAnsi" w:cs="Calibri"/>
                <w:sz w:val="16"/>
                <w:szCs w:val="16"/>
                <w:lang w:val="hy-AM"/>
              </w:rPr>
            </w:pPr>
            <w:r>
              <w:rPr>
                <w:rFonts w:asciiTheme="minorHAnsi" w:hAnsiTheme="minorHAnsi" w:cstheme="minorHAnsi"/>
                <w:sz w:val="16"/>
                <w:szCs w:val="16"/>
              </w:rPr>
              <w:t>56,7</w:t>
            </w:r>
          </w:p>
        </w:tc>
        <w:tc>
          <w:tcPr>
            <w:tcW w:w="1475" w:type="dxa"/>
          </w:tcPr>
          <w:p w14:paraId="452E91AA" w14:textId="1BB37BC1" w:rsidR="00A3754F" w:rsidRPr="00DB424F" w:rsidRDefault="00A3754F" w:rsidP="00A3754F">
            <w:pPr>
              <w:rPr>
                <w:sz w:val="16"/>
                <w:szCs w:val="16"/>
              </w:rPr>
            </w:pPr>
            <w:r w:rsidRPr="00536C27">
              <w:rPr>
                <w:sz w:val="16"/>
                <w:szCs w:val="16"/>
              </w:rPr>
              <w:t xml:space="preserve">Армения, Араратская область, село </w:t>
            </w:r>
            <w:proofErr w:type="spellStart"/>
            <w:r w:rsidRPr="00536C27">
              <w:rPr>
                <w:sz w:val="16"/>
                <w:szCs w:val="16"/>
              </w:rPr>
              <w:t>Араксаван</w:t>
            </w:r>
            <w:proofErr w:type="spellEnd"/>
            <w:r w:rsidRPr="00536C27">
              <w:rPr>
                <w:sz w:val="16"/>
                <w:szCs w:val="16"/>
              </w:rPr>
              <w:t>, ул. Паруйра Севака, дом 22</w:t>
            </w:r>
          </w:p>
        </w:tc>
        <w:tc>
          <w:tcPr>
            <w:tcW w:w="869" w:type="dxa"/>
          </w:tcPr>
          <w:p w14:paraId="2696F1D6" w14:textId="4710D8C2" w:rsidR="00A3754F" w:rsidRPr="00536C27" w:rsidRDefault="00A3754F" w:rsidP="00A3754F">
            <w:pPr>
              <w:widowControl w:val="0"/>
              <w:jc w:val="center"/>
              <w:rPr>
                <w:sz w:val="16"/>
                <w:szCs w:val="16"/>
              </w:rPr>
            </w:pPr>
            <w:r w:rsidRPr="00536C27">
              <w:rPr>
                <w:sz w:val="16"/>
                <w:szCs w:val="16"/>
              </w:rPr>
              <w:t>По желанию заказчика</w:t>
            </w:r>
          </w:p>
        </w:tc>
        <w:tc>
          <w:tcPr>
            <w:tcW w:w="1341" w:type="dxa"/>
          </w:tcPr>
          <w:p w14:paraId="07C878BC" w14:textId="1E158823" w:rsidR="00A3754F" w:rsidRPr="00536C27" w:rsidRDefault="00A3754F" w:rsidP="00A3754F">
            <w:pPr>
              <w:widowControl w:val="0"/>
              <w:jc w:val="center"/>
              <w:rPr>
                <w:sz w:val="16"/>
                <w:szCs w:val="16"/>
              </w:rPr>
            </w:pPr>
            <w:r w:rsidRPr="00536C27">
              <w:rPr>
                <w:sz w:val="16"/>
                <w:szCs w:val="16"/>
              </w:rPr>
              <w:t>После вступления договора в юридическую силу и до 25.05.2026</w:t>
            </w:r>
          </w:p>
        </w:tc>
      </w:tr>
      <w:tr w:rsidR="00A3754F" w:rsidRPr="00DB424F" w14:paraId="68CB05D3" w14:textId="77777777" w:rsidTr="00412F32">
        <w:trPr>
          <w:jc w:val="center"/>
        </w:trPr>
        <w:tc>
          <w:tcPr>
            <w:tcW w:w="981" w:type="dxa"/>
            <w:vAlign w:val="center"/>
          </w:tcPr>
          <w:p w14:paraId="2FF90EA5" w14:textId="77777777" w:rsidR="00A3754F" w:rsidRPr="00DB424F" w:rsidRDefault="00A3754F" w:rsidP="00A3754F">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00B39EEC" w14:textId="2A9CA11E" w:rsidR="00A3754F" w:rsidRPr="00536C27" w:rsidRDefault="00A3754F" w:rsidP="00A3754F">
            <w:pPr>
              <w:rPr>
                <w:sz w:val="16"/>
                <w:szCs w:val="16"/>
              </w:rPr>
            </w:pPr>
            <w:r w:rsidRPr="00536C27">
              <w:rPr>
                <w:sz w:val="16"/>
                <w:szCs w:val="16"/>
              </w:rPr>
              <w:t>03142510</w:t>
            </w:r>
          </w:p>
        </w:tc>
        <w:tc>
          <w:tcPr>
            <w:tcW w:w="1694" w:type="dxa"/>
          </w:tcPr>
          <w:p w14:paraId="05E46216" w14:textId="55DDC4F4" w:rsidR="00A3754F" w:rsidRPr="00536C27" w:rsidRDefault="00A3754F" w:rsidP="00A3754F">
            <w:pPr>
              <w:rPr>
                <w:sz w:val="16"/>
                <w:szCs w:val="16"/>
              </w:rPr>
            </w:pPr>
            <w:r w:rsidRPr="00536C27">
              <w:rPr>
                <w:sz w:val="16"/>
                <w:szCs w:val="16"/>
              </w:rPr>
              <w:t>Яйца</w:t>
            </w:r>
          </w:p>
        </w:tc>
        <w:tc>
          <w:tcPr>
            <w:tcW w:w="567" w:type="dxa"/>
          </w:tcPr>
          <w:p w14:paraId="259388C3" w14:textId="77777777" w:rsidR="00A3754F" w:rsidRPr="00536C27" w:rsidRDefault="00A3754F" w:rsidP="00A3754F">
            <w:pPr>
              <w:widowControl w:val="0"/>
              <w:rPr>
                <w:sz w:val="16"/>
                <w:szCs w:val="16"/>
              </w:rPr>
            </w:pPr>
          </w:p>
        </w:tc>
        <w:tc>
          <w:tcPr>
            <w:tcW w:w="4401" w:type="dxa"/>
          </w:tcPr>
          <w:p w14:paraId="4DCA8B62" w14:textId="77777777" w:rsidR="00A3754F" w:rsidRPr="00A3754F" w:rsidRDefault="00A3754F" w:rsidP="00A3754F">
            <w:pPr>
              <w:jc w:val="center"/>
              <w:rPr>
                <w:sz w:val="16"/>
                <w:szCs w:val="16"/>
              </w:rPr>
            </w:pPr>
            <w:r w:rsidRPr="00A3754F">
              <w:rPr>
                <w:sz w:val="16"/>
                <w:szCs w:val="16"/>
              </w:rPr>
              <w:t>АСТ 182-2012, Куриные яйца для пищевых целей, столовые, 1-го сорта, отсортированные по весу одного яйца; Срок годности яиц: 25 дней. Остаточный срок годности не менее 90 %:</w:t>
            </w:r>
          </w:p>
          <w:p w14:paraId="27F26A9B" w14:textId="6E51FF5F" w:rsidR="00A3754F" w:rsidRPr="00536C27" w:rsidRDefault="00A3754F" w:rsidP="00A3754F">
            <w:pPr>
              <w:jc w:val="center"/>
              <w:rPr>
                <w:sz w:val="16"/>
                <w:szCs w:val="16"/>
              </w:rPr>
            </w:pPr>
            <w:r w:rsidRPr="00A3754F">
              <w:rPr>
                <w:sz w:val="16"/>
                <w:szCs w:val="16"/>
              </w:rPr>
              <w:t>1 яйцо 50 грамм. Безопасность: в соответствии с гигиеническими нормами № 2-III-4.9-01-2010, требования к безопасности, маркировке и упаковке: в соответствии со статьей 9 Закона Республики Армения «О безопасности пищевых продуктов».</w:t>
            </w:r>
          </w:p>
        </w:tc>
        <w:tc>
          <w:tcPr>
            <w:tcW w:w="709" w:type="dxa"/>
          </w:tcPr>
          <w:p w14:paraId="19F0749F" w14:textId="49F7745C" w:rsidR="00A3754F" w:rsidRPr="00536C27" w:rsidRDefault="00A3754F" w:rsidP="00A3754F">
            <w:pPr>
              <w:widowControl w:val="0"/>
              <w:jc w:val="center"/>
              <w:rPr>
                <w:sz w:val="16"/>
                <w:szCs w:val="16"/>
              </w:rPr>
            </w:pPr>
            <w:r w:rsidRPr="00536C27">
              <w:rPr>
                <w:sz w:val="16"/>
                <w:szCs w:val="16"/>
              </w:rPr>
              <w:t>кг</w:t>
            </w:r>
          </w:p>
        </w:tc>
        <w:tc>
          <w:tcPr>
            <w:tcW w:w="709" w:type="dxa"/>
            <w:vAlign w:val="center"/>
          </w:tcPr>
          <w:p w14:paraId="38B6AB5A" w14:textId="226A812D" w:rsidR="00A3754F" w:rsidRPr="00DB424F" w:rsidRDefault="00A3754F" w:rsidP="00A3754F">
            <w:pPr>
              <w:widowControl w:val="0"/>
              <w:jc w:val="center"/>
              <w:rPr>
                <w:rFonts w:asciiTheme="majorHAnsi" w:hAnsiTheme="majorHAnsi" w:cs="Calibri"/>
                <w:sz w:val="16"/>
                <w:szCs w:val="16"/>
                <w:lang w:val="hy-AM"/>
              </w:rPr>
            </w:pPr>
          </w:p>
        </w:tc>
        <w:tc>
          <w:tcPr>
            <w:tcW w:w="992" w:type="dxa"/>
            <w:vAlign w:val="center"/>
          </w:tcPr>
          <w:p w14:paraId="52D864A3" w14:textId="5F49846F" w:rsidR="00A3754F" w:rsidRPr="00DB424F" w:rsidRDefault="00A3754F" w:rsidP="00A3754F">
            <w:pPr>
              <w:widowControl w:val="0"/>
              <w:jc w:val="center"/>
              <w:rPr>
                <w:rFonts w:asciiTheme="majorHAnsi" w:hAnsiTheme="majorHAnsi" w:cs="Calibri"/>
                <w:sz w:val="16"/>
                <w:szCs w:val="16"/>
                <w:lang w:val="hy-AM"/>
              </w:rPr>
            </w:pPr>
          </w:p>
        </w:tc>
        <w:tc>
          <w:tcPr>
            <w:tcW w:w="986" w:type="dxa"/>
            <w:vAlign w:val="center"/>
          </w:tcPr>
          <w:p w14:paraId="5299A791" w14:textId="0AC8523B" w:rsidR="00A3754F" w:rsidRPr="00DB424F" w:rsidRDefault="00A3754F" w:rsidP="00A3754F">
            <w:pPr>
              <w:widowControl w:val="0"/>
              <w:jc w:val="center"/>
              <w:rPr>
                <w:rFonts w:asciiTheme="majorHAnsi" w:hAnsiTheme="majorHAnsi" w:cs="Calibri"/>
                <w:sz w:val="16"/>
                <w:szCs w:val="16"/>
                <w:lang w:val="hy-AM"/>
              </w:rPr>
            </w:pPr>
            <w:r>
              <w:rPr>
                <w:rFonts w:asciiTheme="minorHAnsi" w:hAnsiTheme="minorHAnsi" w:cstheme="minorHAnsi"/>
                <w:sz w:val="16"/>
                <w:szCs w:val="16"/>
              </w:rPr>
              <w:t>1134,0</w:t>
            </w:r>
          </w:p>
        </w:tc>
        <w:tc>
          <w:tcPr>
            <w:tcW w:w="1475" w:type="dxa"/>
          </w:tcPr>
          <w:p w14:paraId="6BBE4428" w14:textId="2D578B60" w:rsidR="00A3754F" w:rsidRPr="00DB424F" w:rsidRDefault="00A3754F" w:rsidP="00A3754F">
            <w:pPr>
              <w:rPr>
                <w:sz w:val="16"/>
                <w:szCs w:val="16"/>
              </w:rPr>
            </w:pPr>
            <w:r w:rsidRPr="00536C27">
              <w:rPr>
                <w:sz w:val="16"/>
                <w:szCs w:val="16"/>
              </w:rPr>
              <w:t xml:space="preserve">Армения, Араратская область, село </w:t>
            </w:r>
            <w:proofErr w:type="spellStart"/>
            <w:r w:rsidRPr="00536C27">
              <w:rPr>
                <w:sz w:val="16"/>
                <w:szCs w:val="16"/>
              </w:rPr>
              <w:t>Араксаван</w:t>
            </w:r>
            <w:proofErr w:type="spellEnd"/>
            <w:r w:rsidRPr="00536C27">
              <w:rPr>
                <w:sz w:val="16"/>
                <w:szCs w:val="16"/>
              </w:rPr>
              <w:t>, ул. Паруйра Севака, дом 22</w:t>
            </w:r>
          </w:p>
        </w:tc>
        <w:tc>
          <w:tcPr>
            <w:tcW w:w="869" w:type="dxa"/>
          </w:tcPr>
          <w:p w14:paraId="7D49B49A" w14:textId="6C586271" w:rsidR="00A3754F" w:rsidRPr="00536C27" w:rsidRDefault="00A3754F" w:rsidP="00A3754F">
            <w:pPr>
              <w:widowControl w:val="0"/>
              <w:jc w:val="center"/>
              <w:rPr>
                <w:sz w:val="16"/>
                <w:szCs w:val="16"/>
              </w:rPr>
            </w:pPr>
            <w:r w:rsidRPr="00536C27">
              <w:rPr>
                <w:sz w:val="16"/>
                <w:szCs w:val="16"/>
              </w:rPr>
              <w:t>По желанию заказчика</w:t>
            </w:r>
          </w:p>
        </w:tc>
        <w:tc>
          <w:tcPr>
            <w:tcW w:w="1341" w:type="dxa"/>
          </w:tcPr>
          <w:p w14:paraId="0FA284BD" w14:textId="18DA4432" w:rsidR="00A3754F" w:rsidRPr="00536C27" w:rsidRDefault="00A3754F" w:rsidP="00A3754F">
            <w:pPr>
              <w:widowControl w:val="0"/>
              <w:jc w:val="center"/>
              <w:rPr>
                <w:sz w:val="16"/>
                <w:szCs w:val="16"/>
              </w:rPr>
            </w:pPr>
            <w:r w:rsidRPr="00536C27">
              <w:rPr>
                <w:sz w:val="16"/>
                <w:szCs w:val="16"/>
              </w:rPr>
              <w:t>После вступления договора в юридическую силу и до 25.05.2026</w:t>
            </w:r>
          </w:p>
        </w:tc>
      </w:tr>
      <w:tr w:rsidR="00A3754F" w:rsidRPr="00DB424F" w14:paraId="789F683F" w14:textId="77777777" w:rsidTr="00412F32">
        <w:trPr>
          <w:jc w:val="center"/>
        </w:trPr>
        <w:tc>
          <w:tcPr>
            <w:tcW w:w="981" w:type="dxa"/>
            <w:vAlign w:val="center"/>
          </w:tcPr>
          <w:p w14:paraId="4FAB4E36" w14:textId="77777777" w:rsidR="00A3754F" w:rsidRPr="00DB424F" w:rsidRDefault="00A3754F" w:rsidP="00A3754F">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79E4504B" w14:textId="37D9A24D" w:rsidR="00A3754F" w:rsidRPr="00536C27" w:rsidRDefault="00A3754F" w:rsidP="00A3754F">
            <w:pPr>
              <w:rPr>
                <w:sz w:val="16"/>
                <w:szCs w:val="16"/>
              </w:rPr>
            </w:pPr>
            <w:r w:rsidRPr="00536C27">
              <w:rPr>
                <w:sz w:val="16"/>
                <w:szCs w:val="16"/>
              </w:rPr>
              <w:t>15851100</w:t>
            </w:r>
          </w:p>
        </w:tc>
        <w:tc>
          <w:tcPr>
            <w:tcW w:w="1694" w:type="dxa"/>
          </w:tcPr>
          <w:p w14:paraId="46E955EA" w14:textId="33343FC3" w:rsidR="00A3754F" w:rsidRPr="00536C27" w:rsidRDefault="00A3754F" w:rsidP="00A3754F">
            <w:pPr>
              <w:rPr>
                <w:sz w:val="16"/>
                <w:szCs w:val="16"/>
              </w:rPr>
            </w:pPr>
            <w:r w:rsidRPr="00536C27">
              <w:rPr>
                <w:sz w:val="16"/>
                <w:szCs w:val="16"/>
              </w:rPr>
              <w:t>Макароны</w:t>
            </w:r>
          </w:p>
        </w:tc>
        <w:tc>
          <w:tcPr>
            <w:tcW w:w="567" w:type="dxa"/>
          </w:tcPr>
          <w:p w14:paraId="0091D7D7" w14:textId="77777777" w:rsidR="00A3754F" w:rsidRPr="00536C27" w:rsidRDefault="00A3754F" w:rsidP="00A3754F">
            <w:pPr>
              <w:widowControl w:val="0"/>
              <w:rPr>
                <w:sz w:val="16"/>
                <w:szCs w:val="16"/>
              </w:rPr>
            </w:pPr>
          </w:p>
        </w:tc>
        <w:tc>
          <w:tcPr>
            <w:tcW w:w="4401" w:type="dxa"/>
          </w:tcPr>
          <w:p w14:paraId="761200CF" w14:textId="76457223" w:rsidR="00A3754F" w:rsidRPr="00536C27" w:rsidRDefault="00A3754F" w:rsidP="00A3754F">
            <w:pPr>
              <w:jc w:val="center"/>
              <w:rPr>
                <w:sz w:val="16"/>
                <w:szCs w:val="16"/>
              </w:rPr>
            </w:pPr>
            <w:r w:rsidRPr="00A3754F">
              <w:rPr>
                <w:sz w:val="16"/>
                <w:szCs w:val="16"/>
              </w:rPr>
              <w:t xml:space="preserve">ГОСТ 31743-2017, Макаронные изделия из пресного теста, в зависимости от вида и качества муки: А (мука из твердых сортов пшеницы), В (мука из мягких сортов пшеницы), предварительно просеянные и </w:t>
            </w:r>
            <w:proofErr w:type="spellStart"/>
            <w:r w:rsidRPr="00A3754F">
              <w:rPr>
                <w:sz w:val="16"/>
                <w:szCs w:val="16"/>
              </w:rPr>
              <w:t>непредварительно</w:t>
            </w:r>
            <w:proofErr w:type="spellEnd"/>
            <w:r w:rsidRPr="00A3754F">
              <w:rPr>
                <w:sz w:val="16"/>
                <w:szCs w:val="16"/>
              </w:rPr>
              <w:t xml:space="preserve"> просеянные. Сухие, влажность не выше 13%, кислотность не выше 4 градусов. Остаточный срок годности на момент поставки не менее 90%, срок годности не менее 12 месяцев с даты производства. Безопасность: в соответствии с гигиеническими нормами № 2-III-4.9-01-2010, требования к безопасности, маркировке и упаковке: в соответствии со статьей 9 Закона Республики Армения «О безопасности пищевых продуктов», Таможенного кодекса № 021/2011 и 022/2011.</w:t>
            </w:r>
          </w:p>
        </w:tc>
        <w:tc>
          <w:tcPr>
            <w:tcW w:w="709" w:type="dxa"/>
          </w:tcPr>
          <w:p w14:paraId="2BB5FDC3" w14:textId="3537D7D2" w:rsidR="00A3754F" w:rsidRPr="00536C27" w:rsidRDefault="00A3754F" w:rsidP="00A3754F">
            <w:pPr>
              <w:widowControl w:val="0"/>
              <w:jc w:val="center"/>
              <w:rPr>
                <w:sz w:val="16"/>
                <w:szCs w:val="16"/>
              </w:rPr>
            </w:pPr>
            <w:r w:rsidRPr="00536C27">
              <w:rPr>
                <w:sz w:val="16"/>
                <w:szCs w:val="16"/>
              </w:rPr>
              <w:t>кг</w:t>
            </w:r>
          </w:p>
        </w:tc>
        <w:tc>
          <w:tcPr>
            <w:tcW w:w="709" w:type="dxa"/>
            <w:vAlign w:val="center"/>
          </w:tcPr>
          <w:p w14:paraId="7FD4EAE4" w14:textId="64EC386C" w:rsidR="00A3754F" w:rsidRPr="00DB424F" w:rsidRDefault="00A3754F" w:rsidP="00A3754F">
            <w:pPr>
              <w:widowControl w:val="0"/>
              <w:jc w:val="center"/>
              <w:rPr>
                <w:rFonts w:asciiTheme="majorHAnsi" w:hAnsiTheme="majorHAnsi" w:cs="Calibri"/>
                <w:sz w:val="16"/>
                <w:szCs w:val="16"/>
                <w:lang w:val="hy-AM"/>
              </w:rPr>
            </w:pPr>
          </w:p>
        </w:tc>
        <w:tc>
          <w:tcPr>
            <w:tcW w:w="992" w:type="dxa"/>
            <w:vAlign w:val="center"/>
          </w:tcPr>
          <w:p w14:paraId="264430DB" w14:textId="64928B05" w:rsidR="00A3754F" w:rsidRPr="00DB424F" w:rsidRDefault="00A3754F" w:rsidP="00A3754F">
            <w:pPr>
              <w:widowControl w:val="0"/>
              <w:jc w:val="center"/>
              <w:rPr>
                <w:rFonts w:asciiTheme="majorHAnsi" w:hAnsiTheme="majorHAnsi" w:cs="Calibri"/>
                <w:sz w:val="16"/>
                <w:szCs w:val="16"/>
                <w:lang w:val="hy-AM"/>
              </w:rPr>
            </w:pPr>
          </w:p>
        </w:tc>
        <w:tc>
          <w:tcPr>
            <w:tcW w:w="986" w:type="dxa"/>
            <w:vAlign w:val="center"/>
          </w:tcPr>
          <w:p w14:paraId="2112F722" w14:textId="420756EF" w:rsidR="00A3754F" w:rsidRPr="00DB424F" w:rsidRDefault="00A3754F" w:rsidP="00A3754F">
            <w:pPr>
              <w:widowControl w:val="0"/>
              <w:jc w:val="center"/>
              <w:rPr>
                <w:rFonts w:asciiTheme="majorHAnsi" w:hAnsiTheme="majorHAnsi" w:cs="Calibri"/>
                <w:sz w:val="16"/>
                <w:szCs w:val="16"/>
                <w:lang w:val="hy-AM"/>
              </w:rPr>
            </w:pPr>
            <w:r>
              <w:rPr>
                <w:rFonts w:asciiTheme="minorHAnsi" w:hAnsiTheme="minorHAnsi" w:cstheme="minorHAnsi"/>
                <w:sz w:val="16"/>
                <w:szCs w:val="16"/>
              </w:rPr>
              <w:t>56,7</w:t>
            </w:r>
          </w:p>
        </w:tc>
        <w:tc>
          <w:tcPr>
            <w:tcW w:w="1475" w:type="dxa"/>
          </w:tcPr>
          <w:p w14:paraId="6F9FA851" w14:textId="6B95D816" w:rsidR="00A3754F" w:rsidRPr="00DB424F" w:rsidRDefault="00A3754F" w:rsidP="00A3754F">
            <w:pPr>
              <w:rPr>
                <w:sz w:val="16"/>
                <w:szCs w:val="16"/>
              </w:rPr>
            </w:pPr>
            <w:r w:rsidRPr="00536C27">
              <w:rPr>
                <w:sz w:val="16"/>
                <w:szCs w:val="16"/>
              </w:rPr>
              <w:t xml:space="preserve">Армения, Араратская область, село </w:t>
            </w:r>
            <w:proofErr w:type="spellStart"/>
            <w:r w:rsidRPr="00536C27">
              <w:rPr>
                <w:sz w:val="16"/>
                <w:szCs w:val="16"/>
              </w:rPr>
              <w:t>Араксаван</w:t>
            </w:r>
            <w:proofErr w:type="spellEnd"/>
            <w:r w:rsidRPr="00536C27">
              <w:rPr>
                <w:sz w:val="16"/>
                <w:szCs w:val="16"/>
              </w:rPr>
              <w:t>, ул. Паруйра Севака, дом 22</w:t>
            </w:r>
          </w:p>
        </w:tc>
        <w:tc>
          <w:tcPr>
            <w:tcW w:w="869" w:type="dxa"/>
          </w:tcPr>
          <w:p w14:paraId="5B092AE1" w14:textId="15C56C55" w:rsidR="00A3754F" w:rsidRPr="00536C27" w:rsidRDefault="00A3754F" w:rsidP="00A3754F">
            <w:pPr>
              <w:widowControl w:val="0"/>
              <w:jc w:val="center"/>
              <w:rPr>
                <w:sz w:val="16"/>
                <w:szCs w:val="16"/>
              </w:rPr>
            </w:pPr>
            <w:r w:rsidRPr="00536C27">
              <w:rPr>
                <w:sz w:val="16"/>
                <w:szCs w:val="16"/>
              </w:rPr>
              <w:t>По желанию заказчика</w:t>
            </w:r>
          </w:p>
        </w:tc>
        <w:tc>
          <w:tcPr>
            <w:tcW w:w="1341" w:type="dxa"/>
          </w:tcPr>
          <w:p w14:paraId="09BED288" w14:textId="5814AB0E" w:rsidR="00A3754F" w:rsidRPr="00536C27" w:rsidRDefault="00A3754F" w:rsidP="00A3754F">
            <w:pPr>
              <w:widowControl w:val="0"/>
              <w:jc w:val="center"/>
              <w:rPr>
                <w:sz w:val="16"/>
                <w:szCs w:val="16"/>
              </w:rPr>
            </w:pPr>
            <w:r w:rsidRPr="00536C27">
              <w:rPr>
                <w:sz w:val="16"/>
                <w:szCs w:val="16"/>
              </w:rPr>
              <w:t>После вступления договора в юридическую силу и до 25.05.2026</w:t>
            </w:r>
          </w:p>
        </w:tc>
      </w:tr>
      <w:tr w:rsidR="00A3754F" w:rsidRPr="00DB424F" w14:paraId="38D0AC9A" w14:textId="77777777" w:rsidTr="00412F32">
        <w:trPr>
          <w:jc w:val="center"/>
        </w:trPr>
        <w:tc>
          <w:tcPr>
            <w:tcW w:w="981" w:type="dxa"/>
            <w:vAlign w:val="center"/>
          </w:tcPr>
          <w:p w14:paraId="166F259C" w14:textId="77777777" w:rsidR="00A3754F" w:rsidRPr="00DB424F" w:rsidRDefault="00A3754F" w:rsidP="00A3754F">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41029ABA" w14:textId="767EE2DE" w:rsidR="00A3754F" w:rsidRPr="00536C27" w:rsidRDefault="00A3754F" w:rsidP="00A3754F">
            <w:pPr>
              <w:rPr>
                <w:sz w:val="16"/>
                <w:szCs w:val="16"/>
              </w:rPr>
            </w:pPr>
            <w:r w:rsidRPr="00536C27">
              <w:rPr>
                <w:sz w:val="16"/>
                <w:szCs w:val="16"/>
              </w:rPr>
              <w:t>15331154</w:t>
            </w:r>
          </w:p>
        </w:tc>
        <w:tc>
          <w:tcPr>
            <w:tcW w:w="1694" w:type="dxa"/>
          </w:tcPr>
          <w:p w14:paraId="1BF6AF3C" w14:textId="7CD26657" w:rsidR="00A3754F" w:rsidRPr="00536C27" w:rsidRDefault="00A3754F" w:rsidP="00A3754F">
            <w:pPr>
              <w:rPr>
                <w:sz w:val="16"/>
                <w:szCs w:val="16"/>
              </w:rPr>
            </w:pPr>
            <w:r w:rsidRPr="00536C27">
              <w:rPr>
                <w:sz w:val="16"/>
                <w:szCs w:val="16"/>
              </w:rPr>
              <w:t>Горох</w:t>
            </w:r>
          </w:p>
        </w:tc>
        <w:tc>
          <w:tcPr>
            <w:tcW w:w="567" w:type="dxa"/>
          </w:tcPr>
          <w:p w14:paraId="61AD4638" w14:textId="77777777" w:rsidR="00A3754F" w:rsidRPr="00536C27" w:rsidRDefault="00A3754F" w:rsidP="00A3754F">
            <w:pPr>
              <w:widowControl w:val="0"/>
              <w:rPr>
                <w:sz w:val="16"/>
                <w:szCs w:val="16"/>
              </w:rPr>
            </w:pPr>
          </w:p>
        </w:tc>
        <w:tc>
          <w:tcPr>
            <w:tcW w:w="4401" w:type="dxa"/>
          </w:tcPr>
          <w:p w14:paraId="4F6BBFBD" w14:textId="623CFD24" w:rsidR="00A3754F" w:rsidRPr="00536C27" w:rsidRDefault="00A3754F" w:rsidP="00A3754F">
            <w:pPr>
              <w:jc w:val="center"/>
              <w:rPr>
                <w:sz w:val="16"/>
                <w:szCs w:val="16"/>
              </w:rPr>
            </w:pPr>
            <w:r w:rsidRPr="00A3754F">
              <w:rPr>
                <w:sz w:val="16"/>
                <w:szCs w:val="16"/>
              </w:rPr>
              <w:t>ГОСТ 28674-2019 Горох, сушеный, очищенный, желтый или зеленый, сухой, влажность не более 15%. Остаточный срок годности на момент поставки не менее 80%, срок годности не менее 12 месяцев с даты производства. Безопасность: в соответствии с гигиеническими нормами № 2-III-4.9-01-2010, требования к безопасности, маркировке и упаковке: в соответствии со статьей 9 Закона Республики Армения «О безопасности пищевых продуктов», Таможенного кодекса № 021/2011 и 022/2011.</w:t>
            </w:r>
          </w:p>
        </w:tc>
        <w:tc>
          <w:tcPr>
            <w:tcW w:w="709" w:type="dxa"/>
          </w:tcPr>
          <w:p w14:paraId="73A796FD" w14:textId="3A5F6A6E" w:rsidR="00A3754F" w:rsidRPr="00536C27" w:rsidRDefault="00A3754F" w:rsidP="00A3754F">
            <w:pPr>
              <w:widowControl w:val="0"/>
              <w:jc w:val="center"/>
              <w:rPr>
                <w:sz w:val="16"/>
                <w:szCs w:val="16"/>
              </w:rPr>
            </w:pPr>
            <w:r w:rsidRPr="00536C27">
              <w:rPr>
                <w:sz w:val="16"/>
                <w:szCs w:val="16"/>
              </w:rPr>
              <w:t>кг</w:t>
            </w:r>
          </w:p>
        </w:tc>
        <w:tc>
          <w:tcPr>
            <w:tcW w:w="709" w:type="dxa"/>
            <w:vAlign w:val="center"/>
          </w:tcPr>
          <w:p w14:paraId="7F58663C" w14:textId="7926DC79" w:rsidR="00A3754F" w:rsidRPr="00DB424F" w:rsidRDefault="00A3754F" w:rsidP="00A3754F">
            <w:pPr>
              <w:widowControl w:val="0"/>
              <w:jc w:val="center"/>
              <w:rPr>
                <w:rFonts w:asciiTheme="majorHAnsi" w:hAnsiTheme="majorHAnsi" w:cs="Calibri"/>
                <w:sz w:val="16"/>
                <w:szCs w:val="16"/>
                <w:lang w:val="hy-AM"/>
              </w:rPr>
            </w:pPr>
          </w:p>
        </w:tc>
        <w:tc>
          <w:tcPr>
            <w:tcW w:w="992" w:type="dxa"/>
            <w:vAlign w:val="center"/>
          </w:tcPr>
          <w:p w14:paraId="7D571596" w14:textId="64931203" w:rsidR="00A3754F" w:rsidRPr="00DB424F" w:rsidRDefault="00A3754F" w:rsidP="00A3754F">
            <w:pPr>
              <w:widowControl w:val="0"/>
              <w:jc w:val="center"/>
              <w:rPr>
                <w:rFonts w:asciiTheme="majorHAnsi" w:hAnsiTheme="majorHAnsi" w:cs="Calibri"/>
                <w:sz w:val="16"/>
                <w:szCs w:val="16"/>
                <w:lang w:val="hy-AM"/>
              </w:rPr>
            </w:pPr>
          </w:p>
        </w:tc>
        <w:tc>
          <w:tcPr>
            <w:tcW w:w="986" w:type="dxa"/>
            <w:vAlign w:val="center"/>
          </w:tcPr>
          <w:p w14:paraId="10E41D32" w14:textId="2E9EDCD3" w:rsidR="00A3754F" w:rsidRPr="00DB424F" w:rsidRDefault="00A3754F" w:rsidP="00A3754F">
            <w:pPr>
              <w:widowControl w:val="0"/>
              <w:jc w:val="center"/>
              <w:rPr>
                <w:rFonts w:asciiTheme="majorHAnsi" w:hAnsiTheme="majorHAnsi" w:cs="Calibri"/>
                <w:sz w:val="16"/>
                <w:szCs w:val="16"/>
                <w:lang w:val="hy-AM"/>
              </w:rPr>
            </w:pPr>
            <w:r>
              <w:rPr>
                <w:rFonts w:asciiTheme="minorHAnsi" w:hAnsiTheme="minorHAnsi" w:cstheme="minorHAnsi"/>
                <w:sz w:val="16"/>
                <w:szCs w:val="16"/>
              </w:rPr>
              <w:t>28,4</w:t>
            </w:r>
          </w:p>
        </w:tc>
        <w:tc>
          <w:tcPr>
            <w:tcW w:w="1475" w:type="dxa"/>
          </w:tcPr>
          <w:p w14:paraId="1A40CAD4" w14:textId="1A66DAEF" w:rsidR="00A3754F" w:rsidRPr="00DB424F" w:rsidRDefault="00A3754F" w:rsidP="00A3754F">
            <w:pPr>
              <w:rPr>
                <w:sz w:val="16"/>
                <w:szCs w:val="16"/>
              </w:rPr>
            </w:pPr>
            <w:r w:rsidRPr="00536C27">
              <w:rPr>
                <w:sz w:val="16"/>
                <w:szCs w:val="16"/>
              </w:rPr>
              <w:t xml:space="preserve">Армения, Араратская область, село </w:t>
            </w:r>
            <w:proofErr w:type="spellStart"/>
            <w:r w:rsidRPr="00536C27">
              <w:rPr>
                <w:sz w:val="16"/>
                <w:szCs w:val="16"/>
              </w:rPr>
              <w:t>Араксаван</w:t>
            </w:r>
            <w:proofErr w:type="spellEnd"/>
            <w:r w:rsidRPr="00536C27">
              <w:rPr>
                <w:sz w:val="16"/>
                <w:szCs w:val="16"/>
              </w:rPr>
              <w:t>, ул. Паруйра Севака, дом 22</w:t>
            </w:r>
          </w:p>
        </w:tc>
        <w:tc>
          <w:tcPr>
            <w:tcW w:w="869" w:type="dxa"/>
          </w:tcPr>
          <w:p w14:paraId="42B1DB51" w14:textId="51D9C647" w:rsidR="00A3754F" w:rsidRPr="00536C27" w:rsidRDefault="00A3754F" w:rsidP="00A3754F">
            <w:pPr>
              <w:widowControl w:val="0"/>
              <w:jc w:val="center"/>
              <w:rPr>
                <w:sz w:val="16"/>
                <w:szCs w:val="16"/>
              </w:rPr>
            </w:pPr>
            <w:r w:rsidRPr="00536C27">
              <w:rPr>
                <w:sz w:val="16"/>
                <w:szCs w:val="16"/>
              </w:rPr>
              <w:t>По желанию заказчика</w:t>
            </w:r>
          </w:p>
        </w:tc>
        <w:tc>
          <w:tcPr>
            <w:tcW w:w="1341" w:type="dxa"/>
          </w:tcPr>
          <w:p w14:paraId="3C378406" w14:textId="27A47B87" w:rsidR="00A3754F" w:rsidRPr="00536C27" w:rsidRDefault="00A3754F" w:rsidP="00A3754F">
            <w:pPr>
              <w:widowControl w:val="0"/>
              <w:jc w:val="center"/>
              <w:rPr>
                <w:sz w:val="16"/>
                <w:szCs w:val="16"/>
              </w:rPr>
            </w:pPr>
            <w:r w:rsidRPr="00536C27">
              <w:rPr>
                <w:sz w:val="16"/>
                <w:szCs w:val="16"/>
              </w:rPr>
              <w:t>После вступления договора в юридическую силу и до 25.05.2026</w:t>
            </w:r>
          </w:p>
        </w:tc>
      </w:tr>
      <w:tr w:rsidR="00A3754F" w:rsidRPr="00DB424F" w14:paraId="797D0697" w14:textId="77777777" w:rsidTr="00412F32">
        <w:trPr>
          <w:jc w:val="center"/>
        </w:trPr>
        <w:tc>
          <w:tcPr>
            <w:tcW w:w="981" w:type="dxa"/>
            <w:vAlign w:val="center"/>
          </w:tcPr>
          <w:p w14:paraId="64861F4C" w14:textId="77777777" w:rsidR="00A3754F" w:rsidRPr="00DB424F" w:rsidRDefault="00A3754F" w:rsidP="00A3754F">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086B8758" w14:textId="2EAD1603" w:rsidR="00A3754F" w:rsidRPr="00536C27" w:rsidRDefault="00A3754F" w:rsidP="00A3754F">
            <w:pPr>
              <w:rPr>
                <w:sz w:val="16"/>
                <w:szCs w:val="16"/>
              </w:rPr>
            </w:pPr>
            <w:r w:rsidRPr="00536C27">
              <w:rPr>
                <w:sz w:val="16"/>
                <w:szCs w:val="16"/>
              </w:rPr>
              <w:t>15331153</w:t>
            </w:r>
          </w:p>
        </w:tc>
        <w:tc>
          <w:tcPr>
            <w:tcW w:w="1694" w:type="dxa"/>
          </w:tcPr>
          <w:p w14:paraId="2034018E" w14:textId="4132350D" w:rsidR="00A3754F" w:rsidRPr="00536C27" w:rsidRDefault="00A3754F" w:rsidP="00A3754F">
            <w:pPr>
              <w:rPr>
                <w:sz w:val="16"/>
                <w:szCs w:val="16"/>
              </w:rPr>
            </w:pPr>
            <w:r w:rsidRPr="00536C27">
              <w:rPr>
                <w:sz w:val="16"/>
                <w:szCs w:val="16"/>
              </w:rPr>
              <w:t>Чечевица</w:t>
            </w:r>
          </w:p>
        </w:tc>
        <w:tc>
          <w:tcPr>
            <w:tcW w:w="567" w:type="dxa"/>
          </w:tcPr>
          <w:p w14:paraId="062C5C1D" w14:textId="77777777" w:rsidR="00A3754F" w:rsidRPr="00536C27" w:rsidRDefault="00A3754F" w:rsidP="00A3754F">
            <w:pPr>
              <w:widowControl w:val="0"/>
              <w:rPr>
                <w:sz w:val="16"/>
                <w:szCs w:val="16"/>
              </w:rPr>
            </w:pPr>
          </w:p>
        </w:tc>
        <w:tc>
          <w:tcPr>
            <w:tcW w:w="4401" w:type="dxa"/>
          </w:tcPr>
          <w:p w14:paraId="6ED66880" w14:textId="730CCC9B" w:rsidR="00A3754F" w:rsidRPr="00536C27" w:rsidRDefault="00A3754F" w:rsidP="00A3754F">
            <w:pPr>
              <w:jc w:val="center"/>
              <w:rPr>
                <w:sz w:val="16"/>
                <w:szCs w:val="16"/>
              </w:rPr>
            </w:pPr>
            <w:r w:rsidRPr="00A3754F">
              <w:rPr>
                <w:sz w:val="16"/>
                <w:szCs w:val="16"/>
              </w:rPr>
              <w:t>ГОСТ 7066-2019, Пищевая чечевица, Три вида, однородная, чистая, сухая, влажность не более 15%. Остаточный срок годности на момент поставки не менее 80%, срок годности не менее 12 месяцев с даты производства. Безопасность: в соответствии с гигиеническими нормами № 2-III-4.9-01-2010, требования к безопасности, маркировке и упаковке: в соответствии со статьей 9 Закона Республики Армения «О безопасности пищевых продуктов», Таможенного кодекса № 021/2011 и 022/2011.</w:t>
            </w:r>
          </w:p>
        </w:tc>
        <w:tc>
          <w:tcPr>
            <w:tcW w:w="709" w:type="dxa"/>
          </w:tcPr>
          <w:p w14:paraId="3273D789" w14:textId="7982E150" w:rsidR="00A3754F" w:rsidRPr="00536C27" w:rsidRDefault="00A3754F" w:rsidP="00A3754F">
            <w:pPr>
              <w:widowControl w:val="0"/>
              <w:jc w:val="center"/>
              <w:rPr>
                <w:sz w:val="16"/>
                <w:szCs w:val="16"/>
              </w:rPr>
            </w:pPr>
            <w:r w:rsidRPr="00536C27">
              <w:rPr>
                <w:sz w:val="16"/>
                <w:szCs w:val="16"/>
              </w:rPr>
              <w:t>кг</w:t>
            </w:r>
          </w:p>
        </w:tc>
        <w:tc>
          <w:tcPr>
            <w:tcW w:w="709" w:type="dxa"/>
            <w:vAlign w:val="center"/>
          </w:tcPr>
          <w:p w14:paraId="21205EF0" w14:textId="65C857DA" w:rsidR="00A3754F" w:rsidRPr="00DB424F" w:rsidRDefault="00A3754F" w:rsidP="00A3754F">
            <w:pPr>
              <w:widowControl w:val="0"/>
              <w:jc w:val="center"/>
              <w:rPr>
                <w:rFonts w:asciiTheme="majorHAnsi" w:hAnsiTheme="majorHAnsi" w:cs="Calibri"/>
                <w:sz w:val="16"/>
                <w:szCs w:val="16"/>
                <w:lang w:val="hy-AM"/>
              </w:rPr>
            </w:pPr>
          </w:p>
        </w:tc>
        <w:tc>
          <w:tcPr>
            <w:tcW w:w="992" w:type="dxa"/>
            <w:vAlign w:val="center"/>
          </w:tcPr>
          <w:p w14:paraId="71E6F18E" w14:textId="40A3C4F9" w:rsidR="00A3754F" w:rsidRPr="00DB424F" w:rsidRDefault="00A3754F" w:rsidP="00A3754F">
            <w:pPr>
              <w:widowControl w:val="0"/>
              <w:jc w:val="center"/>
              <w:rPr>
                <w:rFonts w:asciiTheme="majorHAnsi" w:hAnsiTheme="majorHAnsi" w:cs="Calibri"/>
                <w:sz w:val="16"/>
                <w:szCs w:val="16"/>
                <w:lang w:val="hy-AM"/>
              </w:rPr>
            </w:pPr>
          </w:p>
        </w:tc>
        <w:tc>
          <w:tcPr>
            <w:tcW w:w="986" w:type="dxa"/>
            <w:vAlign w:val="center"/>
          </w:tcPr>
          <w:p w14:paraId="43CDC2A8" w14:textId="1F8A67DE" w:rsidR="00A3754F" w:rsidRPr="00DB424F" w:rsidRDefault="00A3754F" w:rsidP="00A3754F">
            <w:pPr>
              <w:widowControl w:val="0"/>
              <w:jc w:val="center"/>
              <w:rPr>
                <w:rFonts w:asciiTheme="majorHAnsi" w:hAnsiTheme="majorHAnsi" w:cs="Calibri"/>
                <w:sz w:val="16"/>
                <w:szCs w:val="16"/>
                <w:lang w:val="hy-AM"/>
              </w:rPr>
            </w:pPr>
            <w:r>
              <w:rPr>
                <w:rFonts w:asciiTheme="minorHAnsi" w:hAnsiTheme="minorHAnsi" w:cstheme="minorHAnsi"/>
                <w:sz w:val="16"/>
                <w:szCs w:val="16"/>
              </w:rPr>
              <w:t>28,4</w:t>
            </w:r>
          </w:p>
        </w:tc>
        <w:tc>
          <w:tcPr>
            <w:tcW w:w="1475" w:type="dxa"/>
          </w:tcPr>
          <w:p w14:paraId="47B17A6D" w14:textId="00B2A640" w:rsidR="00A3754F" w:rsidRPr="00DB424F" w:rsidRDefault="00A3754F" w:rsidP="00A3754F">
            <w:pPr>
              <w:rPr>
                <w:sz w:val="16"/>
                <w:szCs w:val="16"/>
              </w:rPr>
            </w:pPr>
            <w:r w:rsidRPr="00536C27">
              <w:rPr>
                <w:sz w:val="16"/>
                <w:szCs w:val="16"/>
              </w:rPr>
              <w:t xml:space="preserve">Армения, Араратская область, село </w:t>
            </w:r>
            <w:proofErr w:type="spellStart"/>
            <w:r w:rsidRPr="00536C27">
              <w:rPr>
                <w:sz w:val="16"/>
                <w:szCs w:val="16"/>
              </w:rPr>
              <w:t>Араксаван</w:t>
            </w:r>
            <w:proofErr w:type="spellEnd"/>
            <w:r w:rsidRPr="00536C27">
              <w:rPr>
                <w:sz w:val="16"/>
                <w:szCs w:val="16"/>
              </w:rPr>
              <w:t>, ул. Паруйра Севака, дом 22</w:t>
            </w:r>
          </w:p>
        </w:tc>
        <w:tc>
          <w:tcPr>
            <w:tcW w:w="869" w:type="dxa"/>
          </w:tcPr>
          <w:p w14:paraId="7EB287CD" w14:textId="2A9883FC" w:rsidR="00A3754F" w:rsidRPr="00536C27" w:rsidRDefault="00A3754F" w:rsidP="00A3754F">
            <w:pPr>
              <w:widowControl w:val="0"/>
              <w:jc w:val="center"/>
              <w:rPr>
                <w:sz w:val="16"/>
                <w:szCs w:val="16"/>
              </w:rPr>
            </w:pPr>
            <w:r w:rsidRPr="00536C27">
              <w:rPr>
                <w:sz w:val="16"/>
                <w:szCs w:val="16"/>
              </w:rPr>
              <w:t>По желанию заказчика</w:t>
            </w:r>
          </w:p>
        </w:tc>
        <w:tc>
          <w:tcPr>
            <w:tcW w:w="1341" w:type="dxa"/>
          </w:tcPr>
          <w:p w14:paraId="2210CC5E" w14:textId="32F64896" w:rsidR="00A3754F" w:rsidRPr="00536C27" w:rsidRDefault="00A3754F" w:rsidP="00A3754F">
            <w:pPr>
              <w:widowControl w:val="0"/>
              <w:jc w:val="center"/>
              <w:rPr>
                <w:sz w:val="16"/>
                <w:szCs w:val="16"/>
              </w:rPr>
            </w:pPr>
            <w:r w:rsidRPr="00536C27">
              <w:rPr>
                <w:sz w:val="16"/>
                <w:szCs w:val="16"/>
              </w:rPr>
              <w:t>После вступления договора в юридическую силу и до 25.05.2026</w:t>
            </w:r>
          </w:p>
        </w:tc>
      </w:tr>
      <w:tr w:rsidR="00A3754F" w:rsidRPr="00DB424F" w14:paraId="113FBE18" w14:textId="77777777" w:rsidTr="00A3754F">
        <w:trPr>
          <w:trHeight w:val="1378"/>
          <w:jc w:val="center"/>
        </w:trPr>
        <w:tc>
          <w:tcPr>
            <w:tcW w:w="981" w:type="dxa"/>
            <w:vAlign w:val="center"/>
          </w:tcPr>
          <w:p w14:paraId="4C72C3E5" w14:textId="77777777" w:rsidR="00A3754F" w:rsidRPr="00DB424F" w:rsidRDefault="00A3754F" w:rsidP="00A3754F">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69D1F78A" w14:textId="3E2A03E5" w:rsidR="00A3754F" w:rsidRPr="00536C27" w:rsidRDefault="00A3754F" w:rsidP="00A3754F">
            <w:pPr>
              <w:rPr>
                <w:sz w:val="16"/>
                <w:szCs w:val="16"/>
              </w:rPr>
            </w:pPr>
            <w:r w:rsidRPr="00536C27">
              <w:rPr>
                <w:sz w:val="16"/>
                <w:szCs w:val="16"/>
              </w:rPr>
              <w:t>15541200</w:t>
            </w:r>
          </w:p>
        </w:tc>
        <w:tc>
          <w:tcPr>
            <w:tcW w:w="1694" w:type="dxa"/>
          </w:tcPr>
          <w:p w14:paraId="371250AF" w14:textId="6CE44FAA" w:rsidR="00A3754F" w:rsidRPr="00536C27" w:rsidRDefault="00A3754F" w:rsidP="00A3754F">
            <w:pPr>
              <w:rPr>
                <w:sz w:val="16"/>
                <w:szCs w:val="16"/>
              </w:rPr>
            </w:pPr>
            <w:r w:rsidRPr="00536C27">
              <w:rPr>
                <w:sz w:val="16"/>
                <w:szCs w:val="16"/>
              </w:rPr>
              <w:t>Сыр/нут</w:t>
            </w:r>
          </w:p>
        </w:tc>
        <w:tc>
          <w:tcPr>
            <w:tcW w:w="567" w:type="dxa"/>
          </w:tcPr>
          <w:p w14:paraId="54AE2476" w14:textId="77777777" w:rsidR="00A3754F" w:rsidRPr="00536C27" w:rsidRDefault="00A3754F" w:rsidP="00A3754F">
            <w:pPr>
              <w:widowControl w:val="0"/>
              <w:rPr>
                <w:sz w:val="16"/>
                <w:szCs w:val="16"/>
              </w:rPr>
            </w:pPr>
          </w:p>
        </w:tc>
        <w:tc>
          <w:tcPr>
            <w:tcW w:w="4401" w:type="dxa"/>
          </w:tcPr>
          <w:p w14:paraId="537F520F" w14:textId="107ED2D9" w:rsidR="00A3754F" w:rsidRDefault="00A3754F" w:rsidP="00A3754F">
            <w:pPr>
              <w:jc w:val="center"/>
              <w:rPr>
                <w:sz w:val="16"/>
                <w:szCs w:val="16"/>
              </w:rPr>
            </w:pPr>
            <w:r w:rsidRPr="00A3754F">
              <w:rPr>
                <w:sz w:val="16"/>
                <w:szCs w:val="16"/>
              </w:rPr>
              <w:t>АСТ 377-2016, Сыр. Чанах: Белый рассол, изготовленный из коровьего молока, с содержанием жира 36-40%. Безопасность: в соответствии с гигиеническими нормами № 2-III-4.9-01-2010, требования к безопасности, маркировке и упаковке: в соответствии со статьей 9 Закона Республики Армения «О безопасности пищевых продуктов», в соответствии с техническим регламентом Комиссии Таможенного Союза «О безопасности молока и молочных продуктов» (ТК 033/2013).</w:t>
            </w:r>
          </w:p>
          <w:p w14:paraId="692786ED" w14:textId="77777777" w:rsidR="00A3754F" w:rsidRDefault="00A3754F" w:rsidP="00A3754F">
            <w:pPr>
              <w:rPr>
                <w:sz w:val="16"/>
                <w:szCs w:val="16"/>
              </w:rPr>
            </w:pPr>
          </w:p>
          <w:p w14:paraId="37B9A95F" w14:textId="567BDF04" w:rsidR="00A3754F" w:rsidRPr="00A3754F" w:rsidRDefault="00A3754F" w:rsidP="00A3754F">
            <w:pPr>
              <w:jc w:val="center"/>
              <w:rPr>
                <w:sz w:val="16"/>
                <w:szCs w:val="16"/>
              </w:rPr>
            </w:pPr>
          </w:p>
        </w:tc>
        <w:tc>
          <w:tcPr>
            <w:tcW w:w="709" w:type="dxa"/>
          </w:tcPr>
          <w:p w14:paraId="68A36791" w14:textId="2D0AB4B9" w:rsidR="00A3754F" w:rsidRPr="00536C27" w:rsidRDefault="00A3754F" w:rsidP="00A3754F">
            <w:pPr>
              <w:widowControl w:val="0"/>
              <w:jc w:val="center"/>
              <w:rPr>
                <w:sz w:val="16"/>
                <w:szCs w:val="16"/>
              </w:rPr>
            </w:pPr>
            <w:r w:rsidRPr="00536C27">
              <w:rPr>
                <w:sz w:val="16"/>
                <w:szCs w:val="16"/>
              </w:rPr>
              <w:t>кг</w:t>
            </w:r>
          </w:p>
        </w:tc>
        <w:tc>
          <w:tcPr>
            <w:tcW w:w="709" w:type="dxa"/>
            <w:vAlign w:val="center"/>
          </w:tcPr>
          <w:p w14:paraId="5FC91F82" w14:textId="29CDE6A9" w:rsidR="00A3754F" w:rsidRPr="00DB424F" w:rsidRDefault="00A3754F" w:rsidP="00A3754F">
            <w:pPr>
              <w:widowControl w:val="0"/>
              <w:jc w:val="center"/>
              <w:rPr>
                <w:rFonts w:asciiTheme="majorHAnsi" w:hAnsiTheme="majorHAnsi" w:cs="Calibri"/>
                <w:sz w:val="16"/>
                <w:szCs w:val="16"/>
                <w:lang w:val="hy-AM"/>
              </w:rPr>
            </w:pPr>
          </w:p>
        </w:tc>
        <w:tc>
          <w:tcPr>
            <w:tcW w:w="992" w:type="dxa"/>
            <w:vAlign w:val="center"/>
          </w:tcPr>
          <w:p w14:paraId="41CAA567" w14:textId="7A12442A" w:rsidR="00A3754F" w:rsidRPr="00DB424F" w:rsidRDefault="00A3754F" w:rsidP="00A3754F">
            <w:pPr>
              <w:widowControl w:val="0"/>
              <w:jc w:val="center"/>
              <w:rPr>
                <w:rFonts w:asciiTheme="majorHAnsi" w:hAnsiTheme="majorHAnsi" w:cs="Calibri"/>
                <w:sz w:val="16"/>
                <w:szCs w:val="16"/>
                <w:lang w:val="hy-AM"/>
              </w:rPr>
            </w:pPr>
          </w:p>
        </w:tc>
        <w:tc>
          <w:tcPr>
            <w:tcW w:w="986" w:type="dxa"/>
            <w:vAlign w:val="center"/>
          </w:tcPr>
          <w:p w14:paraId="16383ED5" w14:textId="1BBF61A1" w:rsidR="00A3754F" w:rsidRPr="00DB424F" w:rsidRDefault="00A3754F" w:rsidP="00A3754F">
            <w:pPr>
              <w:widowControl w:val="0"/>
              <w:jc w:val="center"/>
              <w:rPr>
                <w:rFonts w:asciiTheme="majorHAnsi" w:hAnsiTheme="majorHAnsi" w:cs="Calibri"/>
                <w:sz w:val="16"/>
                <w:szCs w:val="16"/>
                <w:lang w:val="hy-AM"/>
              </w:rPr>
            </w:pPr>
            <w:r>
              <w:rPr>
                <w:rFonts w:asciiTheme="minorHAnsi" w:hAnsiTheme="minorHAnsi" w:cstheme="minorHAnsi"/>
                <w:sz w:val="16"/>
                <w:szCs w:val="16"/>
              </w:rPr>
              <w:t>51,0</w:t>
            </w:r>
          </w:p>
        </w:tc>
        <w:tc>
          <w:tcPr>
            <w:tcW w:w="1475" w:type="dxa"/>
          </w:tcPr>
          <w:p w14:paraId="06CF1FC3" w14:textId="0B57F186" w:rsidR="00A3754F" w:rsidRPr="00DB424F" w:rsidRDefault="00A3754F" w:rsidP="00A3754F">
            <w:pPr>
              <w:rPr>
                <w:sz w:val="16"/>
                <w:szCs w:val="16"/>
              </w:rPr>
            </w:pPr>
            <w:r w:rsidRPr="00536C27">
              <w:rPr>
                <w:sz w:val="16"/>
                <w:szCs w:val="16"/>
              </w:rPr>
              <w:t xml:space="preserve">Армения, Араратская область, село </w:t>
            </w:r>
            <w:proofErr w:type="spellStart"/>
            <w:r w:rsidRPr="00536C27">
              <w:rPr>
                <w:sz w:val="16"/>
                <w:szCs w:val="16"/>
              </w:rPr>
              <w:t>Араксаван</w:t>
            </w:r>
            <w:proofErr w:type="spellEnd"/>
            <w:r w:rsidRPr="00536C27">
              <w:rPr>
                <w:sz w:val="16"/>
                <w:szCs w:val="16"/>
              </w:rPr>
              <w:t>, ул. Паруйра Севака, дом 22</w:t>
            </w:r>
          </w:p>
        </w:tc>
        <w:tc>
          <w:tcPr>
            <w:tcW w:w="869" w:type="dxa"/>
          </w:tcPr>
          <w:p w14:paraId="53024006" w14:textId="380C2D7E" w:rsidR="00A3754F" w:rsidRPr="00536C27" w:rsidRDefault="00A3754F" w:rsidP="00A3754F">
            <w:pPr>
              <w:widowControl w:val="0"/>
              <w:jc w:val="center"/>
              <w:rPr>
                <w:sz w:val="16"/>
                <w:szCs w:val="16"/>
              </w:rPr>
            </w:pPr>
            <w:r w:rsidRPr="00536C27">
              <w:rPr>
                <w:sz w:val="16"/>
                <w:szCs w:val="16"/>
              </w:rPr>
              <w:t>По желанию заказчика</w:t>
            </w:r>
          </w:p>
        </w:tc>
        <w:tc>
          <w:tcPr>
            <w:tcW w:w="1341" w:type="dxa"/>
          </w:tcPr>
          <w:p w14:paraId="185F0B43" w14:textId="41023C2D" w:rsidR="00A3754F" w:rsidRPr="00536C27" w:rsidRDefault="00A3754F" w:rsidP="00A3754F">
            <w:pPr>
              <w:widowControl w:val="0"/>
              <w:jc w:val="center"/>
              <w:rPr>
                <w:sz w:val="16"/>
                <w:szCs w:val="16"/>
              </w:rPr>
            </w:pPr>
            <w:r w:rsidRPr="00536C27">
              <w:rPr>
                <w:sz w:val="16"/>
                <w:szCs w:val="16"/>
              </w:rPr>
              <w:t>После вступления договора в юридическую силу и до 25.05.2026</w:t>
            </w:r>
          </w:p>
        </w:tc>
      </w:tr>
      <w:tr w:rsidR="00A3754F" w:rsidRPr="00DB424F" w14:paraId="1BF8AA82" w14:textId="77777777" w:rsidTr="00412F32">
        <w:trPr>
          <w:jc w:val="center"/>
        </w:trPr>
        <w:tc>
          <w:tcPr>
            <w:tcW w:w="981" w:type="dxa"/>
            <w:vAlign w:val="center"/>
          </w:tcPr>
          <w:p w14:paraId="556C4D66" w14:textId="77777777" w:rsidR="00A3754F" w:rsidRPr="00DB424F" w:rsidRDefault="00A3754F" w:rsidP="00A3754F">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36E2221D" w14:textId="0DD1270B" w:rsidR="00A3754F" w:rsidRPr="00536C27" w:rsidRDefault="00A3754F" w:rsidP="00A3754F">
            <w:pPr>
              <w:rPr>
                <w:sz w:val="16"/>
                <w:szCs w:val="16"/>
              </w:rPr>
            </w:pPr>
            <w:r w:rsidRPr="00536C27">
              <w:rPr>
                <w:sz w:val="16"/>
                <w:szCs w:val="16"/>
              </w:rPr>
              <w:t>15551600</w:t>
            </w:r>
          </w:p>
        </w:tc>
        <w:tc>
          <w:tcPr>
            <w:tcW w:w="1694" w:type="dxa"/>
          </w:tcPr>
          <w:p w14:paraId="1C438722" w14:textId="2BD39542" w:rsidR="00A3754F" w:rsidRPr="00536C27" w:rsidRDefault="00A3754F" w:rsidP="00A3754F">
            <w:pPr>
              <w:rPr>
                <w:sz w:val="16"/>
                <w:szCs w:val="16"/>
              </w:rPr>
            </w:pPr>
            <w:r w:rsidRPr="00536C27">
              <w:rPr>
                <w:sz w:val="16"/>
                <w:szCs w:val="16"/>
              </w:rPr>
              <w:t>Йогурт</w:t>
            </w:r>
          </w:p>
        </w:tc>
        <w:tc>
          <w:tcPr>
            <w:tcW w:w="567" w:type="dxa"/>
          </w:tcPr>
          <w:p w14:paraId="65A3D999" w14:textId="77777777" w:rsidR="00A3754F" w:rsidRPr="00536C27" w:rsidRDefault="00A3754F" w:rsidP="00A3754F">
            <w:pPr>
              <w:widowControl w:val="0"/>
              <w:rPr>
                <w:sz w:val="16"/>
                <w:szCs w:val="16"/>
              </w:rPr>
            </w:pPr>
          </w:p>
        </w:tc>
        <w:tc>
          <w:tcPr>
            <w:tcW w:w="4401" w:type="dxa"/>
          </w:tcPr>
          <w:p w14:paraId="59DFAFE7" w14:textId="670E9563" w:rsidR="00A3754F" w:rsidRPr="00536C27" w:rsidRDefault="00A3754F" w:rsidP="00A3754F">
            <w:pPr>
              <w:jc w:val="center"/>
              <w:rPr>
                <w:sz w:val="16"/>
                <w:szCs w:val="16"/>
              </w:rPr>
            </w:pPr>
            <w:r w:rsidRPr="00A3754F">
              <w:rPr>
                <w:sz w:val="16"/>
                <w:szCs w:val="16"/>
              </w:rPr>
              <w:t xml:space="preserve">АСТ 120-2005, Йогурт из свежего коровьего молока, обезжиренный (максимум 2,5% жира), кислотность 65-1000Т. Безопасность: в соответствии с гигиеническими нормами № 2-III-4.9-01-2010, требования к безопасности, маркировке и упаковке: в соответствии со статьей 9 Закона </w:t>
            </w:r>
            <w:r w:rsidRPr="00A3754F">
              <w:rPr>
                <w:sz w:val="16"/>
                <w:szCs w:val="16"/>
              </w:rPr>
              <w:lastRenderedPageBreak/>
              <w:t>РА «О безопасности пищевых продуктов», в соответствии с техническим регламентом Комиссии Таможенного союза «О безопасности молока и молочных продуктов» (ТК ТУ 033/2013).</w:t>
            </w:r>
          </w:p>
        </w:tc>
        <w:tc>
          <w:tcPr>
            <w:tcW w:w="709" w:type="dxa"/>
          </w:tcPr>
          <w:p w14:paraId="756C0B47" w14:textId="0EC3DE06" w:rsidR="00A3754F" w:rsidRPr="00536C27" w:rsidRDefault="00A3754F" w:rsidP="00A3754F">
            <w:pPr>
              <w:widowControl w:val="0"/>
              <w:jc w:val="center"/>
              <w:rPr>
                <w:sz w:val="16"/>
                <w:szCs w:val="16"/>
              </w:rPr>
            </w:pPr>
            <w:r w:rsidRPr="00536C27">
              <w:rPr>
                <w:sz w:val="16"/>
                <w:szCs w:val="16"/>
              </w:rPr>
              <w:lastRenderedPageBreak/>
              <w:t>кг</w:t>
            </w:r>
          </w:p>
        </w:tc>
        <w:tc>
          <w:tcPr>
            <w:tcW w:w="709" w:type="dxa"/>
            <w:vAlign w:val="center"/>
          </w:tcPr>
          <w:p w14:paraId="4CF9A53E" w14:textId="6D66F689" w:rsidR="00A3754F" w:rsidRPr="00DB424F" w:rsidRDefault="00A3754F" w:rsidP="00A3754F">
            <w:pPr>
              <w:widowControl w:val="0"/>
              <w:jc w:val="center"/>
              <w:rPr>
                <w:rFonts w:asciiTheme="majorHAnsi" w:hAnsiTheme="majorHAnsi" w:cs="Calibri"/>
                <w:sz w:val="16"/>
                <w:szCs w:val="16"/>
                <w:lang w:val="hy-AM"/>
              </w:rPr>
            </w:pPr>
          </w:p>
        </w:tc>
        <w:tc>
          <w:tcPr>
            <w:tcW w:w="992" w:type="dxa"/>
            <w:vAlign w:val="center"/>
          </w:tcPr>
          <w:p w14:paraId="20451E82" w14:textId="3CFA67A5" w:rsidR="00A3754F" w:rsidRPr="00DB424F" w:rsidRDefault="00A3754F" w:rsidP="00A3754F">
            <w:pPr>
              <w:widowControl w:val="0"/>
              <w:jc w:val="center"/>
              <w:rPr>
                <w:rFonts w:asciiTheme="majorHAnsi" w:hAnsiTheme="majorHAnsi" w:cs="Calibri"/>
                <w:sz w:val="16"/>
                <w:szCs w:val="16"/>
                <w:lang w:val="hy-AM"/>
              </w:rPr>
            </w:pPr>
          </w:p>
        </w:tc>
        <w:tc>
          <w:tcPr>
            <w:tcW w:w="986" w:type="dxa"/>
            <w:vAlign w:val="center"/>
          </w:tcPr>
          <w:p w14:paraId="16B012AF" w14:textId="181116E3" w:rsidR="00A3754F" w:rsidRPr="00DB424F" w:rsidRDefault="00A3754F" w:rsidP="00A3754F">
            <w:pPr>
              <w:widowControl w:val="0"/>
              <w:jc w:val="center"/>
              <w:rPr>
                <w:rFonts w:asciiTheme="majorHAnsi" w:hAnsiTheme="majorHAnsi" w:cs="Calibri"/>
                <w:sz w:val="16"/>
                <w:szCs w:val="16"/>
                <w:lang w:val="hy-AM"/>
              </w:rPr>
            </w:pPr>
            <w:r>
              <w:rPr>
                <w:rFonts w:asciiTheme="minorHAnsi" w:hAnsiTheme="minorHAnsi" w:cstheme="minorHAnsi"/>
                <w:sz w:val="16"/>
                <w:szCs w:val="16"/>
              </w:rPr>
              <w:t>34,0</w:t>
            </w:r>
          </w:p>
        </w:tc>
        <w:tc>
          <w:tcPr>
            <w:tcW w:w="1475" w:type="dxa"/>
          </w:tcPr>
          <w:p w14:paraId="7BC9728D" w14:textId="78934677" w:rsidR="00A3754F" w:rsidRPr="00DB424F" w:rsidRDefault="00A3754F" w:rsidP="00A3754F">
            <w:pPr>
              <w:rPr>
                <w:sz w:val="16"/>
                <w:szCs w:val="16"/>
              </w:rPr>
            </w:pPr>
            <w:r w:rsidRPr="00536C27">
              <w:rPr>
                <w:sz w:val="16"/>
                <w:szCs w:val="16"/>
              </w:rPr>
              <w:t xml:space="preserve">Армения, Араратская область, село </w:t>
            </w:r>
            <w:proofErr w:type="spellStart"/>
            <w:r w:rsidRPr="00536C27">
              <w:rPr>
                <w:sz w:val="16"/>
                <w:szCs w:val="16"/>
              </w:rPr>
              <w:t>Араксаван</w:t>
            </w:r>
            <w:proofErr w:type="spellEnd"/>
            <w:r w:rsidRPr="00536C27">
              <w:rPr>
                <w:sz w:val="16"/>
                <w:szCs w:val="16"/>
              </w:rPr>
              <w:t xml:space="preserve">, ул. Паруйра Севака, </w:t>
            </w:r>
            <w:r w:rsidRPr="00536C27">
              <w:rPr>
                <w:sz w:val="16"/>
                <w:szCs w:val="16"/>
              </w:rPr>
              <w:lastRenderedPageBreak/>
              <w:t>дом 22</w:t>
            </w:r>
          </w:p>
        </w:tc>
        <w:tc>
          <w:tcPr>
            <w:tcW w:w="869" w:type="dxa"/>
          </w:tcPr>
          <w:p w14:paraId="7A3C8727" w14:textId="463A1789" w:rsidR="00A3754F" w:rsidRPr="00536C27" w:rsidRDefault="00A3754F" w:rsidP="00A3754F">
            <w:pPr>
              <w:widowControl w:val="0"/>
              <w:jc w:val="center"/>
              <w:rPr>
                <w:sz w:val="16"/>
                <w:szCs w:val="16"/>
              </w:rPr>
            </w:pPr>
            <w:r w:rsidRPr="00536C27">
              <w:rPr>
                <w:sz w:val="16"/>
                <w:szCs w:val="16"/>
              </w:rPr>
              <w:lastRenderedPageBreak/>
              <w:t>По желанию заказчика</w:t>
            </w:r>
          </w:p>
        </w:tc>
        <w:tc>
          <w:tcPr>
            <w:tcW w:w="1341" w:type="dxa"/>
          </w:tcPr>
          <w:p w14:paraId="7F19CDCA" w14:textId="4E569C8A" w:rsidR="00A3754F" w:rsidRPr="00536C27" w:rsidRDefault="00A3754F" w:rsidP="00A3754F">
            <w:pPr>
              <w:widowControl w:val="0"/>
              <w:jc w:val="center"/>
              <w:rPr>
                <w:sz w:val="16"/>
                <w:szCs w:val="16"/>
              </w:rPr>
            </w:pPr>
            <w:r w:rsidRPr="00536C27">
              <w:rPr>
                <w:sz w:val="16"/>
                <w:szCs w:val="16"/>
              </w:rPr>
              <w:t xml:space="preserve">После вступления договора в юридическую силу и до </w:t>
            </w:r>
            <w:r w:rsidRPr="00536C27">
              <w:rPr>
                <w:sz w:val="16"/>
                <w:szCs w:val="16"/>
              </w:rPr>
              <w:lastRenderedPageBreak/>
              <w:t>25.05.2026</w:t>
            </w:r>
          </w:p>
        </w:tc>
      </w:tr>
      <w:tr w:rsidR="00A3754F" w:rsidRPr="00DB424F" w14:paraId="0F7A3A68" w14:textId="77777777" w:rsidTr="00412F32">
        <w:trPr>
          <w:jc w:val="center"/>
        </w:trPr>
        <w:tc>
          <w:tcPr>
            <w:tcW w:w="981" w:type="dxa"/>
            <w:vAlign w:val="center"/>
          </w:tcPr>
          <w:p w14:paraId="4741C20E" w14:textId="77777777" w:rsidR="00A3754F" w:rsidRPr="00DB424F" w:rsidRDefault="00A3754F" w:rsidP="00A3754F">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40BE7D69" w14:textId="6F11CAA8" w:rsidR="00A3754F" w:rsidRPr="00536C27" w:rsidRDefault="00A3754F" w:rsidP="00A3754F">
            <w:pPr>
              <w:rPr>
                <w:sz w:val="16"/>
                <w:szCs w:val="16"/>
              </w:rPr>
            </w:pPr>
            <w:r w:rsidRPr="00536C27">
              <w:rPr>
                <w:sz w:val="16"/>
                <w:szCs w:val="16"/>
              </w:rPr>
              <w:t>15333100</w:t>
            </w:r>
          </w:p>
        </w:tc>
        <w:tc>
          <w:tcPr>
            <w:tcW w:w="1694" w:type="dxa"/>
          </w:tcPr>
          <w:p w14:paraId="66DDF551" w14:textId="18988C64" w:rsidR="00A3754F" w:rsidRPr="00536C27" w:rsidRDefault="00A3754F" w:rsidP="00A3754F">
            <w:pPr>
              <w:rPr>
                <w:sz w:val="16"/>
                <w:szCs w:val="16"/>
              </w:rPr>
            </w:pPr>
            <w:r w:rsidRPr="00536C27">
              <w:rPr>
                <w:sz w:val="16"/>
                <w:szCs w:val="16"/>
              </w:rPr>
              <w:t>Томатная паста</w:t>
            </w:r>
          </w:p>
        </w:tc>
        <w:tc>
          <w:tcPr>
            <w:tcW w:w="567" w:type="dxa"/>
          </w:tcPr>
          <w:p w14:paraId="6C190BE6" w14:textId="77777777" w:rsidR="00A3754F" w:rsidRPr="00536C27" w:rsidRDefault="00A3754F" w:rsidP="00A3754F">
            <w:pPr>
              <w:widowControl w:val="0"/>
              <w:rPr>
                <w:sz w:val="16"/>
                <w:szCs w:val="16"/>
              </w:rPr>
            </w:pPr>
          </w:p>
        </w:tc>
        <w:tc>
          <w:tcPr>
            <w:tcW w:w="4401" w:type="dxa"/>
          </w:tcPr>
          <w:p w14:paraId="17EA70D7" w14:textId="3D315804" w:rsidR="00A3754F" w:rsidRPr="00536C27" w:rsidRDefault="00A3754F" w:rsidP="00A3754F">
            <w:pPr>
              <w:jc w:val="center"/>
              <w:rPr>
                <w:sz w:val="16"/>
                <w:szCs w:val="16"/>
              </w:rPr>
            </w:pPr>
            <w:r w:rsidRPr="00A3754F">
              <w:rPr>
                <w:sz w:val="16"/>
                <w:szCs w:val="16"/>
              </w:rPr>
              <w:t>АСТ 420-2022, Томатная паста из термически обработанных овощей, из натурального сырья, высшего или первого сорта, в стеклянной или металлической таре. Безопасность: в соответствии с гигиеническими нормами № 2-III-4.9-01-2010, требования к безопасности, маркировке и упаковке: в соответствии со статьей 9 Закона Республики Армения «О безопасности пищевых продуктов».</w:t>
            </w:r>
          </w:p>
        </w:tc>
        <w:tc>
          <w:tcPr>
            <w:tcW w:w="709" w:type="dxa"/>
          </w:tcPr>
          <w:p w14:paraId="17F7AC5E" w14:textId="0B29443B" w:rsidR="00A3754F" w:rsidRPr="00536C27" w:rsidRDefault="00A3754F" w:rsidP="00A3754F">
            <w:pPr>
              <w:widowControl w:val="0"/>
              <w:jc w:val="center"/>
              <w:rPr>
                <w:sz w:val="16"/>
                <w:szCs w:val="16"/>
              </w:rPr>
            </w:pPr>
            <w:r w:rsidRPr="00536C27">
              <w:rPr>
                <w:sz w:val="16"/>
                <w:szCs w:val="16"/>
              </w:rPr>
              <w:t>кг</w:t>
            </w:r>
          </w:p>
        </w:tc>
        <w:tc>
          <w:tcPr>
            <w:tcW w:w="709" w:type="dxa"/>
            <w:vAlign w:val="center"/>
          </w:tcPr>
          <w:p w14:paraId="139C57D6" w14:textId="77777777" w:rsidR="00A3754F" w:rsidRPr="00DB424F" w:rsidRDefault="00A3754F" w:rsidP="00A3754F">
            <w:pPr>
              <w:widowControl w:val="0"/>
              <w:jc w:val="center"/>
              <w:rPr>
                <w:rFonts w:asciiTheme="majorHAnsi" w:hAnsiTheme="majorHAnsi" w:cs="Calibri"/>
                <w:sz w:val="16"/>
                <w:szCs w:val="16"/>
                <w:lang w:val="hy-AM"/>
              </w:rPr>
            </w:pPr>
          </w:p>
        </w:tc>
        <w:tc>
          <w:tcPr>
            <w:tcW w:w="992" w:type="dxa"/>
            <w:vAlign w:val="center"/>
          </w:tcPr>
          <w:p w14:paraId="6FE25D5E" w14:textId="77777777" w:rsidR="00A3754F" w:rsidRPr="00DB424F" w:rsidRDefault="00A3754F" w:rsidP="00A3754F">
            <w:pPr>
              <w:widowControl w:val="0"/>
              <w:jc w:val="center"/>
              <w:rPr>
                <w:rFonts w:asciiTheme="majorHAnsi" w:hAnsiTheme="majorHAnsi" w:cs="Calibri"/>
                <w:sz w:val="16"/>
                <w:szCs w:val="16"/>
                <w:lang w:val="hy-AM"/>
              </w:rPr>
            </w:pPr>
          </w:p>
        </w:tc>
        <w:tc>
          <w:tcPr>
            <w:tcW w:w="986" w:type="dxa"/>
            <w:vAlign w:val="center"/>
          </w:tcPr>
          <w:p w14:paraId="5A24DAEE" w14:textId="62A7BB2F" w:rsidR="00A3754F" w:rsidRPr="00DB424F" w:rsidRDefault="00A3754F" w:rsidP="00A3754F">
            <w:pPr>
              <w:widowControl w:val="0"/>
              <w:jc w:val="center"/>
              <w:rPr>
                <w:rFonts w:asciiTheme="majorHAnsi" w:hAnsiTheme="majorHAnsi" w:cs="Calibri"/>
                <w:sz w:val="16"/>
                <w:szCs w:val="16"/>
                <w:lang w:val="hy-AM"/>
              </w:rPr>
            </w:pPr>
            <w:r>
              <w:rPr>
                <w:rFonts w:asciiTheme="minorHAnsi" w:hAnsiTheme="minorHAnsi" w:cstheme="minorHAnsi"/>
                <w:sz w:val="16"/>
                <w:szCs w:val="16"/>
              </w:rPr>
              <w:t>6,8</w:t>
            </w:r>
          </w:p>
        </w:tc>
        <w:tc>
          <w:tcPr>
            <w:tcW w:w="1475" w:type="dxa"/>
          </w:tcPr>
          <w:p w14:paraId="52EFB8FF" w14:textId="45034635" w:rsidR="00A3754F" w:rsidRPr="00DB424F" w:rsidRDefault="00A3754F" w:rsidP="00A3754F">
            <w:pPr>
              <w:rPr>
                <w:sz w:val="16"/>
                <w:szCs w:val="16"/>
              </w:rPr>
            </w:pPr>
            <w:r w:rsidRPr="00536C27">
              <w:rPr>
                <w:sz w:val="16"/>
                <w:szCs w:val="16"/>
              </w:rPr>
              <w:t xml:space="preserve">Армения, Араратская область, село </w:t>
            </w:r>
            <w:proofErr w:type="spellStart"/>
            <w:r w:rsidRPr="00536C27">
              <w:rPr>
                <w:sz w:val="16"/>
                <w:szCs w:val="16"/>
              </w:rPr>
              <w:t>Араксаван</w:t>
            </w:r>
            <w:proofErr w:type="spellEnd"/>
            <w:r w:rsidRPr="00536C27">
              <w:rPr>
                <w:sz w:val="16"/>
                <w:szCs w:val="16"/>
              </w:rPr>
              <w:t>, ул. Паруйра Севака, дом 22</w:t>
            </w:r>
          </w:p>
        </w:tc>
        <w:tc>
          <w:tcPr>
            <w:tcW w:w="869" w:type="dxa"/>
          </w:tcPr>
          <w:p w14:paraId="5198F4FD" w14:textId="3DA5B7AA" w:rsidR="00A3754F" w:rsidRPr="00536C27" w:rsidRDefault="00A3754F" w:rsidP="00A3754F">
            <w:pPr>
              <w:widowControl w:val="0"/>
              <w:jc w:val="center"/>
              <w:rPr>
                <w:sz w:val="16"/>
                <w:szCs w:val="16"/>
              </w:rPr>
            </w:pPr>
            <w:r w:rsidRPr="00536C27">
              <w:rPr>
                <w:sz w:val="16"/>
                <w:szCs w:val="16"/>
              </w:rPr>
              <w:t>По желанию заказчика</w:t>
            </w:r>
          </w:p>
        </w:tc>
        <w:tc>
          <w:tcPr>
            <w:tcW w:w="1341" w:type="dxa"/>
          </w:tcPr>
          <w:p w14:paraId="73FB6C64" w14:textId="6BC04727" w:rsidR="00A3754F" w:rsidRPr="00536C27" w:rsidRDefault="00A3754F" w:rsidP="00A3754F">
            <w:pPr>
              <w:widowControl w:val="0"/>
              <w:jc w:val="center"/>
              <w:rPr>
                <w:sz w:val="16"/>
                <w:szCs w:val="16"/>
              </w:rPr>
            </w:pPr>
            <w:r w:rsidRPr="00536C27">
              <w:rPr>
                <w:sz w:val="16"/>
                <w:szCs w:val="16"/>
              </w:rPr>
              <w:t>После вступления договора в юридическую силу и до 25.05.2026</w:t>
            </w:r>
          </w:p>
        </w:tc>
      </w:tr>
    </w:tbl>
    <w:p w14:paraId="64FF5442" w14:textId="0F2B93CD" w:rsidR="00561321" w:rsidRPr="00DB424F" w:rsidRDefault="00561321" w:rsidP="00251968">
      <w:pPr>
        <w:widowControl w:val="0"/>
        <w:jc w:val="both"/>
        <w:rPr>
          <w:rFonts w:asciiTheme="majorHAnsi" w:hAnsiTheme="majorHAnsi"/>
          <w:b/>
          <w:i/>
          <w:color w:val="FF0000"/>
          <w:sz w:val="20"/>
          <w:szCs w:val="20"/>
          <w:lang w:val="hy-AM"/>
        </w:rPr>
      </w:pPr>
      <w:r w:rsidRPr="00DB424F">
        <w:rPr>
          <w:rFonts w:asciiTheme="majorHAnsi" w:hAnsiTheme="majorHAnsi"/>
          <w:b/>
          <w:i/>
          <w:color w:val="FF0000"/>
          <w:sz w:val="20"/>
          <w:szCs w:val="20"/>
          <w:lang w:val="hy-AM"/>
        </w:rPr>
        <w:t xml:space="preserve">**** </w:t>
      </w:r>
      <w:r w:rsidR="00BC2220" w:rsidRPr="00DB424F">
        <w:rPr>
          <w:rFonts w:asciiTheme="majorHAnsi" w:hAnsiTheme="majorHAnsi"/>
          <w:b/>
          <w:i/>
          <w:color w:val="FF0000"/>
          <w:sz w:val="20"/>
          <w:szCs w:val="20"/>
          <w:lang w:val="hy-AM"/>
        </w:rPr>
        <w:t>Указанный товар должен быть качественным, новым и соответствовать требованиям заказа. Поставщик осуществляет доставку и разгрузку товара за свой счет. Товар должен соответствовать маркам автомобилей, указанным в технических характеристиках, а неценовые условия согласовываются с Поставщиком.</w:t>
      </w:r>
    </w:p>
    <w:p w14:paraId="00802EBD" w14:textId="32505B11" w:rsidR="008F185B" w:rsidRPr="00DB424F" w:rsidRDefault="008F185B" w:rsidP="00251968">
      <w:pPr>
        <w:widowControl w:val="0"/>
        <w:jc w:val="both"/>
        <w:rPr>
          <w:rFonts w:asciiTheme="majorHAnsi" w:hAnsiTheme="majorHAnsi"/>
          <w:b/>
          <w:i/>
          <w:sz w:val="20"/>
          <w:szCs w:val="20"/>
          <w:lang w:val="hy-AM"/>
        </w:rPr>
      </w:pPr>
      <w:r w:rsidRPr="00DB424F">
        <w:rPr>
          <w:rFonts w:asciiTheme="majorHAnsi" w:hAnsiTheme="majorHAnsi"/>
          <w:b/>
          <w:i/>
          <w:color w:val="FF0000"/>
          <w:sz w:val="20"/>
          <w:szCs w:val="20"/>
          <w:lang w:val="hy-AM"/>
        </w:rPr>
        <w:t xml:space="preserve">*** </w:t>
      </w:r>
      <w:r w:rsidRPr="00DB424F">
        <w:rPr>
          <w:rFonts w:asciiTheme="majorHAnsi" w:hAnsiTheme="majorHAnsi"/>
          <w:b/>
          <w:i/>
          <w:sz w:val="20"/>
          <w:szCs w:val="20"/>
          <w:lang w:val="hy-AM"/>
        </w:rPr>
        <w:t>Срок поставки продукции, а в случае поэтапной поставки - срок поставки первой очереди,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продукции в более короткий срок.</w:t>
      </w:r>
    </w:p>
    <w:tbl>
      <w:tblPr>
        <w:tblW w:w="9639" w:type="dxa"/>
        <w:jc w:val="center"/>
        <w:tblLayout w:type="fixed"/>
        <w:tblLook w:val="0000" w:firstRow="0" w:lastRow="0" w:firstColumn="0" w:lastColumn="0" w:noHBand="0" w:noVBand="0"/>
      </w:tblPr>
      <w:tblGrid>
        <w:gridCol w:w="4536"/>
        <w:gridCol w:w="760"/>
        <w:gridCol w:w="4343"/>
      </w:tblGrid>
      <w:tr w:rsidR="00B138F3" w:rsidRPr="00DB424F" w14:paraId="13D7D669" w14:textId="77777777" w:rsidTr="00E22E51">
        <w:trPr>
          <w:jc w:val="center"/>
        </w:trPr>
        <w:tc>
          <w:tcPr>
            <w:tcW w:w="4536" w:type="dxa"/>
          </w:tcPr>
          <w:p w14:paraId="06C06993" w14:textId="77777777" w:rsidR="0049206C" w:rsidRPr="00DB424F" w:rsidRDefault="0049206C" w:rsidP="00B46D58">
            <w:pPr>
              <w:widowControl w:val="0"/>
              <w:pBdr>
                <w:bottom w:val="single" w:sz="12" w:space="1" w:color="auto"/>
              </w:pBdr>
              <w:jc w:val="center"/>
              <w:rPr>
                <w:rFonts w:asciiTheme="majorHAnsi" w:hAnsiTheme="majorHAnsi"/>
                <w:b/>
              </w:rPr>
            </w:pPr>
          </w:p>
          <w:p w14:paraId="1E9EF2C3" w14:textId="77777777" w:rsidR="0049206C" w:rsidRPr="00DB424F" w:rsidRDefault="0049206C" w:rsidP="00B46D58">
            <w:pPr>
              <w:widowControl w:val="0"/>
              <w:pBdr>
                <w:bottom w:val="single" w:sz="12" w:space="1" w:color="auto"/>
              </w:pBdr>
              <w:jc w:val="center"/>
              <w:rPr>
                <w:rFonts w:asciiTheme="majorHAnsi" w:hAnsiTheme="majorHAnsi"/>
                <w:b/>
              </w:rPr>
            </w:pPr>
          </w:p>
          <w:p w14:paraId="25C08304" w14:textId="77777777" w:rsidR="00071D1C" w:rsidRPr="00DB424F" w:rsidRDefault="00071D1C" w:rsidP="00B46D58">
            <w:pPr>
              <w:widowControl w:val="0"/>
              <w:pBdr>
                <w:bottom w:val="single" w:sz="12" w:space="1" w:color="auto"/>
              </w:pBdr>
              <w:jc w:val="center"/>
              <w:rPr>
                <w:rFonts w:asciiTheme="majorHAnsi" w:hAnsiTheme="majorHAnsi"/>
                <w:b/>
                <w:bCs/>
                <w:sz w:val="20"/>
                <w:szCs w:val="20"/>
              </w:rPr>
            </w:pPr>
            <w:r w:rsidRPr="00DB424F">
              <w:rPr>
                <w:rFonts w:asciiTheme="majorHAnsi" w:hAnsiTheme="majorHAnsi"/>
                <w:b/>
                <w:sz w:val="20"/>
                <w:szCs w:val="20"/>
              </w:rPr>
              <w:t>ПОКУПАТЕЛЬ</w:t>
            </w:r>
          </w:p>
          <w:p w14:paraId="416D2DBB" w14:textId="77777777" w:rsidR="00B35777" w:rsidRPr="00DB424F" w:rsidRDefault="00B35777" w:rsidP="00B46D58">
            <w:pPr>
              <w:widowControl w:val="0"/>
              <w:jc w:val="center"/>
              <w:rPr>
                <w:rFonts w:asciiTheme="majorHAnsi" w:hAnsiTheme="majorHAnsi"/>
                <w:sz w:val="20"/>
                <w:szCs w:val="20"/>
              </w:rPr>
            </w:pPr>
          </w:p>
          <w:p w14:paraId="7DEEB972" w14:textId="77777777" w:rsidR="00B35777" w:rsidRPr="00DB424F" w:rsidRDefault="00B35777" w:rsidP="00B46D58">
            <w:pPr>
              <w:widowControl w:val="0"/>
              <w:jc w:val="center"/>
              <w:rPr>
                <w:rFonts w:asciiTheme="majorHAnsi" w:hAnsiTheme="majorHAnsi"/>
              </w:rPr>
            </w:pPr>
          </w:p>
          <w:p w14:paraId="4A4D552E" w14:textId="77777777" w:rsidR="00B35777" w:rsidRPr="00DB424F" w:rsidRDefault="00B35777" w:rsidP="00B46D58">
            <w:pPr>
              <w:widowControl w:val="0"/>
              <w:jc w:val="center"/>
              <w:rPr>
                <w:rFonts w:asciiTheme="majorHAnsi" w:hAnsiTheme="majorHAnsi"/>
              </w:rPr>
            </w:pPr>
          </w:p>
          <w:p w14:paraId="13C9AED7" w14:textId="77777777" w:rsidR="00B35777" w:rsidRPr="00DB424F" w:rsidRDefault="00B35777" w:rsidP="00B46D58">
            <w:pPr>
              <w:widowControl w:val="0"/>
              <w:jc w:val="center"/>
              <w:rPr>
                <w:rFonts w:asciiTheme="majorHAnsi" w:hAnsiTheme="majorHAnsi"/>
              </w:rPr>
            </w:pPr>
          </w:p>
          <w:p w14:paraId="3B451B83" w14:textId="77777777" w:rsidR="00B35777" w:rsidRPr="00DB424F" w:rsidRDefault="00B35777" w:rsidP="00B46D58">
            <w:pPr>
              <w:widowControl w:val="0"/>
              <w:jc w:val="center"/>
              <w:rPr>
                <w:rFonts w:asciiTheme="majorHAnsi" w:hAnsiTheme="majorHAnsi"/>
              </w:rPr>
            </w:pPr>
          </w:p>
          <w:p w14:paraId="656F0233" w14:textId="723A4B71" w:rsidR="00071D1C" w:rsidRPr="00DB424F" w:rsidRDefault="00AB4EAB" w:rsidP="00B46D58">
            <w:pPr>
              <w:widowControl w:val="0"/>
              <w:jc w:val="center"/>
              <w:rPr>
                <w:rFonts w:asciiTheme="majorHAnsi" w:hAnsiTheme="majorHAnsi"/>
              </w:rPr>
            </w:pPr>
            <w:r w:rsidRPr="00DB424F">
              <w:rPr>
                <w:rFonts w:asciiTheme="majorHAnsi" w:hAnsiTheme="majorHAnsi"/>
              </w:rPr>
              <w:t>______________</w:t>
            </w:r>
          </w:p>
          <w:p w14:paraId="6EB43EE2" w14:textId="77777777" w:rsidR="00071D1C" w:rsidRPr="00DB424F" w:rsidRDefault="00071D1C" w:rsidP="00B46D58">
            <w:pPr>
              <w:widowControl w:val="0"/>
              <w:jc w:val="center"/>
              <w:rPr>
                <w:rFonts w:asciiTheme="majorHAnsi" w:hAnsiTheme="majorHAnsi"/>
                <w:sz w:val="16"/>
                <w:szCs w:val="16"/>
              </w:rPr>
            </w:pPr>
            <w:r w:rsidRPr="00DB424F">
              <w:rPr>
                <w:rFonts w:asciiTheme="majorHAnsi" w:hAnsiTheme="majorHAnsi"/>
                <w:sz w:val="16"/>
                <w:szCs w:val="16"/>
              </w:rPr>
              <w:t>/подпись/</w:t>
            </w:r>
          </w:p>
          <w:p w14:paraId="13DD5492" w14:textId="77777777" w:rsidR="00071D1C" w:rsidRPr="00DB424F" w:rsidRDefault="00071D1C" w:rsidP="00B46D58">
            <w:pPr>
              <w:widowControl w:val="0"/>
              <w:jc w:val="center"/>
              <w:rPr>
                <w:rFonts w:asciiTheme="majorHAnsi" w:hAnsiTheme="majorHAnsi"/>
              </w:rPr>
            </w:pPr>
            <w:r w:rsidRPr="00DB424F">
              <w:rPr>
                <w:rFonts w:asciiTheme="majorHAnsi" w:hAnsiTheme="majorHAnsi"/>
              </w:rPr>
              <w:t>М. П.</w:t>
            </w:r>
          </w:p>
        </w:tc>
        <w:tc>
          <w:tcPr>
            <w:tcW w:w="760" w:type="dxa"/>
          </w:tcPr>
          <w:p w14:paraId="2D02313E" w14:textId="77777777" w:rsidR="00071D1C" w:rsidRPr="00DB424F" w:rsidRDefault="00071D1C" w:rsidP="00B46D58">
            <w:pPr>
              <w:widowControl w:val="0"/>
              <w:jc w:val="center"/>
              <w:rPr>
                <w:rFonts w:asciiTheme="majorHAnsi" w:hAnsiTheme="majorHAnsi"/>
              </w:rPr>
            </w:pPr>
          </w:p>
        </w:tc>
        <w:tc>
          <w:tcPr>
            <w:tcW w:w="4343" w:type="dxa"/>
          </w:tcPr>
          <w:p w14:paraId="52D3EBD2" w14:textId="77777777" w:rsidR="0049206C" w:rsidRPr="00DB424F" w:rsidRDefault="0049206C" w:rsidP="00B46D58">
            <w:pPr>
              <w:widowControl w:val="0"/>
              <w:pBdr>
                <w:bottom w:val="single" w:sz="12" w:space="1" w:color="auto"/>
              </w:pBdr>
              <w:jc w:val="center"/>
              <w:rPr>
                <w:rFonts w:asciiTheme="majorHAnsi" w:hAnsiTheme="majorHAnsi"/>
                <w:b/>
              </w:rPr>
            </w:pPr>
          </w:p>
          <w:p w14:paraId="270AADFC" w14:textId="77777777" w:rsidR="0049206C" w:rsidRPr="00DB424F" w:rsidRDefault="0049206C" w:rsidP="00B46D58">
            <w:pPr>
              <w:widowControl w:val="0"/>
              <w:pBdr>
                <w:bottom w:val="single" w:sz="12" w:space="1" w:color="auto"/>
              </w:pBdr>
              <w:jc w:val="center"/>
              <w:rPr>
                <w:rFonts w:asciiTheme="majorHAnsi" w:hAnsiTheme="majorHAnsi"/>
                <w:b/>
              </w:rPr>
            </w:pPr>
          </w:p>
          <w:p w14:paraId="4827E6F2" w14:textId="77777777" w:rsidR="00071D1C" w:rsidRPr="00DB424F" w:rsidRDefault="00071D1C" w:rsidP="00B46D58">
            <w:pPr>
              <w:widowControl w:val="0"/>
              <w:pBdr>
                <w:bottom w:val="single" w:sz="12" w:space="1" w:color="auto"/>
              </w:pBdr>
              <w:jc w:val="center"/>
              <w:rPr>
                <w:rFonts w:asciiTheme="majorHAnsi" w:hAnsiTheme="majorHAnsi"/>
                <w:b/>
                <w:bCs/>
              </w:rPr>
            </w:pPr>
            <w:r w:rsidRPr="00DB424F">
              <w:rPr>
                <w:rFonts w:asciiTheme="majorHAnsi" w:hAnsiTheme="majorHAnsi"/>
                <w:b/>
              </w:rPr>
              <w:t>ПРОДАВЕЦ</w:t>
            </w:r>
          </w:p>
          <w:p w14:paraId="1F6CEB17" w14:textId="77777777" w:rsidR="00B35777" w:rsidRPr="00DB424F" w:rsidRDefault="00B35777" w:rsidP="00B46D58">
            <w:pPr>
              <w:widowControl w:val="0"/>
              <w:jc w:val="center"/>
              <w:rPr>
                <w:rFonts w:asciiTheme="majorHAnsi" w:hAnsiTheme="majorHAnsi"/>
                <w:lang w:val="en-US"/>
              </w:rPr>
            </w:pPr>
          </w:p>
          <w:p w14:paraId="30838788" w14:textId="77777777" w:rsidR="00B35777" w:rsidRPr="00DB424F" w:rsidRDefault="00B35777" w:rsidP="00B46D58">
            <w:pPr>
              <w:widowControl w:val="0"/>
              <w:jc w:val="center"/>
              <w:rPr>
                <w:rFonts w:asciiTheme="majorHAnsi" w:hAnsiTheme="majorHAnsi"/>
                <w:lang w:val="en-US"/>
              </w:rPr>
            </w:pPr>
          </w:p>
          <w:p w14:paraId="40F32C65" w14:textId="77777777" w:rsidR="00B35777" w:rsidRPr="00DB424F" w:rsidRDefault="00B35777" w:rsidP="00B46D58">
            <w:pPr>
              <w:widowControl w:val="0"/>
              <w:jc w:val="center"/>
              <w:rPr>
                <w:rFonts w:asciiTheme="majorHAnsi" w:hAnsiTheme="majorHAnsi"/>
                <w:lang w:val="en-US"/>
              </w:rPr>
            </w:pPr>
          </w:p>
          <w:p w14:paraId="4BFAFD2D" w14:textId="77777777" w:rsidR="00B35777" w:rsidRPr="00DB424F" w:rsidRDefault="00B35777" w:rsidP="00B46D58">
            <w:pPr>
              <w:widowControl w:val="0"/>
              <w:jc w:val="center"/>
              <w:rPr>
                <w:rFonts w:asciiTheme="majorHAnsi" w:hAnsiTheme="majorHAnsi"/>
                <w:lang w:val="en-US"/>
              </w:rPr>
            </w:pPr>
          </w:p>
          <w:p w14:paraId="76CF830F" w14:textId="77777777" w:rsidR="00B35777" w:rsidRPr="00DB424F" w:rsidRDefault="00B35777" w:rsidP="00B46D58">
            <w:pPr>
              <w:widowControl w:val="0"/>
              <w:jc w:val="center"/>
              <w:rPr>
                <w:rFonts w:asciiTheme="majorHAnsi" w:hAnsiTheme="majorHAnsi"/>
                <w:lang w:val="en-US"/>
              </w:rPr>
            </w:pPr>
          </w:p>
          <w:p w14:paraId="11E3BCE1" w14:textId="77777777" w:rsidR="00B35777" w:rsidRPr="00DB424F" w:rsidRDefault="00B35777" w:rsidP="00B46D58">
            <w:pPr>
              <w:widowControl w:val="0"/>
              <w:jc w:val="center"/>
              <w:rPr>
                <w:rFonts w:asciiTheme="majorHAnsi" w:hAnsiTheme="majorHAnsi"/>
                <w:lang w:val="en-US"/>
              </w:rPr>
            </w:pPr>
          </w:p>
          <w:p w14:paraId="68D1C2E7" w14:textId="77777777" w:rsidR="00B35777" w:rsidRPr="00DB424F" w:rsidRDefault="00B35777" w:rsidP="00B46D58">
            <w:pPr>
              <w:widowControl w:val="0"/>
              <w:jc w:val="center"/>
              <w:rPr>
                <w:rFonts w:asciiTheme="majorHAnsi" w:hAnsiTheme="majorHAnsi"/>
                <w:lang w:val="en-US"/>
              </w:rPr>
            </w:pPr>
          </w:p>
          <w:p w14:paraId="522EF67A" w14:textId="77777777" w:rsidR="00B35777" w:rsidRPr="00DB424F" w:rsidRDefault="00B35777" w:rsidP="00B46D58">
            <w:pPr>
              <w:widowControl w:val="0"/>
              <w:jc w:val="center"/>
              <w:rPr>
                <w:rFonts w:asciiTheme="majorHAnsi" w:hAnsiTheme="majorHAnsi"/>
                <w:lang w:val="en-US"/>
              </w:rPr>
            </w:pPr>
          </w:p>
          <w:p w14:paraId="3DD3C06F" w14:textId="7BCA6AB7" w:rsidR="00071D1C" w:rsidRPr="00DB424F" w:rsidRDefault="00AB4EAB" w:rsidP="00B46D58">
            <w:pPr>
              <w:widowControl w:val="0"/>
              <w:jc w:val="center"/>
              <w:rPr>
                <w:rFonts w:asciiTheme="majorHAnsi" w:hAnsiTheme="majorHAnsi"/>
                <w:lang w:val="en-US"/>
              </w:rPr>
            </w:pPr>
            <w:r w:rsidRPr="00DB424F">
              <w:rPr>
                <w:rFonts w:asciiTheme="majorHAnsi" w:hAnsiTheme="majorHAnsi"/>
                <w:lang w:val="en-US"/>
              </w:rPr>
              <w:t>_____________</w:t>
            </w:r>
          </w:p>
          <w:p w14:paraId="7F8A3916" w14:textId="77777777" w:rsidR="00071D1C" w:rsidRPr="00DB424F" w:rsidRDefault="00071D1C" w:rsidP="00B46D58">
            <w:pPr>
              <w:widowControl w:val="0"/>
              <w:jc w:val="center"/>
              <w:rPr>
                <w:rFonts w:asciiTheme="majorHAnsi" w:hAnsiTheme="majorHAnsi"/>
                <w:sz w:val="16"/>
                <w:szCs w:val="16"/>
              </w:rPr>
            </w:pPr>
            <w:r w:rsidRPr="00DB424F">
              <w:rPr>
                <w:rFonts w:asciiTheme="majorHAnsi" w:hAnsiTheme="majorHAnsi"/>
                <w:sz w:val="16"/>
                <w:szCs w:val="16"/>
              </w:rPr>
              <w:t>/подпись/</w:t>
            </w:r>
          </w:p>
          <w:p w14:paraId="74BD0E3B" w14:textId="77777777" w:rsidR="00071D1C" w:rsidRPr="00DB424F" w:rsidRDefault="00071D1C" w:rsidP="00B46D58">
            <w:pPr>
              <w:widowControl w:val="0"/>
              <w:jc w:val="center"/>
              <w:rPr>
                <w:rFonts w:asciiTheme="majorHAnsi" w:hAnsiTheme="majorHAnsi"/>
              </w:rPr>
            </w:pPr>
            <w:r w:rsidRPr="00DB424F">
              <w:rPr>
                <w:rFonts w:asciiTheme="majorHAnsi" w:hAnsiTheme="majorHAnsi"/>
              </w:rPr>
              <w:t>М. П.</w:t>
            </w:r>
          </w:p>
        </w:tc>
      </w:tr>
    </w:tbl>
    <w:p w14:paraId="5A49400D" w14:textId="77777777" w:rsidR="00071D1C" w:rsidRPr="00DB424F" w:rsidRDefault="00071D1C" w:rsidP="00B46D58">
      <w:pPr>
        <w:widowControl w:val="0"/>
        <w:spacing w:after="160"/>
        <w:jc w:val="right"/>
        <w:rPr>
          <w:rFonts w:asciiTheme="majorHAnsi" w:hAnsiTheme="majorHAnsi"/>
          <w:i/>
        </w:rPr>
      </w:pPr>
      <w:r w:rsidRPr="00DB424F">
        <w:rPr>
          <w:rFonts w:asciiTheme="majorHAnsi" w:hAnsiTheme="majorHAnsi"/>
        </w:rPr>
        <w:br w:type="page"/>
      </w:r>
      <w:r w:rsidRPr="00DB424F">
        <w:rPr>
          <w:rFonts w:asciiTheme="majorHAnsi" w:hAnsiTheme="majorHAnsi"/>
          <w:i/>
        </w:rPr>
        <w:lastRenderedPageBreak/>
        <w:t>Приложение № 2</w:t>
      </w:r>
    </w:p>
    <w:p w14:paraId="472B1E9F" w14:textId="2E94FCA2" w:rsidR="00071D1C" w:rsidRPr="00DB424F" w:rsidRDefault="00E840AF" w:rsidP="00B46D58">
      <w:pPr>
        <w:widowControl w:val="0"/>
        <w:spacing w:after="160"/>
        <w:jc w:val="right"/>
        <w:rPr>
          <w:rFonts w:asciiTheme="majorHAnsi" w:hAnsiTheme="majorHAnsi"/>
          <w:i/>
        </w:rPr>
      </w:pPr>
      <w:r w:rsidRPr="00195E3A">
        <w:rPr>
          <w:rFonts w:asciiTheme="minorHAnsi" w:hAnsiTheme="minorHAnsi" w:cstheme="minorHAnsi"/>
          <w:b/>
          <w:u w:val="single"/>
          <w:lang w:val="af-ZA"/>
        </w:rPr>
        <w:t>ԱՄԱՄԴ-ԳՀԱՊՁԲ-</w:t>
      </w:r>
      <w:r w:rsidRPr="00195E3A">
        <w:rPr>
          <w:rFonts w:asciiTheme="minorHAnsi" w:hAnsiTheme="minorHAnsi" w:cstheme="minorHAnsi"/>
          <w:b/>
          <w:u w:val="single"/>
          <w:lang w:val="hy-AM"/>
        </w:rPr>
        <w:t>26/01</w:t>
      </w:r>
      <w:r w:rsidRPr="00195E3A">
        <w:rPr>
          <w:rFonts w:asciiTheme="minorHAnsi" w:hAnsiTheme="minorHAnsi" w:cstheme="minorHAnsi"/>
          <w:u w:val="single"/>
          <w:lang w:val="af-ZA"/>
        </w:rPr>
        <w:t xml:space="preserve"> </w:t>
      </w:r>
      <w:r w:rsidR="00071D1C" w:rsidRPr="00DB424F">
        <w:rPr>
          <w:rFonts w:asciiTheme="majorHAnsi" w:hAnsiTheme="majorHAnsi"/>
          <w:i/>
        </w:rPr>
        <w:t xml:space="preserve">Договору под кодом </w:t>
      </w:r>
      <w:r w:rsidR="005A57B8" w:rsidRPr="00DB424F">
        <w:rPr>
          <w:rFonts w:asciiTheme="majorHAnsi" w:hAnsiTheme="majorHAnsi"/>
          <w:i/>
        </w:rPr>
        <w:br/>
      </w:r>
      <w:r w:rsidR="00071D1C" w:rsidRPr="00DB424F">
        <w:rPr>
          <w:rFonts w:asciiTheme="majorHAnsi" w:hAnsiTheme="majorHAnsi"/>
          <w:i/>
        </w:rPr>
        <w:t xml:space="preserve">заключенному </w:t>
      </w:r>
      <w:r w:rsidR="006132ED" w:rsidRPr="00DB424F">
        <w:rPr>
          <w:rFonts w:asciiTheme="majorHAnsi" w:hAnsiTheme="majorHAnsi"/>
          <w:i/>
        </w:rPr>
        <w:t>"</w:t>
      </w:r>
      <w:r w:rsidR="00D52566" w:rsidRPr="00DB424F">
        <w:rPr>
          <w:rFonts w:asciiTheme="majorHAnsi" w:hAnsiTheme="majorHAnsi"/>
          <w:i/>
        </w:rPr>
        <w:tab/>
      </w:r>
      <w:r w:rsidR="006132ED" w:rsidRPr="00DB424F">
        <w:rPr>
          <w:rFonts w:asciiTheme="majorHAnsi" w:hAnsiTheme="majorHAnsi"/>
          <w:i/>
        </w:rPr>
        <w:t>"</w:t>
      </w:r>
      <w:r w:rsidR="00D52566" w:rsidRPr="00DB424F">
        <w:rPr>
          <w:rFonts w:asciiTheme="majorHAnsi" w:hAnsiTheme="majorHAnsi"/>
          <w:i/>
        </w:rPr>
        <w:tab/>
      </w:r>
      <w:r w:rsidR="00071D1C" w:rsidRPr="00DB424F">
        <w:rPr>
          <w:rFonts w:asciiTheme="majorHAnsi" w:hAnsiTheme="majorHAnsi"/>
          <w:i/>
        </w:rPr>
        <w:t>20</w:t>
      </w:r>
      <w:r w:rsidR="00277C88" w:rsidRPr="00DB424F">
        <w:rPr>
          <w:rFonts w:asciiTheme="majorHAnsi" w:hAnsiTheme="majorHAnsi"/>
          <w:i/>
        </w:rPr>
        <w:t>25</w:t>
      </w:r>
      <w:r w:rsidR="00071D1C" w:rsidRPr="00DB424F">
        <w:rPr>
          <w:rFonts w:asciiTheme="majorHAnsi" w:hAnsiTheme="majorHAnsi"/>
          <w:i/>
        </w:rPr>
        <w:t>г.</w:t>
      </w:r>
    </w:p>
    <w:p w14:paraId="5C4282D1" w14:textId="77777777" w:rsidR="00071D1C" w:rsidRPr="00DB424F" w:rsidRDefault="00071D1C" w:rsidP="00B46D58">
      <w:pPr>
        <w:widowControl w:val="0"/>
        <w:spacing w:after="160"/>
        <w:jc w:val="center"/>
        <w:rPr>
          <w:rFonts w:asciiTheme="majorHAnsi" w:hAnsiTheme="majorHAnsi"/>
        </w:rPr>
      </w:pPr>
      <w:r w:rsidRPr="00DB424F">
        <w:rPr>
          <w:rFonts w:asciiTheme="majorHAnsi" w:hAnsiTheme="majorHAnsi"/>
        </w:rPr>
        <w:t>ГРАФИК ОПЛАТЫ</w:t>
      </w:r>
      <w:r w:rsidR="00E67FD5" w:rsidRPr="00DB424F">
        <w:rPr>
          <w:rStyle w:val="af6"/>
          <w:rFonts w:asciiTheme="majorHAnsi" w:hAnsiTheme="majorHAnsi"/>
        </w:rPr>
        <w:footnoteReference w:customMarkFollows="1" w:id="34"/>
        <w:t>*</w:t>
      </w:r>
    </w:p>
    <w:p w14:paraId="7EA16995" w14:textId="77777777" w:rsidR="00071D1C" w:rsidRPr="00DB424F" w:rsidRDefault="00071D1C" w:rsidP="00B46D58">
      <w:pPr>
        <w:widowControl w:val="0"/>
        <w:spacing w:after="160"/>
        <w:jc w:val="right"/>
        <w:rPr>
          <w:rFonts w:asciiTheme="majorHAnsi" w:hAnsiTheme="majorHAnsi"/>
        </w:rPr>
      </w:pPr>
      <w:proofErr w:type="spellStart"/>
      <w:r w:rsidRPr="00DB424F">
        <w:rPr>
          <w:rFonts w:asciiTheme="majorHAnsi" w:hAnsiTheme="majorHAnsi"/>
        </w:rPr>
        <w:t>Драмов</w:t>
      </w:r>
      <w:proofErr w:type="spellEnd"/>
      <w:r w:rsidRPr="00DB424F">
        <w:rPr>
          <w:rFonts w:asciiTheme="majorHAnsi" w:hAnsiTheme="majorHAnsi"/>
        </w:rPr>
        <w:t xml:space="preserve"> РА</w:t>
      </w:r>
    </w:p>
    <w:tbl>
      <w:tblPr>
        <w:tblW w:w="1531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34"/>
        <w:gridCol w:w="2977"/>
        <w:gridCol w:w="1134"/>
        <w:gridCol w:w="992"/>
        <w:gridCol w:w="992"/>
        <w:gridCol w:w="709"/>
        <w:gridCol w:w="850"/>
        <w:gridCol w:w="567"/>
        <w:gridCol w:w="709"/>
        <w:gridCol w:w="567"/>
        <w:gridCol w:w="567"/>
        <w:gridCol w:w="708"/>
        <w:gridCol w:w="567"/>
        <w:gridCol w:w="709"/>
        <w:gridCol w:w="1135"/>
      </w:tblGrid>
      <w:tr w:rsidR="00536C27" w:rsidRPr="00DB424F" w14:paraId="23F24044" w14:textId="77777777" w:rsidTr="00536C27">
        <w:trPr>
          <w:trHeight w:val="305"/>
        </w:trPr>
        <w:tc>
          <w:tcPr>
            <w:tcW w:w="15310" w:type="dxa"/>
            <w:gridSpan w:val="16"/>
          </w:tcPr>
          <w:p w14:paraId="115C7B48" w14:textId="5DA5EBF8" w:rsidR="00536C27" w:rsidRPr="00DB424F" w:rsidRDefault="00536C27" w:rsidP="00B46D58">
            <w:pPr>
              <w:widowControl w:val="0"/>
              <w:jc w:val="center"/>
              <w:rPr>
                <w:rFonts w:asciiTheme="majorHAnsi" w:hAnsiTheme="majorHAnsi"/>
                <w:b/>
                <w:sz w:val="20"/>
                <w:szCs w:val="20"/>
              </w:rPr>
            </w:pPr>
            <w:r w:rsidRPr="00DB424F">
              <w:rPr>
                <w:rFonts w:asciiTheme="majorHAnsi" w:hAnsiTheme="majorHAnsi"/>
                <w:b/>
                <w:sz w:val="20"/>
                <w:szCs w:val="20"/>
              </w:rPr>
              <w:t>Товар</w:t>
            </w:r>
          </w:p>
        </w:tc>
      </w:tr>
      <w:tr w:rsidR="00536C27" w:rsidRPr="00DB424F" w14:paraId="0E1AB88C" w14:textId="77777777" w:rsidTr="00536C27">
        <w:trPr>
          <w:trHeight w:val="747"/>
        </w:trPr>
        <w:tc>
          <w:tcPr>
            <w:tcW w:w="993" w:type="dxa"/>
            <w:vAlign w:val="center"/>
          </w:tcPr>
          <w:p w14:paraId="1F9832A4" w14:textId="77777777" w:rsidR="00536C27" w:rsidRPr="00DB424F" w:rsidRDefault="00536C27" w:rsidP="00B46D58">
            <w:pPr>
              <w:widowControl w:val="0"/>
              <w:jc w:val="center"/>
              <w:rPr>
                <w:rFonts w:asciiTheme="majorHAnsi" w:hAnsiTheme="majorHAnsi"/>
                <w:b/>
                <w:sz w:val="20"/>
                <w:szCs w:val="20"/>
              </w:rPr>
            </w:pPr>
            <w:r w:rsidRPr="00DB424F">
              <w:rPr>
                <w:rFonts w:asciiTheme="majorHAnsi" w:hAnsiTheme="majorHAnsi"/>
                <w:b/>
                <w:sz w:val="20"/>
                <w:szCs w:val="20"/>
              </w:rPr>
              <w:t>номер предусмотренного приглашением лота</w:t>
            </w:r>
          </w:p>
        </w:tc>
        <w:tc>
          <w:tcPr>
            <w:tcW w:w="1134" w:type="dxa"/>
            <w:vAlign w:val="center"/>
          </w:tcPr>
          <w:p w14:paraId="2CDB916D" w14:textId="77777777" w:rsidR="00536C27" w:rsidRPr="00DB424F" w:rsidRDefault="00536C27" w:rsidP="00B46D58">
            <w:pPr>
              <w:widowControl w:val="0"/>
              <w:jc w:val="center"/>
              <w:rPr>
                <w:rFonts w:asciiTheme="majorHAnsi" w:hAnsiTheme="majorHAnsi"/>
                <w:b/>
                <w:sz w:val="20"/>
                <w:szCs w:val="20"/>
              </w:rPr>
            </w:pPr>
            <w:r w:rsidRPr="00DB424F">
              <w:rPr>
                <w:rFonts w:asciiTheme="majorHAnsi" w:hAnsiTheme="majorHAnsi"/>
                <w:b/>
                <w:sz w:val="20"/>
                <w:szCs w:val="20"/>
              </w:rPr>
              <w:t>промежуточный код, предусмотренный планом закупок по классификации ЕЗК (CPV)</w:t>
            </w:r>
          </w:p>
        </w:tc>
        <w:tc>
          <w:tcPr>
            <w:tcW w:w="2977" w:type="dxa"/>
            <w:vAlign w:val="center"/>
          </w:tcPr>
          <w:p w14:paraId="7E66BFE3" w14:textId="77777777" w:rsidR="00536C27" w:rsidRPr="00DB424F" w:rsidRDefault="00536C27" w:rsidP="00B46D58">
            <w:pPr>
              <w:widowControl w:val="0"/>
              <w:jc w:val="center"/>
              <w:rPr>
                <w:rFonts w:asciiTheme="majorHAnsi" w:hAnsiTheme="majorHAnsi"/>
                <w:b/>
                <w:sz w:val="20"/>
                <w:szCs w:val="20"/>
              </w:rPr>
            </w:pPr>
            <w:r w:rsidRPr="00DB424F">
              <w:rPr>
                <w:rFonts w:asciiTheme="majorHAnsi" w:hAnsiTheme="majorHAnsi"/>
                <w:b/>
                <w:sz w:val="20"/>
                <w:szCs w:val="20"/>
              </w:rPr>
              <w:t>наименование</w:t>
            </w:r>
          </w:p>
        </w:tc>
        <w:tc>
          <w:tcPr>
            <w:tcW w:w="10206" w:type="dxa"/>
            <w:gridSpan w:val="13"/>
            <w:vAlign w:val="center"/>
          </w:tcPr>
          <w:p w14:paraId="46DC57A2" w14:textId="49F1A2FD" w:rsidR="00536C27" w:rsidRPr="00DB424F" w:rsidRDefault="00536C27" w:rsidP="00536C27">
            <w:pPr>
              <w:widowControl w:val="0"/>
              <w:jc w:val="center"/>
              <w:rPr>
                <w:rFonts w:asciiTheme="majorHAnsi" w:hAnsiTheme="majorHAnsi"/>
                <w:b/>
                <w:sz w:val="20"/>
                <w:szCs w:val="20"/>
              </w:rPr>
            </w:pPr>
            <w:r w:rsidRPr="00DB424F">
              <w:rPr>
                <w:rFonts w:asciiTheme="majorHAnsi" w:hAnsiTheme="majorHAnsi"/>
                <w:b/>
                <w:sz w:val="20"/>
                <w:szCs w:val="20"/>
              </w:rPr>
              <w:t>Оплату товара предусматривается произвести в 202</w:t>
            </w:r>
            <w:r w:rsidRPr="00DB424F">
              <w:rPr>
                <w:rFonts w:asciiTheme="majorHAnsi" w:hAnsiTheme="majorHAnsi"/>
                <w:b/>
                <w:sz w:val="20"/>
                <w:szCs w:val="20"/>
                <w:lang w:val="hy-AM"/>
              </w:rPr>
              <w:t>5</w:t>
            </w:r>
            <w:r w:rsidRPr="00DB424F">
              <w:rPr>
                <w:rFonts w:asciiTheme="majorHAnsi" w:hAnsiTheme="majorHAnsi"/>
                <w:b/>
                <w:sz w:val="20"/>
                <w:szCs w:val="20"/>
              </w:rPr>
              <w:t>г., по месяцам, в том числе</w:t>
            </w:r>
            <w:r w:rsidRPr="00DB424F">
              <w:rPr>
                <w:rStyle w:val="af6"/>
                <w:rFonts w:asciiTheme="majorHAnsi" w:hAnsiTheme="majorHAnsi"/>
                <w:b/>
                <w:sz w:val="20"/>
                <w:szCs w:val="20"/>
              </w:rPr>
              <w:footnoteReference w:customMarkFollows="1" w:id="35"/>
              <w:t>**</w:t>
            </w:r>
          </w:p>
        </w:tc>
      </w:tr>
      <w:tr w:rsidR="00536C27" w:rsidRPr="00DB424F" w14:paraId="77416216" w14:textId="77777777" w:rsidTr="00536C27">
        <w:trPr>
          <w:trHeight w:val="594"/>
        </w:trPr>
        <w:tc>
          <w:tcPr>
            <w:tcW w:w="993" w:type="dxa"/>
          </w:tcPr>
          <w:p w14:paraId="32268C68" w14:textId="77777777" w:rsidR="00536C27" w:rsidRPr="00DB424F" w:rsidRDefault="00536C27" w:rsidP="0064134F">
            <w:pPr>
              <w:widowControl w:val="0"/>
              <w:jc w:val="center"/>
              <w:rPr>
                <w:rFonts w:asciiTheme="majorHAnsi" w:hAnsiTheme="majorHAnsi"/>
                <w:sz w:val="16"/>
                <w:szCs w:val="16"/>
              </w:rPr>
            </w:pPr>
          </w:p>
        </w:tc>
        <w:tc>
          <w:tcPr>
            <w:tcW w:w="1134" w:type="dxa"/>
            <w:vAlign w:val="center"/>
          </w:tcPr>
          <w:p w14:paraId="0BE53871" w14:textId="7DE2F508" w:rsidR="00536C27" w:rsidRPr="00DB424F" w:rsidRDefault="00536C27" w:rsidP="0064134F">
            <w:pPr>
              <w:widowControl w:val="0"/>
              <w:jc w:val="center"/>
              <w:rPr>
                <w:rFonts w:asciiTheme="majorHAnsi" w:hAnsiTheme="majorHAnsi"/>
                <w:sz w:val="16"/>
                <w:szCs w:val="16"/>
              </w:rPr>
            </w:pPr>
          </w:p>
        </w:tc>
        <w:tc>
          <w:tcPr>
            <w:tcW w:w="2977" w:type="dxa"/>
          </w:tcPr>
          <w:p w14:paraId="73B3058A" w14:textId="77777777" w:rsidR="00536C27" w:rsidRPr="00DB424F" w:rsidRDefault="00536C27" w:rsidP="0064134F">
            <w:pPr>
              <w:widowControl w:val="0"/>
              <w:jc w:val="center"/>
              <w:rPr>
                <w:rFonts w:asciiTheme="majorHAnsi" w:hAnsiTheme="majorHAnsi"/>
                <w:sz w:val="16"/>
                <w:szCs w:val="16"/>
              </w:rPr>
            </w:pPr>
          </w:p>
        </w:tc>
        <w:tc>
          <w:tcPr>
            <w:tcW w:w="1134" w:type="dxa"/>
          </w:tcPr>
          <w:p w14:paraId="73A9543A" w14:textId="521B9234" w:rsidR="00536C27" w:rsidRPr="00536C27" w:rsidRDefault="00536C27" w:rsidP="0064134F">
            <w:pPr>
              <w:widowControl w:val="0"/>
              <w:ind w:right="-7"/>
              <w:jc w:val="center"/>
              <w:rPr>
                <w:rFonts w:asciiTheme="majorHAnsi" w:hAnsiTheme="majorHAnsi"/>
                <w:b/>
                <w:sz w:val="14"/>
                <w:szCs w:val="14"/>
              </w:rPr>
            </w:pPr>
            <w:r w:rsidRPr="00536C27">
              <w:rPr>
                <w:rFonts w:asciiTheme="majorHAnsi" w:hAnsiTheme="majorHAnsi"/>
                <w:b/>
                <w:sz w:val="14"/>
                <w:szCs w:val="14"/>
              </w:rPr>
              <w:t>Январь</w:t>
            </w:r>
          </w:p>
        </w:tc>
        <w:tc>
          <w:tcPr>
            <w:tcW w:w="992" w:type="dxa"/>
          </w:tcPr>
          <w:p w14:paraId="545BC9E6" w14:textId="1E56E63E" w:rsidR="00536C27" w:rsidRPr="00755B77" w:rsidRDefault="00536C27" w:rsidP="0064134F">
            <w:pPr>
              <w:widowControl w:val="0"/>
              <w:ind w:right="-7"/>
              <w:jc w:val="center"/>
              <w:rPr>
                <w:rFonts w:asciiTheme="majorHAnsi" w:hAnsiTheme="majorHAnsi"/>
                <w:b/>
                <w:sz w:val="14"/>
                <w:szCs w:val="14"/>
              </w:rPr>
            </w:pPr>
            <w:r w:rsidRPr="00536C27">
              <w:rPr>
                <w:rFonts w:asciiTheme="majorHAnsi" w:hAnsiTheme="majorHAnsi"/>
                <w:b/>
                <w:sz w:val="14"/>
                <w:szCs w:val="14"/>
              </w:rPr>
              <w:t>Февраль</w:t>
            </w:r>
          </w:p>
        </w:tc>
        <w:tc>
          <w:tcPr>
            <w:tcW w:w="992" w:type="dxa"/>
          </w:tcPr>
          <w:p w14:paraId="605D5917" w14:textId="40884B7C" w:rsidR="00536C27" w:rsidRPr="00755B77" w:rsidRDefault="00536C27" w:rsidP="0064134F">
            <w:pPr>
              <w:widowControl w:val="0"/>
              <w:ind w:right="-7"/>
              <w:jc w:val="center"/>
              <w:rPr>
                <w:rFonts w:asciiTheme="majorHAnsi" w:hAnsiTheme="majorHAnsi"/>
                <w:b/>
                <w:sz w:val="14"/>
                <w:szCs w:val="14"/>
              </w:rPr>
            </w:pPr>
            <w:r w:rsidRPr="00536C27">
              <w:rPr>
                <w:rFonts w:asciiTheme="majorHAnsi" w:hAnsiTheme="majorHAnsi"/>
                <w:b/>
                <w:sz w:val="14"/>
                <w:szCs w:val="14"/>
              </w:rPr>
              <w:t>Март</w:t>
            </w:r>
          </w:p>
        </w:tc>
        <w:tc>
          <w:tcPr>
            <w:tcW w:w="709" w:type="dxa"/>
            <w:vAlign w:val="center"/>
          </w:tcPr>
          <w:p w14:paraId="11413D0D" w14:textId="7C6546D8" w:rsidR="00536C27" w:rsidRPr="00755B77" w:rsidRDefault="00536C27" w:rsidP="0064134F">
            <w:pPr>
              <w:widowControl w:val="0"/>
              <w:ind w:right="-7"/>
              <w:jc w:val="center"/>
              <w:rPr>
                <w:rFonts w:asciiTheme="majorHAnsi" w:hAnsiTheme="majorHAnsi"/>
                <w:b/>
                <w:sz w:val="14"/>
                <w:szCs w:val="14"/>
              </w:rPr>
            </w:pPr>
            <w:r w:rsidRPr="00755B77">
              <w:rPr>
                <w:rFonts w:asciiTheme="majorHAnsi" w:hAnsiTheme="majorHAnsi"/>
                <w:b/>
                <w:sz w:val="14"/>
                <w:szCs w:val="14"/>
              </w:rPr>
              <w:t>апрель</w:t>
            </w:r>
          </w:p>
        </w:tc>
        <w:tc>
          <w:tcPr>
            <w:tcW w:w="850" w:type="dxa"/>
            <w:vAlign w:val="center"/>
          </w:tcPr>
          <w:p w14:paraId="0ECFC370" w14:textId="77777777" w:rsidR="00536C27" w:rsidRPr="00755B77" w:rsidRDefault="00536C27" w:rsidP="0064134F">
            <w:pPr>
              <w:widowControl w:val="0"/>
              <w:ind w:right="-7"/>
              <w:jc w:val="center"/>
              <w:rPr>
                <w:rFonts w:asciiTheme="majorHAnsi" w:hAnsiTheme="majorHAnsi"/>
                <w:b/>
                <w:sz w:val="14"/>
                <w:szCs w:val="14"/>
              </w:rPr>
            </w:pPr>
            <w:r w:rsidRPr="00755B77">
              <w:rPr>
                <w:rFonts w:asciiTheme="majorHAnsi" w:hAnsiTheme="majorHAnsi"/>
                <w:b/>
                <w:sz w:val="14"/>
                <w:szCs w:val="14"/>
              </w:rPr>
              <w:t>май</w:t>
            </w:r>
          </w:p>
        </w:tc>
        <w:tc>
          <w:tcPr>
            <w:tcW w:w="567" w:type="dxa"/>
            <w:vAlign w:val="center"/>
          </w:tcPr>
          <w:p w14:paraId="53895D81" w14:textId="77777777" w:rsidR="00536C27" w:rsidRPr="00755B77" w:rsidRDefault="00536C27" w:rsidP="0064134F">
            <w:pPr>
              <w:widowControl w:val="0"/>
              <w:ind w:right="-7"/>
              <w:jc w:val="center"/>
              <w:rPr>
                <w:rFonts w:asciiTheme="majorHAnsi" w:hAnsiTheme="majorHAnsi"/>
                <w:b/>
                <w:sz w:val="14"/>
                <w:szCs w:val="14"/>
              </w:rPr>
            </w:pPr>
            <w:r w:rsidRPr="00755B77">
              <w:rPr>
                <w:rFonts w:asciiTheme="majorHAnsi" w:hAnsiTheme="majorHAnsi"/>
                <w:b/>
                <w:sz w:val="14"/>
                <w:szCs w:val="14"/>
              </w:rPr>
              <w:t>июнь</w:t>
            </w:r>
          </w:p>
        </w:tc>
        <w:tc>
          <w:tcPr>
            <w:tcW w:w="709" w:type="dxa"/>
            <w:vAlign w:val="center"/>
          </w:tcPr>
          <w:p w14:paraId="57D4F215" w14:textId="77777777" w:rsidR="00536C27" w:rsidRPr="00755B77" w:rsidRDefault="00536C27" w:rsidP="0064134F">
            <w:pPr>
              <w:widowControl w:val="0"/>
              <w:ind w:right="-7"/>
              <w:jc w:val="center"/>
              <w:rPr>
                <w:rFonts w:asciiTheme="majorHAnsi" w:hAnsiTheme="majorHAnsi"/>
                <w:b/>
                <w:sz w:val="14"/>
                <w:szCs w:val="14"/>
              </w:rPr>
            </w:pPr>
            <w:r w:rsidRPr="00755B77">
              <w:rPr>
                <w:rFonts w:asciiTheme="majorHAnsi" w:hAnsiTheme="majorHAnsi"/>
                <w:b/>
                <w:sz w:val="14"/>
                <w:szCs w:val="14"/>
              </w:rPr>
              <w:t>июль</w:t>
            </w:r>
          </w:p>
        </w:tc>
        <w:tc>
          <w:tcPr>
            <w:tcW w:w="567" w:type="dxa"/>
            <w:vAlign w:val="center"/>
          </w:tcPr>
          <w:p w14:paraId="1F57EFC4" w14:textId="77777777" w:rsidR="00536C27" w:rsidRPr="00755B77" w:rsidRDefault="00536C27" w:rsidP="0064134F">
            <w:pPr>
              <w:widowControl w:val="0"/>
              <w:ind w:right="-7"/>
              <w:jc w:val="center"/>
              <w:rPr>
                <w:rFonts w:asciiTheme="majorHAnsi" w:hAnsiTheme="majorHAnsi"/>
                <w:b/>
                <w:sz w:val="14"/>
                <w:szCs w:val="14"/>
              </w:rPr>
            </w:pPr>
            <w:r w:rsidRPr="00755B77">
              <w:rPr>
                <w:rFonts w:asciiTheme="majorHAnsi" w:hAnsiTheme="majorHAnsi"/>
                <w:b/>
                <w:sz w:val="14"/>
                <w:szCs w:val="14"/>
              </w:rPr>
              <w:t>август</w:t>
            </w:r>
          </w:p>
        </w:tc>
        <w:tc>
          <w:tcPr>
            <w:tcW w:w="567" w:type="dxa"/>
            <w:vAlign w:val="center"/>
          </w:tcPr>
          <w:p w14:paraId="0B95E768" w14:textId="77777777" w:rsidR="00536C27" w:rsidRPr="00755B77" w:rsidRDefault="00536C27" w:rsidP="0064134F">
            <w:pPr>
              <w:widowControl w:val="0"/>
              <w:ind w:right="-7"/>
              <w:jc w:val="center"/>
              <w:rPr>
                <w:rFonts w:asciiTheme="majorHAnsi" w:hAnsiTheme="majorHAnsi"/>
                <w:b/>
                <w:sz w:val="14"/>
                <w:szCs w:val="14"/>
              </w:rPr>
            </w:pPr>
            <w:r w:rsidRPr="00755B77">
              <w:rPr>
                <w:rFonts w:asciiTheme="majorHAnsi" w:hAnsiTheme="majorHAnsi"/>
                <w:b/>
                <w:sz w:val="14"/>
                <w:szCs w:val="14"/>
              </w:rPr>
              <w:t>сентябрь</w:t>
            </w:r>
          </w:p>
        </w:tc>
        <w:tc>
          <w:tcPr>
            <w:tcW w:w="708" w:type="dxa"/>
            <w:vAlign w:val="center"/>
          </w:tcPr>
          <w:p w14:paraId="10DB32E9" w14:textId="77777777" w:rsidR="00536C27" w:rsidRPr="00755B77" w:rsidRDefault="00536C27" w:rsidP="0064134F">
            <w:pPr>
              <w:widowControl w:val="0"/>
              <w:ind w:right="-7"/>
              <w:jc w:val="center"/>
              <w:rPr>
                <w:rFonts w:asciiTheme="majorHAnsi" w:hAnsiTheme="majorHAnsi"/>
                <w:b/>
                <w:sz w:val="14"/>
                <w:szCs w:val="14"/>
              </w:rPr>
            </w:pPr>
            <w:r w:rsidRPr="00755B77">
              <w:rPr>
                <w:rFonts w:asciiTheme="majorHAnsi" w:hAnsiTheme="majorHAnsi"/>
                <w:b/>
                <w:sz w:val="14"/>
                <w:szCs w:val="14"/>
              </w:rPr>
              <w:t>октябрь</w:t>
            </w:r>
          </w:p>
        </w:tc>
        <w:tc>
          <w:tcPr>
            <w:tcW w:w="567" w:type="dxa"/>
            <w:vAlign w:val="center"/>
          </w:tcPr>
          <w:p w14:paraId="443CDBFA" w14:textId="77777777" w:rsidR="00536C27" w:rsidRPr="00755B77" w:rsidRDefault="00536C27" w:rsidP="0064134F">
            <w:pPr>
              <w:widowControl w:val="0"/>
              <w:ind w:right="-7"/>
              <w:jc w:val="center"/>
              <w:rPr>
                <w:rFonts w:asciiTheme="majorHAnsi" w:hAnsiTheme="majorHAnsi"/>
                <w:b/>
                <w:sz w:val="14"/>
                <w:szCs w:val="14"/>
              </w:rPr>
            </w:pPr>
            <w:r w:rsidRPr="00755B77">
              <w:rPr>
                <w:rFonts w:asciiTheme="majorHAnsi" w:hAnsiTheme="majorHAnsi"/>
                <w:b/>
                <w:sz w:val="14"/>
                <w:szCs w:val="14"/>
              </w:rPr>
              <w:t>ноябрь</w:t>
            </w:r>
          </w:p>
        </w:tc>
        <w:tc>
          <w:tcPr>
            <w:tcW w:w="709" w:type="dxa"/>
            <w:vAlign w:val="center"/>
          </w:tcPr>
          <w:p w14:paraId="6DCFDCA9" w14:textId="77777777" w:rsidR="00536C27" w:rsidRPr="00755B77" w:rsidRDefault="00536C27" w:rsidP="00C75B8C">
            <w:pPr>
              <w:jc w:val="center"/>
              <w:rPr>
                <w:rFonts w:asciiTheme="majorHAnsi" w:hAnsiTheme="majorHAnsi"/>
                <w:b/>
                <w:sz w:val="14"/>
                <w:szCs w:val="14"/>
                <w:lang w:val="hy-AM"/>
              </w:rPr>
            </w:pPr>
            <w:r w:rsidRPr="00755B77">
              <w:rPr>
                <w:rFonts w:asciiTheme="majorHAnsi" w:hAnsiTheme="majorHAnsi"/>
                <w:b/>
                <w:sz w:val="14"/>
                <w:szCs w:val="14"/>
                <w:lang w:val="hy-AM"/>
              </w:rPr>
              <w:t>декабрь</w:t>
            </w:r>
          </w:p>
        </w:tc>
        <w:tc>
          <w:tcPr>
            <w:tcW w:w="1135" w:type="dxa"/>
            <w:vAlign w:val="center"/>
          </w:tcPr>
          <w:p w14:paraId="5A512D3D" w14:textId="77777777" w:rsidR="00536C27" w:rsidRPr="00755B77" w:rsidRDefault="00536C27" w:rsidP="0064134F">
            <w:pPr>
              <w:widowControl w:val="0"/>
              <w:ind w:right="-1"/>
              <w:jc w:val="center"/>
              <w:rPr>
                <w:rFonts w:asciiTheme="majorHAnsi" w:hAnsiTheme="majorHAnsi"/>
                <w:b/>
                <w:sz w:val="14"/>
                <w:szCs w:val="14"/>
                <w:lang w:val="en-US"/>
              </w:rPr>
            </w:pPr>
            <w:r w:rsidRPr="00755B77">
              <w:rPr>
                <w:rFonts w:asciiTheme="majorHAnsi" w:hAnsiTheme="majorHAnsi"/>
                <w:b/>
                <w:sz w:val="14"/>
                <w:szCs w:val="14"/>
              </w:rPr>
              <w:t>Всего</w:t>
            </w:r>
          </w:p>
        </w:tc>
      </w:tr>
      <w:tr w:rsidR="00536C27" w:rsidRPr="00DB424F" w14:paraId="331A65FD" w14:textId="77777777" w:rsidTr="00536C27">
        <w:trPr>
          <w:cantSplit/>
          <w:trHeight w:val="59"/>
        </w:trPr>
        <w:tc>
          <w:tcPr>
            <w:tcW w:w="993" w:type="dxa"/>
          </w:tcPr>
          <w:p w14:paraId="7321BFDC" w14:textId="77777777" w:rsidR="00536C27" w:rsidRPr="00DB424F" w:rsidRDefault="00536C27" w:rsidP="00536C27">
            <w:pPr>
              <w:pStyle w:val="aff"/>
              <w:widowControl w:val="0"/>
              <w:numPr>
                <w:ilvl w:val="0"/>
                <w:numId w:val="36"/>
              </w:numPr>
              <w:jc w:val="center"/>
              <w:rPr>
                <w:rFonts w:asciiTheme="majorHAnsi" w:hAnsiTheme="majorHAnsi"/>
                <w:sz w:val="20"/>
                <w:szCs w:val="20"/>
              </w:rPr>
            </w:pPr>
          </w:p>
        </w:tc>
        <w:tc>
          <w:tcPr>
            <w:tcW w:w="1134" w:type="dxa"/>
            <w:vAlign w:val="center"/>
          </w:tcPr>
          <w:p w14:paraId="70CA47F1" w14:textId="51417817" w:rsidR="00536C27" w:rsidRPr="00DB424F" w:rsidRDefault="00536C27" w:rsidP="00536C27">
            <w:pPr>
              <w:jc w:val="center"/>
              <w:rPr>
                <w:rFonts w:asciiTheme="majorHAnsi" w:hAnsiTheme="majorHAnsi"/>
                <w:color w:val="000000"/>
                <w:sz w:val="20"/>
                <w:szCs w:val="20"/>
                <w:lang w:val="en-US"/>
              </w:rPr>
            </w:pPr>
            <w:r w:rsidRPr="00195E3A">
              <w:rPr>
                <w:rFonts w:asciiTheme="minorHAnsi" w:hAnsiTheme="minorHAnsi" w:cstheme="minorHAnsi"/>
                <w:sz w:val="16"/>
                <w:szCs w:val="16"/>
              </w:rPr>
              <w:t>15811100</w:t>
            </w:r>
          </w:p>
        </w:tc>
        <w:tc>
          <w:tcPr>
            <w:tcW w:w="2977" w:type="dxa"/>
          </w:tcPr>
          <w:p w14:paraId="1B36CD7B" w14:textId="1CB650B4" w:rsidR="00536C27" w:rsidRPr="00755B77" w:rsidRDefault="00536C27" w:rsidP="00536C27">
            <w:pPr>
              <w:jc w:val="center"/>
              <w:rPr>
                <w:rFonts w:asciiTheme="minorHAnsi" w:hAnsiTheme="minorHAnsi" w:cstheme="minorHAnsi"/>
                <w:sz w:val="16"/>
                <w:szCs w:val="16"/>
              </w:rPr>
            </w:pPr>
            <w:r w:rsidRPr="00755B77">
              <w:rPr>
                <w:rFonts w:asciiTheme="minorHAnsi" w:hAnsiTheme="minorHAnsi" w:cstheme="minorHAnsi"/>
                <w:sz w:val="16"/>
                <w:szCs w:val="16"/>
              </w:rPr>
              <w:t>Хлеб</w:t>
            </w:r>
          </w:p>
        </w:tc>
        <w:tc>
          <w:tcPr>
            <w:tcW w:w="1134" w:type="dxa"/>
            <w:vAlign w:val="center"/>
          </w:tcPr>
          <w:p w14:paraId="24E5C1D7" w14:textId="465A6734"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992" w:type="dxa"/>
            <w:vAlign w:val="center"/>
          </w:tcPr>
          <w:p w14:paraId="5827D73D" w14:textId="15361581"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992" w:type="dxa"/>
            <w:vAlign w:val="center"/>
          </w:tcPr>
          <w:p w14:paraId="0B791AF3" w14:textId="56E3A0A5"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709" w:type="dxa"/>
            <w:vAlign w:val="center"/>
          </w:tcPr>
          <w:p w14:paraId="17081128" w14:textId="359AC1DE"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2B86E11B" w14:textId="26D4D8CB"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567" w:type="dxa"/>
          </w:tcPr>
          <w:p w14:paraId="70769DC6" w14:textId="26A7D0FD" w:rsidR="00536C27" w:rsidRPr="00DB424F" w:rsidRDefault="00536C27" w:rsidP="00536C27">
            <w:pPr>
              <w:jc w:val="center"/>
              <w:rPr>
                <w:rFonts w:asciiTheme="majorHAnsi" w:hAnsiTheme="majorHAnsi"/>
                <w:b/>
                <w:sz w:val="16"/>
                <w:szCs w:val="16"/>
                <w:lang w:val="hy-AM"/>
              </w:rPr>
            </w:pPr>
          </w:p>
        </w:tc>
        <w:tc>
          <w:tcPr>
            <w:tcW w:w="709" w:type="dxa"/>
          </w:tcPr>
          <w:p w14:paraId="118FB463" w14:textId="444BAFE6" w:rsidR="00536C27" w:rsidRPr="00DB424F" w:rsidRDefault="00536C27" w:rsidP="00536C27">
            <w:pPr>
              <w:jc w:val="center"/>
              <w:rPr>
                <w:rFonts w:asciiTheme="majorHAnsi" w:hAnsiTheme="majorHAnsi"/>
                <w:b/>
                <w:sz w:val="16"/>
                <w:szCs w:val="16"/>
                <w:lang w:val="hy-AM"/>
              </w:rPr>
            </w:pPr>
          </w:p>
        </w:tc>
        <w:tc>
          <w:tcPr>
            <w:tcW w:w="567" w:type="dxa"/>
          </w:tcPr>
          <w:p w14:paraId="5107EC64" w14:textId="1D89A355" w:rsidR="00536C27" w:rsidRPr="00DB424F" w:rsidRDefault="00536C27" w:rsidP="00536C27">
            <w:pPr>
              <w:jc w:val="center"/>
              <w:rPr>
                <w:rFonts w:asciiTheme="majorHAnsi" w:hAnsiTheme="majorHAnsi"/>
                <w:b/>
                <w:sz w:val="16"/>
                <w:szCs w:val="16"/>
                <w:lang w:val="hy-AM"/>
              </w:rPr>
            </w:pPr>
          </w:p>
        </w:tc>
        <w:tc>
          <w:tcPr>
            <w:tcW w:w="567" w:type="dxa"/>
          </w:tcPr>
          <w:p w14:paraId="38049B89" w14:textId="5AC39DCD" w:rsidR="00536C27" w:rsidRPr="00DB424F" w:rsidRDefault="00536C27" w:rsidP="00536C27">
            <w:pPr>
              <w:jc w:val="center"/>
              <w:rPr>
                <w:rFonts w:asciiTheme="majorHAnsi" w:hAnsiTheme="majorHAnsi"/>
                <w:b/>
                <w:sz w:val="16"/>
                <w:szCs w:val="16"/>
                <w:lang w:val="hy-AM"/>
              </w:rPr>
            </w:pPr>
          </w:p>
        </w:tc>
        <w:tc>
          <w:tcPr>
            <w:tcW w:w="708" w:type="dxa"/>
          </w:tcPr>
          <w:p w14:paraId="23CF9D21" w14:textId="69AE3211" w:rsidR="00536C27" w:rsidRPr="00DB424F" w:rsidRDefault="00536C27" w:rsidP="00536C27">
            <w:pPr>
              <w:jc w:val="center"/>
              <w:rPr>
                <w:rFonts w:asciiTheme="majorHAnsi" w:hAnsiTheme="majorHAnsi"/>
                <w:b/>
                <w:sz w:val="16"/>
                <w:szCs w:val="16"/>
                <w:lang w:val="hy-AM"/>
              </w:rPr>
            </w:pPr>
          </w:p>
        </w:tc>
        <w:tc>
          <w:tcPr>
            <w:tcW w:w="567" w:type="dxa"/>
          </w:tcPr>
          <w:p w14:paraId="6ECBC3F7" w14:textId="218E4307" w:rsidR="00536C27" w:rsidRPr="00DB424F" w:rsidRDefault="00536C27" w:rsidP="00536C27">
            <w:pPr>
              <w:jc w:val="center"/>
              <w:rPr>
                <w:rFonts w:asciiTheme="majorHAnsi" w:hAnsiTheme="majorHAnsi"/>
                <w:b/>
                <w:sz w:val="16"/>
                <w:szCs w:val="16"/>
                <w:lang w:val="hy-AM"/>
              </w:rPr>
            </w:pPr>
          </w:p>
        </w:tc>
        <w:tc>
          <w:tcPr>
            <w:tcW w:w="709" w:type="dxa"/>
          </w:tcPr>
          <w:p w14:paraId="1A29D7CA" w14:textId="2FF693BB" w:rsidR="00536C27" w:rsidRPr="00DB424F" w:rsidRDefault="00536C27" w:rsidP="00536C27">
            <w:pPr>
              <w:jc w:val="center"/>
              <w:rPr>
                <w:rFonts w:asciiTheme="majorHAnsi" w:hAnsiTheme="majorHAnsi"/>
                <w:b/>
                <w:sz w:val="16"/>
                <w:szCs w:val="16"/>
                <w:lang w:val="hy-AM"/>
              </w:rPr>
            </w:pPr>
          </w:p>
        </w:tc>
        <w:tc>
          <w:tcPr>
            <w:tcW w:w="1135" w:type="dxa"/>
          </w:tcPr>
          <w:p w14:paraId="52481A00" w14:textId="3774A756" w:rsidR="00536C27" w:rsidRPr="00DB424F" w:rsidRDefault="00536C27" w:rsidP="00536C27">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536C27" w:rsidRPr="00DB424F" w14:paraId="3F106792" w14:textId="77777777" w:rsidTr="00536C27">
        <w:trPr>
          <w:trHeight w:val="404"/>
        </w:trPr>
        <w:tc>
          <w:tcPr>
            <w:tcW w:w="993" w:type="dxa"/>
          </w:tcPr>
          <w:p w14:paraId="6FB1C3FF" w14:textId="77777777" w:rsidR="00536C27" w:rsidRPr="00DB424F" w:rsidRDefault="00536C27" w:rsidP="00536C27">
            <w:pPr>
              <w:pStyle w:val="aff"/>
              <w:widowControl w:val="0"/>
              <w:numPr>
                <w:ilvl w:val="0"/>
                <w:numId w:val="36"/>
              </w:numPr>
              <w:jc w:val="center"/>
              <w:rPr>
                <w:rFonts w:asciiTheme="majorHAnsi" w:hAnsiTheme="majorHAnsi"/>
                <w:sz w:val="20"/>
                <w:szCs w:val="20"/>
              </w:rPr>
            </w:pPr>
          </w:p>
        </w:tc>
        <w:tc>
          <w:tcPr>
            <w:tcW w:w="1134" w:type="dxa"/>
            <w:vAlign w:val="center"/>
          </w:tcPr>
          <w:p w14:paraId="11B905C0" w14:textId="57A8E551" w:rsidR="00536C27" w:rsidRPr="00DB424F" w:rsidRDefault="00536C27" w:rsidP="00536C27">
            <w:pPr>
              <w:jc w:val="center"/>
              <w:rPr>
                <w:rFonts w:asciiTheme="majorHAnsi" w:hAnsiTheme="majorHAnsi"/>
                <w:color w:val="000000"/>
                <w:sz w:val="20"/>
                <w:szCs w:val="20"/>
                <w:lang w:val="en-US"/>
              </w:rPr>
            </w:pPr>
            <w:r w:rsidRPr="00195E3A">
              <w:rPr>
                <w:rFonts w:asciiTheme="minorHAnsi" w:hAnsiTheme="minorHAnsi" w:cstheme="minorHAnsi"/>
                <w:sz w:val="16"/>
                <w:szCs w:val="16"/>
              </w:rPr>
              <w:t>15872400</w:t>
            </w:r>
          </w:p>
        </w:tc>
        <w:tc>
          <w:tcPr>
            <w:tcW w:w="2977" w:type="dxa"/>
          </w:tcPr>
          <w:p w14:paraId="021E50D3" w14:textId="1942C70F" w:rsidR="00536C27" w:rsidRPr="00755B77" w:rsidRDefault="00536C27" w:rsidP="00536C27">
            <w:pPr>
              <w:jc w:val="center"/>
              <w:rPr>
                <w:rFonts w:asciiTheme="minorHAnsi" w:hAnsiTheme="minorHAnsi" w:cstheme="minorHAnsi"/>
                <w:sz w:val="16"/>
                <w:szCs w:val="16"/>
              </w:rPr>
            </w:pPr>
            <w:r w:rsidRPr="00755B77">
              <w:rPr>
                <w:rFonts w:asciiTheme="minorHAnsi" w:hAnsiTheme="minorHAnsi" w:cstheme="minorHAnsi"/>
                <w:sz w:val="16"/>
                <w:szCs w:val="16"/>
              </w:rPr>
              <w:t>Соль</w:t>
            </w:r>
          </w:p>
        </w:tc>
        <w:tc>
          <w:tcPr>
            <w:tcW w:w="1134" w:type="dxa"/>
            <w:vAlign w:val="center"/>
          </w:tcPr>
          <w:p w14:paraId="3EA211FF" w14:textId="4E8DB74A"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992" w:type="dxa"/>
            <w:vAlign w:val="center"/>
          </w:tcPr>
          <w:p w14:paraId="1984EF09" w14:textId="2DBD8007"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992" w:type="dxa"/>
            <w:vAlign w:val="center"/>
          </w:tcPr>
          <w:p w14:paraId="1BD2DDE0" w14:textId="59E566D5"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709" w:type="dxa"/>
            <w:vAlign w:val="center"/>
          </w:tcPr>
          <w:p w14:paraId="29E8BED2" w14:textId="2A4CC52A"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60ED40E6" w14:textId="25D35EEC"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567" w:type="dxa"/>
          </w:tcPr>
          <w:p w14:paraId="08DFA3C1" w14:textId="472171CF" w:rsidR="00536C27" w:rsidRPr="00DB424F" w:rsidRDefault="00536C27" w:rsidP="00536C27">
            <w:pPr>
              <w:jc w:val="center"/>
              <w:rPr>
                <w:rFonts w:asciiTheme="majorHAnsi" w:hAnsiTheme="majorHAnsi"/>
                <w:b/>
                <w:sz w:val="16"/>
                <w:szCs w:val="16"/>
                <w:lang w:val="hy-AM"/>
              </w:rPr>
            </w:pPr>
          </w:p>
        </w:tc>
        <w:tc>
          <w:tcPr>
            <w:tcW w:w="709" w:type="dxa"/>
          </w:tcPr>
          <w:p w14:paraId="0699E1AF" w14:textId="688B67FE" w:rsidR="00536C27" w:rsidRPr="00DB424F" w:rsidRDefault="00536C27" w:rsidP="00536C27">
            <w:pPr>
              <w:jc w:val="center"/>
              <w:rPr>
                <w:rFonts w:asciiTheme="majorHAnsi" w:hAnsiTheme="majorHAnsi"/>
                <w:b/>
                <w:sz w:val="16"/>
                <w:szCs w:val="16"/>
                <w:lang w:val="hy-AM"/>
              </w:rPr>
            </w:pPr>
          </w:p>
        </w:tc>
        <w:tc>
          <w:tcPr>
            <w:tcW w:w="567" w:type="dxa"/>
          </w:tcPr>
          <w:p w14:paraId="58739D63" w14:textId="14B7C19D" w:rsidR="00536C27" w:rsidRPr="00DB424F" w:rsidRDefault="00536C27" w:rsidP="00536C27">
            <w:pPr>
              <w:jc w:val="center"/>
              <w:rPr>
                <w:rFonts w:asciiTheme="majorHAnsi" w:hAnsiTheme="majorHAnsi"/>
                <w:b/>
                <w:sz w:val="16"/>
                <w:szCs w:val="16"/>
                <w:lang w:val="hy-AM"/>
              </w:rPr>
            </w:pPr>
          </w:p>
        </w:tc>
        <w:tc>
          <w:tcPr>
            <w:tcW w:w="567" w:type="dxa"/>
          </w:tcPr>
          <w:p w14:paraId="05A94504" w14:textId="3EB083A9" w:rsidR="00536C27" w:rsidRPr="00DB424F" w:rsidRDefault="00536C27" w:rsidP="00536C27">
            <w:pPr>
              <w:rPr>
                <w:rFonts w:asciiTheme="majorHAnsi" w:hAnsiTheme="majorHAnsi"/>
                <w:sz w:val="16"/>
                <w:szCs w:val="16"/>
                <w:lang w:val="hy-AM"/>
              </w:rPr>
            </w:pPr>
          </w:p>
        </w:tc>
        <w:tc>
          <w:tcPr>
            <w:tcW w:w="708" w:type="dxa"/>
          </w:tcPr>
          <w:p w14:paraId="0167C290" w14:textId="66ED750E" w:rsidR="00536C27" w:rsidRPr="00DB424F" w:rsidRDefault="00536C27" w:rsidP="00536C27">
            <w:pPr>
              <w:jc w:val="center"/>
              <w:rPr>
                <w:rFonts w:asciiTheme="majorHAnsi" w:hAnsiTheme="majorHAnsi"/>
                <w:b/>
                <w:sz w:val="16"/>
                <w:szCs w:val="16"/>
                <w:lang w:val="hy-AM"/>
              </w:rPr>
            </w:pPr>
          </w:p>
        </w:tc>
        <w:tc>
          <w:tcPr>
            <w:tcW w:w="567" w:type="dxa"/>
          </w:tcPr>
          <w:p w14:paraId="049FC397" w14:textId="72634F7D" w:rsidR="00536C27" w:rsidRPr="00DB424F" w:rsidRDefault="00536C27" w:rsidP="00536C27">
            <w:pPr>
              <w:jc w:val="center"/>
              <w:rPr>
                <w:rFonts w:asciiTheme="majorHAnsi" w:hAnsiTheme="majorHAnsi"/>
                <w:b/>
                <w:sz w:val="16"/>
                <w:szCs w:val="16"/>
                <w:lang w:val="hy-AM"/>
              </w:rPr>
            </w:pPr>
          </w:p>
        </w:tc>
        <w:tc>
          <w:tcPr>
            <w:tcW w:w="709" w:type="dxa"/>
          </w:tcPr>
          <w:p w14:paraId="001F30F5" w14:textId="0F0949DD" w:rsidR="00536C27" w:rsidRPr="00DB424F" w:rsidRDefault="00536C27" w:rsidP="00536C27">
            <w:pPr>
              <w:jc w:val="center"/>
              <w:rPr>
                <w:rFonts w:asciiTheme="majorHAnsi" w:hAnsiTheme="majorHAnsi"/>
                <w:b/>
                <w:sz w:val="16"/>
                <w:szCs w:val="16"/>
                <w:lang w:val="hy-AM"/>
              </w:rPr>
            </w:pPr>
          </w:p>
        </w:tc>
        <w:tc>
          <w:tcPr>
            <w:tcW w:w="1135" w:type="dxa"/>
          </w:tcPr>
          <w:p w14:paraId="47A5CF59" w14:textId="540A8567" w:rsidR="00536C27" w:rsidRPr="00DB424F" w:rsidRDefault="00536C27" w:rsidP="00536C27">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536C27" w:rsidRPr="00DB424F" w14:paraId="0C14CB40" w14:textId="77777777" w:rsidTr="00536C27">
        <w:trPr>
          <w:trHeight w:val="404"/>
        </w:trPr>
        <w:tc>
          <w:tcPr>
            <w:tcW w:w="993" w:type="dxa"/>
          </w:tcPr>
          <w:p w14:paraId="73622174" w14:textId="77777777" w:rsidR="00536C27" w:rsidRPr="00DB424F" w:rsidRDefault="00536C27" w:rsidP="00536C27">
            <w:pPr>
              <w:pStyle w:val="aff"/>
              <w:widowControl w:val="0"/>
              <w:numPr>
                <w:ilvl w:val="0"/>
                <w:numId w:val="36"/>
              </w:numPr>
              <w:jc w:val="center"/>
              <w:rPr>
                <w:rFonts w:asciiTheme="majorHAnsi" w:hAnsiTheme="majorHAnsi"/>
                <w:sz w:val="20"/>
                <w:szCs w:val="20"/>
              </w:rPr>
            </w:pPr>
          </w:p>
        </w:tc>
        <w:tc>
          <w:tcPr>
            <w:tcW w:w="1134" w:type="dxa"/>
            <w:vAlign w:val="center"/>
          </w:tcPr>
          <w:p w14:paraId="16AA620B" w14:textId="057241E6" w:rsidR="00536C27" w:rsidRPr="00DB424F" w:rsidRDefault="00536C27" w:rsidP="00536C27">
            <w:pPr>
              <w:jc w:val="center"/>
              <w:rPr>
                <w:rFonts w:asciiTheme="majorHAnsi" w:hAnsiTheme="majorHAnsi"/>
                <w:color w:val="000000"/>
                <w:sz w:val="20"/>
                <w:szCs w:val="20"/>
                <w:lang w:val="en-US"/>
              </w:rPr>
            </w:pPr>
            <w:r w:rsidRPr="00195E3A">
              <w:rPr>
                <w:rFonts w:asciiTheme="minorHAnsi" w:hAnsiTheme="minorHAnsi" w:cstheme="minorHAnsi"/>
                <w:sz w:val="16"/>
                <w:szCs w:val="16"/>
              </w:rPr>
              <w:t>15421100</w:t>
            </w:r>
          </w:p>
        </w:tc>
        <w:tc>
          <w:tcPr>
            <w:tcW w:w="2977" w:type="dxa"/>
          </w:tcPr>
          <w:p w14:paraId="21800010" w14:textId="31DB50BC" w:rsidR="00536C27" w:rsidRPr="00755B77" w:rsidRDefault="00536C27" w:rsidP="00536C27">
            <w:pPr>
              <w:jc w:val="center"/>
              <w:rPr>
                <w:rFonts w:asciiTheme="minorHAnsi" w:hAnsiTheme="minorHAnsi" w:cstheme="minorHAnsi"/>
                <w:sz w:val="16"/>
                <w:szCs w:val="16"/>
              </w:rPr>
            </w:pPr>
            <w:r w:rsidRPr="00755B77">
              <w:rPr>
                <w:rFonts w:asciiTheme="minorHAnsi" w:hAnsiTheme="minorHAnsi" w:cstheme="minorHAnsi"/>
                <w:sz w:val="16"/>
                <w:szCs w:val="16"/>
              </w:rPr>
              <w:t>Рафинированное подсолнечное масло</w:t>
            </w:r>
          </w:p>
        </w:tc>
        <w:tc>
          <w:tcPr>
            <w:tcW w:w="1134" w:type="dxa"/>
            <w:vAlign w:val="center"/>
          </w:tcPr>
          <w:p w14:paraId="133A2A1C" w14:textId="38ED472C"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992" w:type="dxa"/>
            <w:vAlign w:val="center"/>
          </w:tcPr>
          <w:p w14:paraId="4336E592" w14:textId="01D028BF"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992" w:type="dxa"/>
            <w:vAlign w:val="center"/>
          </w:tcPr>
          <w:p w14:paraId="2C11FD43" w14:textId="29B7DEFC"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709" w:type="dxa"/>
            <w:vAlign w:val="center"/>
          </w:tcPr>
          <w:p w14:paraId="51ED1979" w14:textId="20C86463"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0FF72062" w14:textId="559C29DA"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567" w:type="dxa"/>
          </w:tcPr>
          <w:p w14:paraId="16A218E2" w14:textId="78E6B133" w:rsidR="00536C27" w:rsidRPr="00DB424F" w:rsidRDefault="00536C27" w:rsidP="00536C27">
            <w:pPr>
              <w:jc w:val="center"/>
              <w:rPr>
                <w:rFonts w:asciiTheme="majorHAnsi" w:hAnsiTheme="majorHAnsi"/>
                <w:b/>
                <w:sz w:val="16"/>
                <w:szCs w:val="16"/>
                <w:lang w:val="hy-AM"/>
              </w:rPr>
            </w:pPr>
          </w:p>
        </w:tc>
        <w:tc>
          <w:tcPr>
            <w:tcW w:w="709" w:type="dxa"/>
          </w:tcPr>
          <w:p w14:paraId="63A1624D" w14:textId="2B586350" w:rsidR="00536C27" w:rsidRPr="00DB424F" w:rsidRDefault="00536C27" w:rsidP="00536C27">
            <w:pPr>
              <w:jc w:val="center"/>
              <w:rPr>
                <w:rFonts w:asciiTheme="majorHAnsi" w:hAnsiTheme="majorHAnsi"/>
                <w:b/>
                <w:sz w:val="16"/>
                <w:szCs w:val="16"/>
                <w:lang w:val="hy-AM"/>
              </w:rPr>
            </w:pPr>
          </w:p>
        </w:tc>
        <w:tc>
          <w:tcPr>
            <w:tcW w:w="567" w:type="dxa"/>
          </w:tcPr>
          <w:p w14:paraId="414519C3" w14:textId="396D2605" w:rsidR="00536C27" w:rsidRPr="00DB424F" w:rsidRDefault="00536C27" w:rsidP="00536C27">
            <w:pPr>
              <w:jc w:val="center"/>
              <w:rPr>
                <w:rFonts w:asciiTheme="majorHAnsi" w:hAnsiTheme="majorHAnsi"/>
                <w:b/>
                <w:sz w:val="16"/>
                <w:szCs w:val="16"/>
                <w:lang w:val="hy-AM"/>
              </w:rPr>
            </w:pPr>
          </w:p>
        </w:tc>
        <w:tc>
          <w:tcPr>
            <w:tcW w:w="567" w:type="dxa"/>
          </w:tcPr>
          <w:p w14:paraId="12FA1600" w14:textId="708BACB2" w:rsidR="00536C27" w:rsidRPr="00DB424F" w:rsidRDefault="00536C27" w:rsidP="00536C27">
            <w:pPr>
              <w:jc w:val="center"/>
              <w:rPr>
                <w:rFonts w:asciiTheme="majorHAnsi" w:hAnsiTheme="majorHAnsi"/>
                <w:b/>
                <w:sz w:val="16"/>
                <w:szCs w:val="16"/>
                <w:lang w:val="hy-AM"/>
              </w:rPr>
            </w:pPr>
          </w:p>
        </w:tc>
        <w:tc>
          <w:tcPr>
            <w:tcW w:w="708" w:type="dxa"/>
          </w:tcPr>
          <w:p w14:paraId="1F2AAE68" w14:textId="36658AD4" w:rsidR="00536C27" w:rsidRPr="00DB424F" w:rsidRDefault="00536C27" w:rsidP="00536C27">
            <w:pPr>
              <w:jc w:val="center"/>
              <w:rPr>
                <w:rFonts w:asciiTheme="majorHAnsi" w:hAnsiTheme="majorHAnsi"/>
                <w:b/>
                <w:sz w:val="16"/>
                <w:szCs w:val="16"/>
                <w:lang w:val="hy-AM"/>
              </w:rPr>
            </w:pPr>
          </w:p>
        </w:tc>
        <w:tc>
          <w:tcPr>
            <w:tcW w:w="567" w:type="dxa"/>
          </w:tcPr>
          <w:p w14:paraId="43718C4B" w14:textId="57D235C4" w:rsidR="00536C27" w:rsidRPr="00DB424F" w:rsidRDefault="00536C27" w:rsidP="00536C27">
            <w:pPr>
              <w:jc w:val="center"/>
              <w:rPr>
                <w:rFonts w:asciiTheme="majorHAnsi" w:hAnsiTheme="majorHAnsi"/>
                <w:b/>
                <w:sz w:val="16"/>
                <w:szCs w:val="16"/>
                <w:lang w:val="hy-AM"/>
              </w:rPr>
            </w:pPr>
          </w:p>
        </w:tc>
        <w:tc>
          <w:tcPr>
            <w:tcW w:w="709" w:type="dxa"/>
          </w:tcPr>
          <w:p w14:paraId="76200225" w14:textId="6917F9AC" w:rsidR="00536C27" w:rsidRPr="00DB424F" w:rsidRDefault="00536C27" w:rsidP="00536C27">
            <w:pPr>
              <w:jc w:val="center"/>
              <w:rPr>
                <w:rFonts w:asciiTheme="majorHAnsi" w:hAnsiTheme="majorHAnsi"/>
                <w:b/>
                <w:sz w:val="16"/>
                <w:szCs w:val="16"/>
                <w:lang w:val="hy-AM"/>
              </w:rPr>
            </w:pPr>
          </w:p>
        </w:tc>
        <w:tc>
          <w:tcPr>
            <w:tcW w:w="1135" w:type="dxa"/>
          </w:tcPr>
          <w:p w14:paraId="44FF2AAB" w14:textId="38B01EB5" w:rsidR="00536C27" w:rsidRPr="00DB424F" w:rsidRDefault="00536C27" w:rsidP="00536C27">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536C27" w:rsidRPr="00DB424F" w14:paraId="6F48E84C" w14:textId="77777777" w:rsidTr="00536C27">
        <w:trPr>
          <w:trHeight w:val="404"/>
        </w:trPr>
        <w:tc>
          <w:tcPr>
            <w:tcW w:w="993" w:type="dxa"/>
          </w:tcPr>
          <w:p w14:paraId="14C603A9" w14:textId="77777777" w:rsidR="00536C27" w:rsidRPr="00DB424F" w:rsidRDefault="00536C27" w:rsidP="00536C27">
            <w:pPr>
              <w:pStyle w:val="aff"/>
              <w:widowControl w:val="0"/>
              <w:numPr>
                <w:ilvl w:val="0"/>
                <w:numId w:val="36"/>
              </w:numPr>
              <w:jc w:val="center"/>
              <w:rPr>
                <w:rFonts w:asciiTheme="majorHAnsi" w:hAnsiTheme="majorHAnsi"/>
                <w:sz w:val="20"/>
                <w:szCs w:val="20"/>
              </w:rPr>
            </w:pPr>
          </w:p>
        </w:tc>
        <w:tc>
          <w:tcPr>
            <w:tcW w:w="1134" w:type="dxa"/>
            <w:vAlign w:val="center"/>
          </w:tcPr>
          <w:p w14:paraId="0B8720B9" w14:textId="0B56D67F" w:rsidR="00536C27" w:rsidRPr="00DB424F" w:rsidRDefault="00536C27" w:rsidP="00536C27">
            <w:pPr>
              <w:jc w:val="center"/>
              <w:rPr>
                <w:rFonts w:asciiTheme="majorHAnsi" w:hAnsiTheme="majorHAnsi"/>
                <w:color w:val="000000"/>
                <w:sz w:val="20"/>
                <w:szCs w:val="20"/>
                <w:lang w:val="en-US"/>
              </w:rPr>
            </w:pPr>
            <w:r w:rsidRPr="00195E3A">
              <w:rPr>
                <w:rFonts w:asciiTheme="minorHAnsi" w:hAnsiTheme="minorHAnsi" w:cstheme="minorHAnsi"/>
                <w:sz w:val="16"/>
                <w:szCs w:val="16"/>
              </w:rPr>
              <w:t>03211300</w:t>
            </w:r>
          </w:p>
        </w:tc>
        <w:tc>
          <w:tcPr>
            <w:tcW w:w="2977" w:type="dxa"/>
          </w:tcPr>
          <w:p w14:paraId="59FF00C5" w14:textId="45B4FE4F" w:rsidR="00536C27" w:rsidRPr="00755B77" w:rsidRDefault="00536C27" w:rsidP="00536C27">
            <w:pPr>
              <w:jc w:val="center"/>
              <w:rPr>
                <w:rFonts w:asciiTheme="minorHAnsi" w:hAnsiTheme="minorHAnsi" w:cstheme="minorHAnsi"/>
                <w:sz w:val="16"/>
                <w:szCs w:val="16"/>
              </w:rPr>
            </w:pPr>
            <w:r w:rsidRPr="00755B77">
              <w:rPr>
                <w:rFonts w:asciiTheme="minorHAnsi" w:hAnsiTheme="minorHAnsi" w:cstheme="minorHAnsi"/>
                <w:sz w:val="16"/>
                <w:szCs w:val="16"/>
              </w:rPr>
              <w:t>Рис</w:t>
            </w:r>
          </w:p>
        </w:tc>
        <w:tc>
          <w:tcPr>
            <w:tcW w:w="1134" w:type="dxa"/>
            <w:vAlign w:val="center"/>
          </w:tcPr>
          <w:p w14:paraId="515B83D4" w14:textId="62FE6DB4"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992" w:type="dxa"/>
            <w:vAlign w:val="center"/>
          </w:tcPr>
          <w:p w14:paraId="7CBAD42A" w14:textId="55C3869A"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992" w:type="dxa"/>
            <w:vAlign w:val="center"/>
          </w:tcPr>
          <w:p w14:paraId="266A4E0A" w14:textId="490FB795"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709" w:type="dxa"/>
            <w:vAlign w:val="center"/>
          </w:tcPr>
          <w:p w14:paraId="6F224EE5" w14:textId="311BB821"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1239A8E5" w14:textId="5E787AB1"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567" w:type="dxa"/>
          </w:tcPr>
          <w:p w14:paraId="49111CDA" w14:textId="6CDBE7B6" w:rsidR="00536C27" w:rsidRPr="00DB424F" w:rsidRDefault="00536C27" w:rsidP="00536C27">
            <w:pPr>
              <w:jc w:val="center"/>
              <w:rPr>
                <w:rFonts w:asciiTheme="majorHAnsi" w:hAnsiTheme="majorHAnsi"/>
                <w:b/>
                <w:sz w:val="16"/>
                <w:szCs w:val="16"/>
                <w:lang w:val="hy-AM"/>
              </w:rPr>
            </w:pPr>
          </w:p>
        </w:tc>
        <w:tc>
          <w:tcPr>
            <w:tcW w:w="709" w:type="dxa"/>
          </w:tcPr>
          <w:p w14:paraId="308CB1DC" w14:textId="71413003" w:rsidR="00536C27" w:rsidRPr="00DB424F" w:rsidRDefault="00536C27" w:rsidP="00536C27">
            <w:pPr>
              <w:jc w:val="center"/>
              <w:rPr>
                <w:rFonts w:asciiTheme="majorHAnsi" w:hAnsiTheme="majorHAnsi"/>
                <w:b/>
                <w:sz w:val="16"/>
                <w:szCs w:val="16"/>
                <w:lang w:val="hy-AM"/>
              </w:rPr>
            </w:pPr>
          </w:p>
        </w:tc>
        <w:tc>
          <w:tcPr>
            <w:tcW w:w="567" w:type="dxa"/>
          </w:tcPr>
          <w:p w14:paraId="20901685" w14:textId="168E6EE6" w:rsidR="00536C27" w:rsidRPr="00DB424F" w:rsidRDefault="00536C27" w:rsidP="00536C27">
            <w:pPr>
              <w:jc w:val="center"/>
              <w:rPr>
                <w:rFonts w:asciiTheme="majorHAnsi" w:hAnsiTheme="majorHAnsi"/>
                <w:b/>
                <w:sz w:val="16"/>
                <w:szCs w:val="16"/>
                <w:lang w:val="hy-AM"/>
              </w:rPr>
            </w:pPr>
          </w:p>
        </w:tc>
        <w:tc>
          <w:tcPr>
            <w:tcW w:w="567" w:type="dxa"/>
          </w:tcPr>
          <w:p w14:paraId="52BCBEBD" w14:textId="0D9E8CDB" w:rsidR="00536C27" w:rsidRPr="00DB424F" w:rsidRDefault="00536C27" w:rsidP="00536C27">
            <w:pPr>
              <w:jc w:val="center"/>
              <w:rPr>
                <w:rFonts w:asciiTheme="majorHAnsi" w:hAnsiTheme="majorHAnsi"/>
                <w:b/>
                <w:sz w:val="16"/>
                <w:szCs w:val="16"/>
                <w:lang w:val="hy-AM"/>
              </w:rPr>
            </w:pPr>
          </w:p>
        </w:tc>
        <w:tc>
          <w:tcPr>
            <w:tcW w:w="708" w:type="dxa"/>
          </w:tcPr>
          <w:p w14:paraId="2DEE2B02" w14:textId="1DC79B53" w:rsidR="00536C27" w:rsidRPr="00DB424F" w:rsidRDefault="00536C27" w:rsidP="00536C27">
            <w:pPr>
              <w:jc w:val="center"/>
              <w:rPr>
                <w:rFonts w:asciiTheme="majorHAnsi" w:hAnsiTheme="majorHAnsi"/>
                <w:b/>
                <w:sz w:val="16"/>
                <w:szCs w:val="16"/>
                <w:lang w:val="hy-AM"/>
              </w:rPr>
            </w:pPr>
          </w:p>
        </w:tc>
        <w:tc>
          <w:tcPr>
            <w:tcW w:w="567" w:type="dxa"/>
          </w:tcPr>
          <w:p w14:paraId="24F4B71B" w14:textId="50105632" w:rsidR="00536C27" w:rsidRPr="00DB424F" w:rsidRDefault="00536C27" w:rsidP="00536C27">
            <w:pPr>
              <w:jc w:val="center"/>
              <w:rPr>
                <w:rFonts w:asciiTheme="majorHAnsi" w:hAnsiTheme="majorHAnsi"/>
                <w:b/>
                <w:sz w:val="16"/>
                <w:szCs w:val="16"/>
                <w:lang w:val="hy-AM"/>
              </w:rPr>
            </w:pPr>
          </w:p>
        </w:tc>
        <w:tc>
          <w:tcPr>
            <w:tcW w:w="709" w:type="dxa"/>
          </w:tcPr>
          <w:p w14:paraId="5B21564E" w14:textId="4528FA1F" w:rsidR="00536C27" w:rsidRPr="00DB424F" w:rsidRDefault="00536C27" w:rsidP="00536C27">
            <w:pPr>
              <w:jc w:val="center"/>
              <w:rPr>
                <w:rFonts w:asciiTheme="majorHAnsi" w:hAnsiTheme="majorHAnsi"/>
                <w:b/>
                <w:sz w:val="16"/>
                <w:szCs w:val="16"/>
                <w:lang w:val="hy-AM"/>
              </w:rPr>
            </w:pPr>
          </w:p>
        </w:tc>
        <w:tc>
          <w:tcPr>
            <w:tcW w:w="1135" w:type="dxa"/>
          </w:tcPr>
          <w:p w14:paraId="28F8E3D3" w14:textId="7655B016" w:rsidR="00536C27" w:rsidRPr="00DB424F" w:rsidRDefault="00536C27" w:rsidP="00536C27">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536C27" w:rsidRPr="00DB424F" w14:paraId="2C5D4A8E" w14:textId="77777777" w:rsidTr="00536C27">
        <w:trPr>
          <w:trHeight w:val="404"/>
        </w:trPr>
        <w:tc>
          <w:tcPr>
            <w:tcW w:w="993" w:type="dxa"/>
          </w:tcPr>
          <w:p w14:paraId="5B0492DC" w14:textId="77777777" w:rsidR="00536C27" w:rsidRPr="00DB424F" w:rsidRDefault="00536C27" w:rsidP="00536C27">
            <w:pPr>
              <w:pStyle w:val="aff"/>
              <w:widowControl w:val="0"/>
              <w:numPr>
                <w:ilvl w:val="0"/>
                <w:numId w:val="36"/>
              </w:numPr>
              <w:jc w:val="center"/>
              <w:rPr>
                <w:rFonts w:asciiTheme="majorHAnsi" w:hAnsiTheme="majorHAnsi"/>
                <w:sz w:val="20"/>
                <w:szCs w:val="20"/>
              </w:rPr>
            </w:pPr>
          </w:p>
        </w:tc>
        <w:tc>
          <w:tcPr>
            <w:tcW w:w="1134" w:type="dxa"/>
            <w:vAlign w:val="center"/>
          </w:tcPr>
          <w:p w14:paraId="5982E773" w14:textId="1D6F739F" w:rsidR="00536C27" w:rsidRPr="00DB424F" w:rsidRDefault="00536C27" w:rsidP="00536C27">
            <w:pPr>
              <w:jc w:val="center"/>
              <w:rPr>
                <w:rFonts w:asciiTheme="majorHAnsi" w:hAnsiTheme="majorHAnsi"/>
                <w:color w:val="000000"/>
                <w:sz w:val="20"/>
                <w:szCs w:val="20"/>
                <w:lang w:val="en-US"/>
              </w:rPr>
            </w:pPr>
            <w:r w:rsidRPr="00195E3A">
              <w:rPr>
                <w:rFonts w:asciiTheme="minorHAnsi" w:hAnsiTheme="minorHAnsi" w:cstheme="minorHAnsi"/>
                <w:sz w:val="16"/>
                <w:szCs w:val="16"/>
              </w:rPr>
              <w:t>03221110</w:t>
            </w:r>
          </w:p>
        </w:tc>
        <w:tc>
          <w:tcPr>
            <w:tcW w:w="2977" w:type="dxa"/>
          </w:tcPr>
          <w:p w14:paraId="0DF60557" w14:textId="4B8CF783" w:rsidR="00536C27" w:rsidRPr="00755B77" w:rsidRDefault="00536C27" w:rsidP="00536C27">
            <w:pPr>
              <w:jc w:val="center"/>
              <w:rPr>
                <w:rFonts w:asciiTheme="minorHAnsi" w:hAnsiTheme="minorHAnsi" w:cstheme="minorHAnsi"/>
                <w:sz w:val="16"/>
                <w:szCs w:val="16"/>
              </w:rPr>
            </w:pPr>
            <w:r w:rsidRPr="00755B77">
              <w:rPr>
                <w:rFonts w:asciiTheme="minorHAnsi" w:hAnsiTheme="minorHAnsi" w:cstheme="minorHAnsi"/>
                <w:sz w:val="16"/>
                <w:szCs w:val="16"/>
              </w:rPr>
              <w:t>Морковь</w:t>
            </w:r>
          </w:p>
        </w:tc>
        <w:tc>
          <w:tcPr>
            <w:tcW w:w="1134" w:type="dxa"/>
            <w:vAlign w:val="center"/>
          </w:tcPr>
          <w:p w14:paraId="4B531718" w14:textId="4F07C060"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992" w:type="dxa"/>
            <w:vAlign w:val="center"/>
          </w:tcPr>
          <w:p w14:paraId="63C73299" w14:textId="776C082D"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992" w:type="dxa"/>
            <w:vAlign w:val="center"/>
          </w:tcPr>
          <w:p w14:paraId="6BED050D" w14:textId="0682965F"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709" w:type="dxa"/>
            <w:vAlign w:val="center"/>
          </w:tcPr>
          <w:p w14:paraId="54BF61F0" w14:textId="602BF211"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4D1D0662" w14:textId="3DB79B50"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567" w:type="dxa"/>
          </w:tcPr>
          <w:p w14:paraId="6D8AC167" w14:textId="56CA953C" w:rsidR="00536C27" w:rsidRPr="00DB424F" w:rsidRDefault="00536C27" w:rsidP="00536C27">
            <w:pPr>
              <w:jc w:val="center"/>
              <w:rPr>
                <w:rFonts w:asciiTheme="majorHAnsi" w:hAnsiTheme="majorHAnsi"/>
                <w:b/>
                <w:sz w:val="16"/>
                <w:szCs w:val="16"/>
                <w:lang w:val="hy-AM"/>
              </w:rPr>
            </w:pPr>
          </w:p>
        </w:tc>
        <w:tc>
          <w:tcPr>
            <w:tcW w:w="709" w:type="dxa"/>
          </w:tcPr>
          <w:p w14:paraId="7F2A8A85" w14:textId="4525D0DD" w:rsidR="00536C27" w:rsidRPr="00DB424F" w:rsidRDefault="00536C27" w:rsidP="00536C27">
            <w:pPr>
              <w:jc w:val="center"/>
              <w:rPr>
                <w:rFonts w:asciiTheme="majorHAnsi" w:hAnsiTheme="majorHAnsi"/>
                <w:b/>
                <w:sz w:val="16"/>
                <w:szCs w:val="16"/>
                <w:lang w:val="hy-AM"/>
              </w:rPr>
            </w:pPr>
          </w:p>
        </w:tc>
        <w:tc>
          <w:tcPr>
            <w:tcW w:w="567" w:type="dxa"/>
          </w:tcPr>
          <w:p w14:paraId="1E110522" w14:textId="67F1DFDB" w:rsidR="00536C27" w:rsidRPr="00DB424F" w:rsidRDefault="00536C27" w:rsidP="00536C27">
            <w:pPr>
              <w:jc w:val="center"/>
              <w:rPr>
                <w:rFonts w:asciiTheme="majorHAnsi" w:hAnsiTheme="majorHAnsi"/>
                <w:b/>
                <w:sz w:val="16"/>
                <w:szCs w:val="16"/>
                <w:lang w:val="hy-AM"/>
              </w:rPr>
            </w:pPr>
          </w:p>
        </w:tc>
        <w:tc>
          <w:tcPr>
            <w:tcW w:w="567" w:type="dxa"/>
          </w:tcPr>
          <w:p w14:paraId="0DFEA3B9" w14:textId="0B1CB900" w:rsidR="00536C27" w:rsidRPr="00DB424F" w:rsidRDefault="00536C27" w:rsidP="00536C27">
            <w:pPr>
              <w:jc w:val="center"/>
              <w:rPr>
                <w:rFonts w:asciiTheme="majorHAnsi" w:hAnsiTheme="majorHAnsi"/>
                <w:b/>
                <w:sz w:val="16"/>
                <w:szCs w:val="16"/>
                <w:lang w:val="hy-AM"/>
              </w:rPr>
            </w:pPr>
          </w:p>
        </w:tc>
        <w:tc>
          <w:tcPr>
            <w:tcW w:w="708" w:type="dxa"/>
          </w:tcPr>
          <w:p w14:paraId="7CDBB6C9" w14:textId="3A0273AE" w:rsidR="00536C27" w:rsidRPr="00DB424F" w:rsidRDefault="00536C27" w:rsidP="00536C27">
            <w:pPr>
              <w:jc w:val="center"/>
              <w:rPr>
                <w:rFonts w:asciiTheme="majorHAnsi" w:hAnsiTheme="majorHAnsi"/>
                <w:b/>
                <w:sz w:val="16"/>
                <w:szCs w:val="16"/>
                <w:lang w:val="hy-AM"/>
              </w:rPr>
            </w:pPr>
          </w:p>
        </w:tc>
        <w:tc>
          <w:tcPr>
            <w:tcW w:w="567" w:type="dxa"/>
          </w:tcPr>
          <w:p w14:paraId="14004145" w14:textId="1B7D8921" w:rsidR="00536C27" w:rsidRPr="00DB424F" w:rsidRDefault="00536C27" w:rsidP="00536C27">
            <w:pPr>
              <w:jc w:val="center"/>
              <w:rPr>
                <w:rFonts w:asciiTheme="majorHAnsi" w:hAnsiTheme="majorHAnsi"/>
                <w:b/>
                <w:sz w:val="16"/>
                <w:szCs w:val="16"/>
                <w:lang w:val="hy-AM"/>
              </w:rPr>
            </w:pPr>
          </w:p>
        </w:tc>
        <w:tc>
          <w:tcPr>
            <w:tcW w:w="709" w:type="dxa"/>
          </w:tcPr>
          <w:p w14:paraId="68D4BE78" w14:textId="4B551E70" w:rsidR="00536C27" w:rsidRPr="00DB424F" w:rsidRDefault="00536C27" w:rsidP="00536C27">
            <w:pPr>
              <w:jc w:val="center"/>
              <w:rPr>
                <w:rFonts w:asciiTheme="majorHAnsi" w:hAnsiTheme="majorHAnsi"/>
                <w:b/>
                <w:sz w:val="16"/>
                <w:szCs w:val="16"/>
                <w:lang w:val="hy-AM"/>
              </w:rPr>
            </w:pPr>
          </w:p>
        </w:tc>
        <w:tc>
          <w:tcPr>
            <w:tcW w:w="1135" w:type="dxa"/>
          </w:tcPr>
          <w:p w14:paraId="449BE998" w14:textId="790FC18E" w:rsidR="00536C27" w:rsidRPr="00DB424F" w:rsidRDefault="00536C27" w:rsidP="00536C27">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536C27" w:rsidRPr="00DB424F" w14:paraId="217644CD" w14:textId="77777777" w:rsidTr="00536C27">
        <w:trPr>
          <w:trHeight w:val="404"/>
        </w:trPr>
        <w:tc>
          <w:tcPr>
            <w:tcW w:w="993" w:type="dxa"/>
          </w:tcPr>
          <w:p w14:paraId="5900C394" w14:textId="77777777" w:rsidR="00536C27" w:rsidRPr="00DB424F" w:rsidRDefault="00536C27" w:rsidP="00536C27">
            <w:pPr>
              <w:pStyle w:val="aff"/>
              <w:widowControl w:val="0"/>
              <w:numPr>
                <w:ilvl w:val="0"/>
                <w:numId w:val="36"/>
              </w:numPr>
              <w:jc w:val="center"/>
              <w:rPr>
                <w:rFonts w:asciiTheme="majorHAnsi" w:hAnsiTheme="majorHAnsi"/>
                <w:sz w:val="20"/>
                <w:szCs w:val="20"/>
              </w:rPr>
            </w:pPr>
          </w:p>
        </w:tc>
        <w:tc>
          <w:tcPr>
            <w:tcW w:w="1134" w:type="dxa"/>
            <w:vAlign w:val="center"/>
          </w:tcPr>
          <w:p w14:paraId="0D5BE1FB" w14:textId="57B3580D" w:rsidR="00536C27" w:rsidRPr="00DB424F" w:rsidRDefault="00536C27" w:rsidP="00536C27">
            <w:pPr>
              <w:jc w:val="center"/>
              <w:rPr>
                <w:rFonts w:asciiTheme="majorHAnsi" w:hAnsiTheme="majorHAnsi"/>
                <w:color w:val="000000"/>
                <w:sz w:val="20"/>
                <w:szCs w:val="20"/>
                <w:lang w:val="en-US"/>
              </w:rPr>
            </w:pPr>
            <w:r w:rsidRPr="00195E3A">
              <w:rPr>
                <w:rFonts w:asciiTheme="minorHAnsi" w:hAnsiTheme="minorHAnsi" w:cstheme="minorHAnsi"/>
                <w:sz w:val="16"/>
                <w:szCs w:val="16"/>
              </w:rPr>
              <w:t>15331151</w:t>
            </w:r>
          </w:p>
        </w:tc>
        <w:tc>
          <w:tcPr>
            <w:tcW w:w="2977" w:type="dxa"/>
          </w:tcPr>
          <w:p w14:paraId="18F90C2A" w14:textId="7A003C1F" w:rsidR="00536C27" w:rsidRPr="00755B77" w:rsidRDefault="00536C27" w:rsidP="00536C27">
            <w:pPr>
              <w:jc w:val="center"/>
              <w:rPr>
                <w:rFonts w:asciiTheme="minorHAnsi" w:hAnsiTheme="minorHAnsi" w:cstheme="minorHAnsi"/>
                <w:sz w:val="16"/>
                <w:szCs w:val="16"/>
              </w:rPr>
            </w:pPr>
            <w:r w:rsidRPr="00755B77">
              <w:rPr>
                <w:rFonts w:asciiTheme="minorHAnsi" w:hAnsiTheme="minorHAnsi" w:cstheme="minorHAnsi"/>
                <w:sz w:val="16"/>
                <w:szCs w:val="16"/>
              </w:rPr>
              <w:t>Фасоль</w:t>
            </w:r>
          </w:p>
        </w:tc>
        <w:tc>
          <w:tcPr>
            <w:tcW w:w="1134" w:type="dxa"/>
            <w:vAlign w:val="center"/>
          </w:tcPr>
          <w:p w14:paraId="091CB7A6" w14:textId="47CE151E"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992" w:type="dxa"/>
            <w:vAlign w:val="center"/>
          </w:tcPr>
          <w:p w14:paraId="18BF3607" w14:textId="480CFD8F"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992" w:type="dxa"/>
            <w:vAlign w:val="center"/>
          </w:tcPr>
          <w:p w14:paraId="7A8867E8" w14:textId="356832BD"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709" w:type="dxa"/>
            <w:vAlign w:val="center"/>
          </w:tcPr>
          <w:p w14:paraId="255460A8" w14:textId="3C84BEA2"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310CC5C1" w14:textId="409E2914"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567" w:type="dxa"/>
          </w:tcPr>
          <w:p w14:paraId="520B43D8" w14:textId="78466D92" w:rsidR="00536C27" w:rsidRPr="00DB424F" w:rsidRDefault="00536C27" w:rsidP="00536C27">
            <w:pPr>
              <w:jc w:val="center"/>
              <w:rPr>
                <w:rFonts w:asciiTheme="majorHAnsi" w:hAnsiTheme="majorHAnsi"/>
                <w:b/>
                <w:sz w:val="16"/>
                <w:szCs w:val="16"/>
                <w:lang w:val="hy-AM"/>
              </w:rPr>
            </w:pPr>
          </w:p>
        </w:tc>
        <w:tc>
          <w:tcPr>
            <w:tcW w:w="709" w:type="dxa"/>
          </w:tcPr>
          <w:p w14:paraId="1536A14B" w14:textId="1003AE67" w:rsidR="00536C27" w:rsidRPr="00DB424F" w:rsidRDefault="00536C27" w:rsidP="00536C27">
            <w:pPr>
              <w:jc w:val="center"/>
              <w:rPr>
                <w:rFonts w:asciiTheme="majorHAnsi" w:hAnsiTheme="majorHAnsi"/>
                <w:b/>
                <w:sz w:val="16"/>
                <w:szCs w:val="16"/>
                <w:lang w:val="hy-AM"/>
              </w:rPr>
            </w:pPr>
          </w:p>
        </w:tc>
        <w:tc>
          <w:tcPr>
            <w:tcW w:w="567" w:type="dxa"/>
          </w:tcPr>
          <w:p w14:paraId="6BD67C55" w14:textId="167B3742" w:rsidR="00536C27" w:rsidRPr="00DB424F" w:rsidRDefault="00536C27" w:rsidP="00536C27">
            <w:pPr>
              <w:jc w:val="center"/>
              <w:rPr>
                <w:rFonts w:asciiTheme="majorHAnsi" w:hAnsiTheme="majorHAnsi"/>
                <w:b/>
                <w:sz w:val="16"/>
                <w:szCs w:val="16"/>
                <w:lang w:val="hy-AM"/>
              </w:rPr>
            </w:pPr>
          </w:p>
        </w:tc>
        <w:tc>
          <w:tcPr>
            <w:tcW w:w="567" w:type="dxa"/>
          </w:tcPr>
          <w:p w14:paraId="1E6CAAAA" w14:textId="14658A66" w:rsidR="00536C27" w:rsidRPr="00DB424F" w:rsidRDefault="00536C27" w:rsidP="00536C27">
            <w:pPr>
              <w:jc w:val="center"/>
              <w:rPr>
                <w:rFonts w:asciiTheme="majorHAnsi" w:hAnsiTheme="majorHAnsi"/>
                <w:b/>
                <w:sz w:val="16"/>
                <w:szCs w:val="16"/>
                <w:lang w:val="hy-AM"/>
              </w:rPr>
            </w:pPr>
          </w:p>
        </w:tc>
        <w:tc>
          <w:tcPr>
            <w:tcW w:w="708" w:type="dxa"/>
          </w:tcPr>
          <w:p w14:paraId="49DBF0E2" w14:textId="3605B7B6" w:rsidR="00536C27" w:rsidRPr="00DB424F" w:rsidRDefault="00536C27" w:rsidP="00536C27">
            <w:pPr>
              <w:jc w:val="center"/>
              <w:rPr>
                <w:rFonts w:asciiTheme="majorHAnsi" w:hAnsiTheme="majorHAnsi"/>
                <w:b/>
                <w:sz w:val="16"/>
                <w:szCs w:val="16"/>
                <w:lang w:val="hy-AM"/>
              </w:rPr>
            </w:pPr>
          </w:p>
        </w:tc>
        <w:tc>
          <w:tcPr>
            <w:tcW w:w="567" w:type="dxa"/>
          </w:tcPr>
          <w:p w14:paraId="15B4DFA0" w14:textId="135B70DE" w:rsidR="00536C27" w:rsidRPr="00DB424F" w:rsidRDefault="00536C27" w:rsidP="00536C27">
            <w:pPr>
              <w:jc w:val="center"/>
              <w:rPr>
                <w:rFonts w:asciiTheme="majorHAnsi" w:hAnsiTheme="majorHAnsi"/>
                <w:b/>
                <w:sz w:val="16"/>
                <w:szCs w:val="16"/>
                <w:lang w:val="hy-AM"/>
              </w:rPr>
            </w:pPr>
          </w:p>
        </w:tc>
        <w:tc>
          <w:tcPr>
            <w:tcW w:w="709" w:type="dxa"/>
          </w:tcPr>
          <w:p w14:paraId="56F3C894" w14:textId="34CC0EAA" w:rsidR="00536C27" w:rsidRPr="00DB424F" w:rsidRDefault="00536C27" w:rsidP="00536C27">
            <w:pPr>
              <w:jc w:val="center"/>
              <w:rPr>
                <w:rFonts w:asciiTheme="majorHAnsi" w:hAnsiTheme="majorHAnsi"/>
                <w:b/>
                <w:sz w:val="16"/>
                <w:szCs w:val="16"/>
                <w:lang w:val="hy-AM"/>
              </w:rPr>
            </w:pPr>
          </w:p>
        </w:tc>
        <w:tc>
          <w:tcPr>
            <w:tcW w:w="1135" w:type="dxa"/>
          </w:tcPr>
          <w:p w14:paraId="6162AC3B" w14:textId="18FE9561" w:rsidR="00536C27" w:rsidRPr="00DB424F" w:rsidRDefault="00536C27" w:rsidP="00536C27">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536C27" w:rsidRPr="00DB424F" w14:paraId="4780872C" w14:textId="77777777" w:rsidTr="00536C27">
        <w:trPr>
          <w:trHeight w:val="404"/>
        </w:trPr>
        <w:tc>
          <w:tcPr>
            <w:tcW w:w="993" w:type="dxa"/>
          </w:tcPr>
          <w:p w14:paraId="513A3F7E" w14:textId="77777777" w:rsidR="00536C27" w:rsidRPr="00DB424F" w:rsidRDefault="00536C27" w:rsidP="00536C27">
            <w:pPr>
              <w:pStyle w:val="aff"/>
              <w:widowControl w:val="0"/>
              <w:numPr>
                <w:ilvl w:val="0"/>
                <w:numId w:val="36"/>
              </w:numPr>
              <w:jc w:val="center"/>
              <w:rPr>
                <w:rFonts w:asciiTheme="majorHAnsi" w:hAnsiTheme="majorHAnsi"/>
                <w:sz w:val="20"/>
                <w:szCs w:val="20"/>
              </w:rPr>
            </w:pPr>
          </w:p>
        </w:tc>
        <w:tc>
          <w:tcPr>
            <w:tcW w:w="1134" w:type="dxa"/>
            <w:vAlign w:val="center"/>
          </w:tcPr>
          <w:p w14:paraId="42A2A881" w14:textId="1645DAE5" w:rsidR="00536C27" w:rsidRPr="00DB424F" w:rsidRDefault="00536C27" w:rsidP="00536C27">
            <w:pPr>
              <w:jc w:val="center"/>
              <w:rPr>
                <w:rFonts w:asciiTheme="majorHAnsi" w:hAnsiTheme="majorHAnsi"/>
                <w:color w:val="000000"/>
                <w:sz w:val="20"/>
                <w:szCs w:val="20"/>
                <w:lang w:val="en-US"/>
              </w:rPr>
            </w:pPr>
            <w:r w:rsidRPr="00195E3A">
              <w:rPr>
                <w:rFonts w:asciiTheme="minorHAnsi" w:hAnsiTheme="minorHAnsi" w:cstheme="minorHAnsi"/>
                <w:sz w:val="16"/>
                <w:szCs w:val="16"/>
              </w:rPr>
              <w:t>03222128</w:t>
            </w:r>
          </w:p>
        </w:tc>
        <w:tc>
          <w:tcPr>
            <w:tcW w:w="2977" w:type="dxa"/>
          </w:tcPr>
          <w:p w14:paraId="75272DA2" w14:textId="760F61CD" w:rsidR="00536C27" w:rsidRPr="00755B77" w:rsidRDefault="00536C27" w:rsidP="00536C27">
            <w:pPr>
              <w:jc w:val="center"/>
              <w:rPr>
                <w:rFonts w:asciiTheme="minorHAnsi" w:hAnsiTheme="minorHAnsi" w:cstheme="minorHAnsi"/>
                <w:sz w:val="16"/>
                <w:szCs w:val="16"/>
              </w:rPr>
            </w:pPr>
            <w:r w:rsidRPr="00755B77">
              <w:rPr>
                <w:rFonts w:asciiTheme="minorHAnsi" w:hAnsiTheme="minorHAnsi" w:cstheme="minorHAnsi"/>
                <w:sz w:val="16"/>
                <w:szCs w:val="16"/>
              </w:rPr>
              <w:t>Яблоко</w:t>
            </w:r>
          </w:p>
        </w:tc>
        <w:tc>
          <w:tcPr>
            <w:tcW w:w="1134" w:type="dxa"/>
            <w:vAlign w:val="center"/>
          </w:tcPr>
          <w:p w14:paraId="6CF6DB19" w14:textId="0E9AAD79"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992" w:type="dxa"/>
            <w:vAlign w:val="center"/>
          </w:tcPr>
          <w:p w14:paraId="5359A984" w14:textId="5EFDC030"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992" w:type="dxa"/>
            <w:vAlign w:val="center"/>
          </w:tcPr>
          <w:p w14:paraId="31C91435" w14:textId="47C2EB58"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709" w:type="dxa"/>
            <w:vAlign w:val="center"/>
          </w:tcPr>
          <w:p w14:paraId="7B0E98B5" w14:textId="688B9BD2"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7A055781" w14:textId="5F6DE697"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567" w:type="dxa"/>
          </w:tcPr>
          <w:p w14:paraId="39FAE487" w14:textId="0A5717C9" w:rsidR="00536C27" w:rsidRPr="00DB424F" w:rsidRDefault="00536C27" w:rsidP="00536C27">
            <w:pPr>
              <w:jc w:val="center"/>
              <w:rPr>
                <w:rFonts w:asciiTheme="majorHAnsi" w:hAnsiTheme="majorHAnsi"/>
                <w:b/>
                <w:sz w:val="16"/>
                <w:szCs w:val="16"/>
                <w:lang w:val="hy-AM"/>
              </w:rPr>
            </w:pPr>
          </w:p>
        </w:tc>
        <w:tc>
          <w:tcPr>
            <w:tcW w:w="709" w:type="dxa"/>
          </w:tcPr>
          <w:p w14:paraId="691DE1D6" w14:textId="7D859FF9" w:rsidR="00536C27" w:rsidRPr="00DB424F" w:rsidRDefault="00536C27" w:rsidP="00536C27">
            <w:pPr>
              <w:jc w:val="center"/>
              <w:rPr>
                <w:rFonts w:asciiTheme="majorHAnsi" w:hAnsiTheme="majorHAnsi"/>
                <w:b/>
                <w:sz w:val="16"/>
                <w:szCs w:val="16"/>
                <w:lang w:val="hy-AM"/>
              </w:rPr>
            </w:pPr>
          </w:p>
        </w:tc>
        <w:tc>
          <w:tcPr>
            <w:tcW w:w="567" w:type="dxa"/>
          </w:tcPr>
          <w:p w14:paraId="3A6DC3EE" w14:textId="05432F98" w:rsidR="00536C27" w:rsidRPr="00DB424F" w:rsidRDefault="00536C27" w:rsidP="00536C27">
            <w:pPr>
              <w:jc w:val="center"/>
              <w:rPr>
                <w:rFonts w:asciiTheme="majorHAnsi" w:hAnsiTheme="majorHAnsi"/>
                <w:b/>
                <w:sz w:val="16"/>
                <w:szCs w:val="16"/>
                <w:lang w:val="hy-AM"/>
              </w:rPr>
            </w:pPr>
          </w:p>
        </w:tc>
        <w:tc>
          <w:tcPr>
            <w:tcW w:w="567" w:type="dxa"/>
          </w:tcPr>
          <w:p w14:paraId="20025E99" w14:textId="289C0A48" w:rsidR="00536C27" w:rsidRPr="00DB424F" w:rsidRDefault="00536C27" w:rsidP="00536C27">
            <w:pPr>
              <w:jc w:val="center"/>
              <w:rPr>
                <w:rFonts w:asciiTheme="majorHAnsi" w:hAnsiTheme="majorHAnsi"/>
                <w:b/>
                <w:sz w:val="16"/>
                <w:szCs w:val="16"/>
                <w:lang w:val="hy-AM"/>
              </w:rPr>
            </w:pPr>
          </w:p>
        </w:tc>
        <w:tc>
          <w:tcPr>
            <w:tcW w:w="708" w:type="dxa"/>
          </w:tcPr>
          <w:p w14:paraId="15F3E4F5" w14:textId="340B17C7" w:rsidR="00536C27" w:rsidRPr="00DB424F" w:rsidRDefault="00536C27" w:rsidP="00536C27">
            <w:pPr>
              <w:jc w:val="center"/>
              <w:rPr>
                <w:rFonts w:asciiTheme="majorHAnsi" w:hAnsiTheme="majorHAnsi"/>
                <w:b/>
                <w:sz w:val="16"/>
                <w:szCs w:val="16"/>
                <w:lang w:val="hy-AM"/>
              </w:rPr>
            </w:pPr>
          </w:p>
        </w:tc>
        <w:tc>
          <w:tcPr>
            <w:tcW w:w="567" w:type="dxa"/>
          </w:tcPr>
          <w:p w14:paraId="48A34885" w14:textId="647693A5" w:rsidR="00536C27" w:rsidRPr="00DB424F" w:rsidRDefault="00536C27" w:rsidP="00536C27">
            <w:pPr>
              <w:jc w:val="center"/>
              <w:rPr>
                <w:rFonts w:asciiTheme="majorHAnsi" w:hAnsiTheme="majorHAnsi"/>
                <w:b/>
                <w:sz w:val="16"/>
                <w:szCs w:val="16"/>
                <w:lang w:val="hy-AM"/>
              </w:rPr>
            </w:pPr>
          </w:p>
        </w:tc>
        <w:tc>
          <w:tcPr>
            <w:tcW w:w="709" w:type="dxa"/>
          </w:tcPr>
          <w:p w14:paraId="3B21F507" w14:textId="40E6772B" w:rsidR="00536C27" w:rsidRPr="00DB424F" w:rsidRDefault="00536C27" w:rsidP="00536C27">
            <w:pPr>
              <w:jc w:val="center"/>
              <w:rPr>
                <w:rFonts w:asciiTheme="majorHAnsi" w:hAnsiTheme="majorHAnsi"/>
                <w:b/>
                <w:sz w:val="16"/>
                <w:szCs w:val="16"/>
                <w:lang w:val="hy-AM"/>
              </w:rPr>
            </w:pPr>
          </w:p>
        </w:tc>
        <w:tc>
          <w:tcPr>
            <w:tcW w:w="1135" w:type="dxa"/>
          </w:tcPr>
          <w:p w14:paraId="20C1D7CD" w14:textId="125E0D06" w:rsidR="00536C27" w:rsidRPr="00DB424F" w:rsidRDefault="00536C27" w:rsidP="00536C27">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536C27" w:rsidRPr="00DB424F" w14:paraId="0ACBE7E0" w14:textId="77777777" w:rsidTr="00536C27">
        <w:trPr>
          <w:trHeight w:val="404"/>
        </w:trPr>
        <w:tc>
          <w:tcPr>
            <w:tcW w:w="993" w:type="dxa"/>
          </w:tcPr>
          <w:p w14:paraId="28CE8990" w14:textId="77777777" w:rsidR="00536C27" w:rsidRPr="00DB424F" w:rsidRDefault="00536C27" w:rsidP="00536C27">
            <w:pPr>
              <w:pStyle w:val="aff"/>
              <w:widowControl w:val="0"/>
              <w:numPr>
                <w:ilvl w:val="0"/>
                <w:numId w:val="36"/>
              </w:numPr>
              <w:jc w:val="center"/>
              <w:rPr>
                <w:rFonts w:asciiTheme="majorHAnsi" w:hAnsiTheme="majorHAnsi"/>
                <w:sz w:val="20"/>
                <w:szCs w:val="20"/>
              </w:rPr>
            </w:pPr>
          </w:p>
        </w:tc>
        <w:tc>
          <w:tcPr>
            <w:tcW w:w="1134" w:type="dxa"/>
            <w:vAlign w:val="center"/>
          </w:tcPr>
          <w:p w14:paraId="16802657" w14:textId="10EB3373" w:rsidR="00536C27" w:rsidRPr="00DB424F" w:rsidRDefault="00536C27" w:rsidP="00536C27">
            <w:pPr>
              <w:jc w:val="center"/>
              <w:rPr>
                <w:rFonts w:asciiTheme="majorHAnsi" w:hAnsiTheme="majorHAnsi"/>
                <w:color w:val="000000"/>
                <w:sz w:val="20"/>
                <w:szCs w:val="20"/>
                <w:lang w:val="en-US"/>
              </w:rPr>
            </w:pPr>
            <w:r w:rsidRPr="00195E3A">
              <w:rPr>
                <w:rFonts w:asciiTheme="minorHAnsi" w:hAnsiTheme="minorHAnsi" w:cstheme="minorHAnsi"/>
                <w:sz w:val="16"/>
                <w:szCs w:val="16"/>
              </w:rPr>
              <w:t>03221410</w:t>
            </w:r>
          </w:p>
        </w:tc>
        <w:tc>
          <w:tcPr>
            <w:tcW w:w="2977" w:type="dxa"/>
          </w:tcPr>
          <w:p w14:paraId="4D4BA6F4" w14:textId="4727EF15" w:rsidR="00536C27" w:rsidRPr="00755B77" w:rsidRDefault="00536C27" w:rsidP="00536C27">
            <w:pPr>
              <w:jc w:val="center"/>
              <w:rPr>
                <w:rFonts w:asciiTheme="minorHAnsi" w:hAnsiTheme="minorHAnsi" w:cstheme="minorHAnsi"/>
                <w:sz w:val="16"/>
                <w:szCs w:val="16"/>
              </w:rPr>
            </w:pPr>
            <w:r w:rsidRPr="00755B77">
              <w:rPr>
                <w:rFonts w:asciiTheme="minorHAnsi" w:hAnsiTheme="minorHAnsi" w:cstheme="minorHAnsi"/>
                <w:sz w:val="16"/>
                <w:szCs w:val="16"/>
              </w:rPr>
              <w:t>Капуста</w:t>
            </w:r>
          </w:p>
        </w:tc>
        <w:tc>
          <w:tcPr>
            <w:tcW w:w="1134" w:type="dxa"/>
            <w:vAlign w:val="center"/>
          </w:tcPr>
          <w:p w14:paraId="1A92EBB0" w14:textId="163425B2"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992" w:type="dxa"/>
            <w:vAlign w:val="center"/>
          </w:tcPr>
          <w:p w14:paraId="7A5FCBB0" w14:textId="6996D449"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992" w:type="dxa"/>
            <w:vAlign w:val="center"/>
          </w:tcPr>
          <w:p w14:paraId="481609DC" w14:textId="5A5ADE51"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709" w:type="dxa"/>
            <w:vAlign w:val="center"/>
          </w:tcPr>
          <w:p w14:paraId="6A50C630" w14:textId="54B499D2"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37D020B1" w14:textId="0AD6BD26"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567" w:type="dxa"/>
          </w:tcPr>
          <w:p w14:paraId="4682E670" w14:textId="0E2D985A" w:rsidR="00536C27" w:rsidRPr="00DB424F" w:rsidRDefault="00536C27" w:rsidP="00536C27">
            <w:pPr>
              <w:jc w:val="center"/>
              <w:rPr>
                <w:rFonts w:asciiTheme="majorHAnsi" w:hAnsiTheme="majorHAnsi"/>
                <w:b/>
                <w:sz w:val="16"/>
                <w:szCs w:val="16"/>
                <w:lang w:val="hy-AM"/>
              </w:rPr>
            </w:pPr>
          </w:p>
        </w:tc>
        <w:tc>
          <w:tcPr>
            <w:tcW w:w="709" w:type="dxa"/>
          </w:tcPr>
          <w:p w14:paraId="26CF431C" w14:textId="535C120E" w:rsidR="00536C27" w:rsidRPr="00DB424F" w:rsidRDefault="00536C27" w:rsidP="00536C27">
            <w:pPr>
              <w:jc w:val="center"/>
              <w:rPr>
                <w:rFonts w:asciiTheme="majorHAnsi" w:hAnsiTheme="majorHAnsi"/>
                <w:b/>
                <w:sz w:val="16"/>
                <w:szCs w:val="16"/>
                <w:lang w:val="hy-AM"/>
              </w:rPr>
            </w:pPr>
          </w:p>
        </w:tc>
        <w:tc>
          <w:tcPr>
            <w:tcW w:w="567" w:type="dxa"/>
          </w:tcPr>
          <w:p w14:paraId="784E5CA4" w14:textId="4381530E" w:rsidR="00536C27" w:rsidRPr="00DB424F" w:rsidRDefault="00536C27" w:rsidP="00536C27">
            <w:pPr>
              <w:jc w:val="center"/>
              <w:rPr>
                <w:rFonts w:asciiTheme="majorHAnsi" w:hAnsiTheme="majorHAnsi"/>
                <w:b/>
                <w:sz w:val="16"/>
                <w:szCs w:val="16"/>
                <w:lang w:val="hy-AM"/>
              </w:rPr>
            </w:pPr>
          </w:p>
        </w:tc>
        <w:tc>
          <w:tcPr>
            <w:tcW w:w="567" w:type="dxa"/>
          </w:tcPr>
          <w:p w14:paraId="7144E6C0" w14:textId="2F1B405F" w:rsidR="00536C27" w:rsidRPr="00DB424F" w:rsidRDefault="00536C27" w:rsidP="00536C27">
            <w:pPr>
              <w:jc w:val="center"/>
              <w:rPr>
                <w:rFonts w:asciiTheme="majorHAnsi" w:hAnsiTheme="majorHAnsi"/>
                <w:b/>
                <w:sz w:val="16"/>
                <w:szCs w:val="16"/>
                <w:lang w:val="hy-AM"/>
              </w:rPr>
            </w:pPr>
          </w:p>
        </w:tc>
        <w:tc>
          <w:tcPr>
            <w:tcW w:w="708" w:type="dxa"/>
          </w:tcPr>
          <w:p w14:paraId="7B555898" w14:textId="4379B4D6" w:rsidR="00536C27" w:rsidRPr="00DB424F" w:rsidRDefault="00536C27" w:rsidP="00536C27">
            <w:pPr>
              <w:jc w:val="center"/>
              <w:rPr>
                <w:rFonts w:asciiTheme="majorHAnsi" w:hAnsiTheme="majorHAnsi"/>
                <w:b/>
                <w:sz w:val="16"/>
                <w:szCs w:val="16"/>
                <w:lang w:val="hy-AM"/>
              </w:rPr>
            </w:pPr>
          </w:p>
        </w:tc>
        <w:tc>
          <w:tcPr>
            <w:tcW w:w="567" w:type="dxa"/>
          </w:tcPr>
          <w:p w14:paraId="1434C15F" w14:textId="66F4414A" w:rsidR="00536C27" w:rsidRPr="00DB424F" w:rsidRDefault="00536C27" w:rsidP="00536C27">
            <w:pPr>
              <w:jc w:val="center"/>
              <w:rPr>
                <w:rFonts w:asciiTheme="majorHAnsi" w:hAnsiTheme="majorHAnsi"/>
                <w:b/>
                <w:sz w:val="16"/>
                <w:szCs w:val="16"/>
                <w:lang w:val="hy-AM"/>
              </w:rPr>
            </w:pPr>
          </w:p>
        </w:tc>
        <w:tc>
          <w:tcPr>
            <w:tcW w:w="709" w:type="dxa"/>
          </w:tcPr>
          <w:p w14:paraId="46EB209E" w14:textId="4A38251A" w:rsidR="00536C27" w:rsidRPr="00DB424F" w:rsidRDefault="00536C27" w:rsidP="00536C27">
            <w:pPr>
              <w:jc w:val="center"/>
              <w:rPr>
                <w:rFonts w:asciiTheme="majorHAnsi" w:hAnsiTheme="majorHAnsi"/>
                <w:b/>
                <w:sz w:val="16"/>
                <w:szCs w:val="16"/>
                <w:lang w:val="hy-AM"/>
              </w:rPr>
            </w:pPr>
          </w:p>
        </w:tc>
        <w:tc>
          <w:tcPr>
            <w:tcW w:w="1135" w:type="dxa"/>
          </w:tcPr>
          <w:p w14:paraId="454F35B3" w14:textId="762D9BEC" w:rsidR="00536C27" w:rsidRPr="00DB424F" w:rsidRDefault="00536C27" w:rsidP="00536C27">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536C27" w:rsidRPr="00DB424F" w14:paraId="21740C66" w14:textId="77777777" w:rsidTr="00536C27">
        <w:trPr>
          <w:trHeight w:val="404"/>
        </w:trPr>
        <w:tc>
          <w:tcPr>
            <w:tcW w:w="993" w:type="dxa"/>
          </w:tcPr>
          <w:p w14:paraId="4B8B39AA" w14:textId="77777777" w:rsidR="00536C27" w:rsidRPr="00DB424F" w:rsidRDefault="00536C27" w:rsidP="00536C27">
            <w:pPr>
              <w:pStyle w:val="aff"/>
              <w:widowControl w:val="0"/>
              <w:numPr>
                <w:ilvl w:val="0"/>
                <w:numId w:val="36"/>
              </w:numPr>
              <w:jc w:val="center"/>
              <w:rPr>
                <w:rFonts w:asciiTheme="majorHAnsi" w:hAnsiTheme="majorHAnsi"/>
                <w:sz w:val="20"/>
                <w:szCs w:val="20"/>
              </w:rPr>
            </w:pPr>
          </w:p>
        </w:tc>
        <w:tc>
          <w:tcPr>
            <w:tcW w:w="1134" w:type="dxa"/>
            <w:vAlign w:val="center"/>
          </w:tcPr>
          <w:p w14:paraId="37301EED" w14:textId="2A21755B" w:rsidR="00536C27" w:rsidRPr="00DB424F" w:rsidRDefault="00536C27" w:rsidP="00536C27">
            <w:pPr>
              <w:jc w:val="center"/>
              <w:rPr>
                <w:rFonts w:asciiTheme="majorHAnsi" w:hAnsiTheme="majorHAnsi"/>
                <w:color w:val="000000"/>
                <w:sz w:val="20"/>
                <w:szCs w:val="20"/>
                <w:lang w:val="en-US"/>
              </w:rPr>
            </w:pPr>
            <w:r w:rsidRPr="00195E3A">
              <w:rPr>
                <w:rFonts w:asciiTheme="minorHAnsi" w:hAnsiTheme="minorHAnsi" w:cstheme="minorHAnsi"/>
                <w:sz w:val="16"/>
                <w:szCs w:val="16"/>
              </w:rPr>
              <w:t>03221100</w:t>
            </w:r>
          </w:p>
        </w:tc>
        <w:tc>
          <w:tcPr>
            <w:tcW w:w="2977" w:type="dxa"/>
          </w:tcPr>
          <w:p w14:paraId="4C1F40B7" w14:textId="620BCAF9" w:rsidR="00536C27" w:rsidRPr="00755B77" w:rsidRDefault="00536C27" w:rsidP="00536C27">
            <w:pPr>
              <w:jc w:val="center"/>
              <w:rPr>
                <w:rFonts w:asciiTheme="minorHAnsi" w:hAnsiTheme="minorHAnsi" w:cstheme="minorHAnsi"/>
                <w:sz w:val="16"/>
                <w:szCs w:val="16"/>
              </w:rPr>
            </w:pPr>
            <w:r w:rsidRPr="00755B77">
              <w:rPr>
                <w:rFonts w:asciiTheme="minorHAnsi" w:hAnsiTheme="minorHAnsi" w:cstheme="minorHAnsi"/>
                <w:sz w:val="16"/>
                <w:szCs w:val="16"/>
              </w:rPr>
              <w:t>Фасоль</w:t>
            </w:r>
          </w:p>
        </w:tc>
        <w:tc>
          <w:tcPr>
            <w:tcW w:w="1134" w:type="dxa"/>
            <w:vAlign w:val="center"/>
          </w:tcPr>
          <w:p w14:paraId="6EF73E4E" w14:textId="6B230F07"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992" w:type="dxa"/>
            <w:vAlign w:val="center"/>
          </w:tcPr>
          <w:p w14:paraId="5DF1FB0F" w14:textId="3B047089"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992" w:type="dxa"/>
            <w:vAlign w:val="center"/>
          </w:tcPr>
          <w:p w14:paraId="2739679C" w14:textId="345E0E50"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709" w:type="dxa"/>
            <w:vAlign w:val="center"/>
          </w:tcPr>
          <w:p w14:paraId="6602856B" w14:textId="21FA592C"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09C54B04" w14:textId="38116ED2"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567" w:type="dxa"/>
          </w:tcPr>
          <w:p w14:paraId="70DB9691" w14:textId="37683398" w:rsidR="00536C27" w:rsidRPr="00DB424F" w:rsidRDefault="00536C27" w:rsidP="00536C27">
            <w:pPr>
              <w:jc w:val="center"/>
              <w:rPr>
                <w:rFonts w:asciiTheme="majorHAnsi" w:hAnsiTheme="majorHAnsi"/>
                <w:b/>
                <w:sz w:val="16"/>
                <w:szCs w:val="16"/>
                <w:lang w:val="hy-AM"/>
              </w:rPr>
            </w:pPr>
          </w:p>
        </w:tc>
        <w:tc>
          <w:tcPr>
            <w:tcW w:w="709" w:type="dxa"/>
          </w:tcPr>
          <w:p w14:paraId="332C28C5" w14:textId="3E9363CB" w:rsidR="00536C27" w:rsidRPr="00DB424F" w:rsidRDefault="00536C27" w:rsidP="00536C27">
            <w:pPr>
              <w:jc w:val="center"/>
              <w:rPr>
                <w:rFonts w:asciiTheme="majorHAnsi" w:hAnsiTheme="majorHAnsi"/>
                <w:b/>
                <w:sz w:val="16"/>
                <w:szCs w:val="16"/>
                <w:lang w:val="hy-AM"/>
              </w:rPr>
            </w:pPr>
          </w:p>
        </w:tc>
        <w:tc>
          <w:tcPr>
            <w:tcW w:w="567" w:type="dxa"/>
          </w:tcPr>
          <w:p w14:paraId="4024DD37" w14:textId="7D80503E" w:rsidR="00536C27" w:rsidRPr="00DB424F" w:rsidRDefault="00536C27" w:rsidP="00536C27">
            <w:pPr>
              <w:jc w:val="center"/>
              <w:rPr>
                <w:rFonts w:asciiTheme="majorHAnsi" w:hAnsiTheme="majorHAnsi"/>
                <w:b/>
                <w:sz w:val="16"/>
                <w:szCs w:val="16"/>
                <w:lang w:val="hy-AM"/>
              </w:rPr>
            </w:pPr>
          </w:p>
        </w:tc>
        <w:tc>
          <w:tcPr>
            <w:tcW w:w="567" w:type="dxa"/>
          </w:tcPr>
          <w:p w14:paraId="6147640A" w14:textId="46CE903D" w:rsidR="00536C27" w:rsidRPr="00DB424F" w:rsidRDefault="00536C27" w:rsidP="00536C27">
            <w:pPr>
              <w:jc w:val="center"/>
              <w:rPr>
                <w:rFonts w:asciiTheme="majorHAnsi" w:hAnsiTheme="majorHAnsi"/>
                <w:b/>
                <w:sz w:val="16"/>
                <w:szCs w:val="16"/>
                <w:lang w:val="hy-AM"/>
              </w:rPr>
            </w:pPr>
          </w:p>
        </w:tc>
        <w:tc>
          <w:tcPr>
            <w:tcW w:w="708" w:type="dxa"/>
          </w:tcPr>
          <w:p w14:paraId="0AD5C467" w14:textId="711B7E70" w:rsidR="00536C27" w:rsidRPr="00DB424F" w:rsidRDefault="00536C27" w:rsidP="00536C27">
            <w:pPr>
              <w:jc w:val="center"/>
              <w:rPr>
                <w:rFonts w:asciiTheme="majorHAnsi" w:hAnsiTheme="majorHAnsi"/>
                <w:b/>
                <w:sz w:val="16"/>
                <w:szCs w:val="16"/>
                <w:lang w:val="hy-AM"/>
              </w:rPr>
            </w:pPr>
          </w:p>
        </w:tc>
        <w:tc>
          <w:tcPr>
            <w:tcW w:w="567" w:type="dxa"/>
          </w:tcPr>
          <w:p w14:paraId="45DC650E" w14:textId="0B44FFF1" w:rsidR="00536C27" w:rsidRPr="00DB424F" w:rsidRDefault="00536C27" w:rsidP="00536C27">
            <w:pPr>
              <w:jc w:val="center"/>
              <w:rPr>
                <w:rFonts w:asciiTheme="majorHAnsi" w:hAnsiTheme="majorHAnsi"/>
                <w:b/>
                <w:sz w:val="16"/>
                <w:szCs w:val="16"/>
                <w:lang w:val="hy-AM"/>
              </w:rPr>
            </w:pPr>
          </w:p>
        </w:tc>
        <w:tc>
          <w:tcPr>
            <w:tcW w:w="709" w:type="dxa"/>
          </w:tcPr>
          <w:p w14:paraId="331DA86C" w14:textId="063A7271" w:rsidR="00536C27" w:rsidRPr="00DB424F" w:rsidRDefault="00536C27" w:rsidP="00536C27">
            <w:pPr>
              <w:jc w:val="center"/>
              <w:rPr>
                <w:rFonts w:asciiTheme="majorHAnsi" w:hAnsiTheme="majorHAnsi"/>
                <w:b/>
                <w:sz w:val="16"/>
                <w:szCs w:val="16"/>
                <w:lang w:val="hy-AM"/>
              </w:rPr>
            </w:pPr>
          </w:p>
        </w:tc>
        <w:tc>
          <w:tcPr>
            <w:tcW w:w="1135" w:type="dxa"/>
          </w:tcPr>
          <w:p w14:paraId="13D30503" w14:textId="67146B5D" w:rsidR="00536C27" w:rsidRPr="00DB424F" w:rsidRDefault="00536C27" w:rsidP="00536C27">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536C27" w:rsidRPr="00DB424F" w14:paraId="0DEB7809" w14:textId="77777777" w:rsidTr="00536C27">
        <w:trPr>
          <w:trHeight w:val="404"/>
        </w:trPr>
        <w:tc>
          <w:tcPr>
            <w:tcW w:w="993" w:type="dxa"/>
          </w:tcPr>
          <w:p w14:paraId="7C0C6364" w14:textId="77777777" w:rsidR="00536C27" w:rsidRPr="00DB424F" w:rsidRDefault="00536C27" w:rsidP="00536C27">
            <w:pPr>
              <w:pStyle w:val="aff"/>
              <w:widowControl w:val="0"/>
              <w:numPr>
                <w:ilvl w:val="0"/>
                <w:numId w:val="36"/>
              </w:numPr>
              <w:jc w:val="center"/>
              <w:rPr>
                <w:rFonts w:asciiTheme="majorHAnsi" w:hAnsiTheme="majorHAnsi"/>
                <w:sz w:val="20"/>
                <w:szCs w:val="20"/>
              </w:rPr>
            </w:pPr>
          </w:p>
        </w:tc>
        <w:tc>
          <w:tcPr>
            <w:tcW w:w="1134" w:type="dxa"/>
            <w:vAlign w:val="center"/>
          </w:tcPr>
          <w:p w14:paraId="024DF854" w14:textId="609FEED6" w:rsidR="00536C27" w:rsidRPr="00DB424F" w:rsidRDefault="00536C27" w:rsidP="00536C27">
            <w:pPr>
              <w:jc w:val="center"/>
              <w:rPr>
                <w:rFonts w:asciiTheme="majorHAnsi" w:hAnsiTheme="majorHAnsi"/>
                <w:color w:val="000000"/>
                <w:sz w:val="20"/>
                <w:szCs w:val="20"/>
                <w:lang w:val="en-US"/>
              </w:rPr>
            </w:pPr>
            <w:r w:rsidRPr="00195E3A">
              <w:rPr>
                <w:rFonts w:asciiTheme="minorHAnsi" w:hAnsiTheme="minorHAnsi" w:cstheme="minorHAnsi"/>
                <w:sz w:val="16"/>
                <w:szCs w:val="16"/>
              </w:rPr>
              <w:t>15311100</w:t>
            </w:r>
          </w:p>
        </w:tc>
        <w:tc>
          <w:tcPr>
            <w:tcW w:w="2977" w:type="dxa"/>
          </w:tcPr>
          <w:p w14:paraId="043C71E1" w14:textId="7976A432" w:rsidR="00536C27" w:rsidRPr="00755B77" w:rsidRDefault="00536C27" w:rsidP="00536C27">
            <w:pPr>
              <w:jc w:val="center"/>
              <w:rPr>
                <w:rFonts w:asciiTheme="minorHAnsi" w:hAnsiTheme="minorHAnsi" w:cstheme="minorHAnsi"/>
                <w:sz w:val="16"/>
                <w:szCs w:val="16"/>
              </w:rPr>
            </w:pPr>
            <w:r w:rsidRPr="00755B77">
              <w:rPr>
                <w:rFonts w:asciiTheme="minorHAnsi" w:hAnsiTheme="minorHAnsi" w:cstheme="minorHAnsi"/>
                <w:sz w:val="16"/>
                <w:szCs w:val="16"/>
              </w:rPr>
              <w:t>Картофель</w:t>
            </w:r>
          </w:p>
        </w:tc>
        <w:tc>
          <w:tcPr>
            <w:tcW w:w="1134" w:type="dxa"/>
            <w:vAlign w:val="center"/>
          </w:tcPr>
          <w:p w14:paraId="08ABF779" w14:textId="0FD5528C"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992" w:type="dxa"/>
            <w:vAlign w:val="center"/>
          </w:tcPr>
          <w:p w14:paraId="5C5BD745" w14:textId="05CC79B0"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992" w:type="dxa"/>
            <w:vAlign w:val="center"/>
          </w:tcPr>
          <w:p w14:paraId="4A5E69CD" w14:textId="10650A97"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709" w:type="dxa"/>
            <w:vAlign w:val="center"/>
          </w:tcPr>
          <w:p w14:paraId="1DE98388" w14:textId="236E68EF"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2267CB1F" w14:textId="1BAB38F1"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567" w:type="dxa"/>
          </w:tcPr>
          <w:p w14:paraId="02E81CE0" w14:textId="31D660F0" w:rsidR="00536C27" w:rsidRPr="00DB424F" w:rsidRDefault="00536C27" w:rsidP="00536C27">
            <w:pPr>
              <w:jc w:val="center"/>
              <w:rPr>
                <w:rFonts w:asciiTheme="majorHAnsi" w:hAnsiTheme="majorHAnsi"/>
                <w:b/>
                <w:sz w:val="16"/>
                <w:szCs w:val="16"/>
                <w:lang w:val="hy-AM"/>
              </w:rPr>
            </w:pPr>
          </w:p>
        </w:tc>
        <w:tc>
          <w:tcPr>
            <w:tcW w:w="709" w:type="dxa"/>
          </w:tcPr>
          <w:p w14:paraId="1DA8667A" w14:textId="166EC05D" w:rsidR="00536C27" w:rsidRPr="00DB424F" w:rsidRDefault="00536C27" w:rsidP="00536C27">
            <w:pPr>
              <w:jc w:val="center"/>
              <w:rPr>
                <w:rFonts w:asciiTheme="majorHAnsi" w:hAnsiTheme="majorHAnsi"/>
                <w:b/>
                <w:sz w:val="16"/>
                <w:szCs w:val="16"/>
                <w:lang w:val="hy-AM"/>
              </w:rPr>
            </w:pPr>
          </w:p>
        </w:tc>
        <w:tc>
          <w:tcPr>
            <w:tcW w:w="567" w:type="dxa"/>
          </w:tcPr>
          <w:p w14:paraId="60700EC8" w14:textId="095ED71A" w:rsidR="00536C27" w:rsidRPr="00DB424F" w:rsidRDefault="00536C27" w:rsidP="00536C27">
            <w:pPr>
              <w:jc w:val="center"/>
              <w:rPr>
                <w:rFonts w:asciiTheme="majorHAnsi" w:hAnsiTheme="majorHAnsi"/>
                <w:b/>
                <w:sz w:val="16"/>
                <w:szCs w:val="16"/>
                <w:lang w:val="hy-AM"/>
              </w:rPr>
            </w:pPr>
          </w:p>
        </w:tc>
        <w:tc>
          <w:tcPr>
            <w:tcW w:w="567" w:type="dxa"/>
          </w:tcPr>
          <w:p w14:paraId="45F3E72F" w14:textId="1F292AE2" w:rsidR="00536C27" w:rsidRPr="00DB424F" w:rsidRDefault="00536C27" w:rsidP="00536C27">
            <w:pPr>
              <w:jc w:val="center"/>
              <w:rPr>
                <w:rFonts w:asciiTheme="majorHAnsi" w:hAnsiTheme="majorHAnsi"/>
                <w:b/>
                <w:sz w:val="16"/>
                <w:szCs w:val="16"/>
                <w:lang w:val="hy-AM"/>
              </w:rPr>
            </w:pPr>
          </w:p>
        </w:tc>
        <w:tc>
          <w:tcPr>
            <w:tcW w:w="708" w:type="dxa"/>
          </w:tcPr>
          <w:p w14:paraId="38F8D409" w14:textId="46680233" w:rsidR="00536C27" w:rsidRPr="00DB424F" w:rsidRDefault="00536C27" w:rsidP="00536C27">
            <w:pPr>
              <w:jc w:val="center"/>
              <w:rPr>
                <w:rFonts w:asciiTheme="majorHAnsi" w:hAnsiTheme="majorHAnsi"/>
                <w:b/>
                <w:sz w:val="16"/>
                <w:szCs w:val="16"/>
                <w:lang w:val="hy-AM"/>
              </w:rPr>
            </w:pPr>
          </w:p>
        </w:tc>
        <w:tc>
          <w:tcPr>
            <w:tcW w:w="567" w:type="dxa"/>
          </w:tcPr>
          <w:p w14:paraId="3CEB2E91" w14:textId="3C4F39C5" w:rsidR="00536C27" w:rsidRPr="00DB424F" w:rsidRDefault="00536C27" w:rsidP="00536C27">
            <w:pPr>
              <w:jc w:val="center"/>
              <w:rPr>
                <w:rFonts w:asciiTheme="majorHAnsi" w:hAnsiTheme="majorHAnsi"/>
                <w:b/>
                <w:sz w:val="16"/>
                <w:szCs w:val="16"/>
                <w:lang w:val="hy-AM"/>
              </w:rPr>
            </w:pPr>
          </w:p>
        </w:tc>
        <w:tc>
          <w:tcPr>
            <w:tcW w:w="709" w:type="dxa"/>
          </w:tcPr>
          <w:p w14:paraId="25664D97" w14:textId="339027AF" w:rsidR="00536C27" w:rsidRPr="00DB424F" w:rsidRDefault="00536C27" w:rsidP="00536C27">
            <w:pPr>
              <w:jc w:val="center"/>
              <w:rPr>
                <w:rFonts w:asciiTheme="majorHAnsi" w:hAnsiTheme="majorHAnsi"/>
                <w:b/>
                <w:sz w:val="16"/>
                <w:szCs w:val="16"/>
                <w:lang w:val="hy-AM"/>
              </w:rPr>
            </w:pPr>
          </w:p>
        </w:tc>
        <w:tc>
          <w:tcPr>
            <w:tcW w:w="1135" w:type="dxa"/>
          </w:tcPr>
          <w:p w14:paraId="60BB5652" w14:textId="1E27D35D" w:rsidR="00536C27" w:rsidRPr="00DB424F" w:rsidRDefault="00536C27" w:rsidP="00536C27">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536C27" w:rsidRPr="00DB424F" w14:paraId="2DA3BCFA" w14:textId="77777777" w:rsidTr="00536C27">
        <w:trPr>
          <w:trHeight w:val="404"/>
        </w:trPr>
        <w:tc>
          <w:tcPr>
            <w:tcW w:w="993" w:type="dxa"/>
          </w:tcPr>
          <w:p w14:paraId="3BB2E356" w14:textId="77777777" w:rsidR="00536C27" w:rsidRPr="00DB424F" w:rsidRDefault="00536C27" w:rsidP="00536C27">
            <w:pPr>
              <w:pStyle w:val="aff"/>
              <w:widowControl w:val="0"/>
              <w:numPr>
                <w:ilvl w:val="0"/>
                <w:numId w:val="36"/>
              </w:numPr>
              <w:jc w:val="center"/>
              <w:rPr>
                <w:rFonts w:asciiTheme="majorHAnsi" w:hAnsiTheme="majorHAnsi"/>
                <w:sz w:val="20"/>
                <w:szCs w:val="20"/>
              </w:rPr>
            </w:pPr>
          </w:p>
        </w:tc>
        <w:tc>
          <w:tcPr>
            <w:tcW w:w="1134" w:type="dxa"/>
            <w:vAlign w:val="center"/>
          </w:tcPr>
          <w:p w14:paraId="58C82180" w14:textId="729A6C38" w:rsidR="00536C27" w:rsidRPr="00DB424F" w:rsidRDefault="00536C27" w:rsidP="00536C27">
            <w:pPr>
              <w:jc w:val="center"/>
              <w:rPr>
                <w:rFonts w:asciiTheme="majorHAnsi" w:hAnsiTheme="majorHAnsi"/>
                <w:color w:val="000000"/>
                <w:sz w:val="20"/>
                <w:szCs w:val="20"/>
                <w:lang w:val="en-US"/>
              </w:rPr>
            </w:pPr>
            <w:r w:rsidRPr="00195E3A">
              <w:rPr>
                <w:rFonts w:asciiTheme="minorHAnsi" w:hAnsiTheme="minorHAnsi" w:cstheme="minorHAnsi"/>
                <w:sz w:val="16"/>
                <w:szCs w:val="16"/>
              </w:rPr>
              <w:t>15112150</w:t>
            </w:r>
          </w:p>
        </w:tc>
        <w:tc>
          <w:tcPr>
            <w:tcW w:w="2977" w:type="dxa"/>
          </w:tcPr>
          <w:p w14:paraId="10BA1261" w14:textId="57860806" w:rsidR="00536C27" w:rsidRPr="00755B77" w:rsidRDefault="00536C27" w:rsidP="00536C27">
            <w:pPr>
              <w:jc w:val="center"/>
              <w:rPr>
                <w:rFonts w:asciiTheme="minorHAnsi" w:hAnsiTheme="minorHAnsi" w:cstheme="minorHAnsi"/>
                <w:sz w:val="16"/>
                <w:szCs w:val="16"/>
              </w:rPr>
            </w:pPr>
            <w:r w:rsidRPr="00755B77">
              <w:rPr>
                <w:rFonts w:asciiTheme="minorHAnsi" w:hAnsiTheme="minorHAnsi" w:cstheme="minorHAnsi"/>
                <w:sz w:val="16"/>
                <w:szCs w:val="16"/>
              </w:rPr>
              <w:t>Курица, охлажденная/грудка</w:t>
            </w:r>
          </w:p>
        </w:tc>
        <w:tc>
          <w:tcPr>
            <w:tcW w:w="1134" w:type="dxa"/>
            <w:vAlign w:val="center"/>
          </w:tcPr>
          <w:p w14:paraId="14B9763C" w14:textId="12B42B6D"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992" w:type="dxa"/>
            <w:vAlign w:val="center"/>
          </w:tcPr>
          <w:p w14:paraId="61BF7867" w14:textId="24F2BF14"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992" w:type="dxa"/>
            <w:vAlign w:val="center"/>
          </w:tcPr>
          <w:p w14:paraId="097AF80A" w14:textId="0F992AE0"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709" w:type="dxa"/>
            <w:vAlign w:val="center"/>
          </w:tcPr>
          <w:p w14:paraId="4D5FD5C6" w14:textId="02668A39"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7098F228" w14:textId="27FBD5DF"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567" w:type="dxa"/>
          </w:tcPr>
          <w:p w14:paraId="368ED195" w14:textId="5EC20E49" w:rsidR="00536C27" w:rsidRPr="00DB424F" w:rsidRDefault="00536C27" w:rsidP="00536C27">
            <w:pPr>
              <w:jc w:val="center"/>
              <w:rPr>
                <w:rFonts w:asciiTheme="majorHAnsi" w:hAnsiTheme="majorHAnsi"/>
                <w:b/>
                <w:sz w:val="16"/>
                <w:szCs w:val="16"/>
                <w:lang w:val="hy-AM"/>
              </w:rPr>
            </w:pPr>
          </w:p>
        </w:tc>
        <w:tc>
          <w:tcPr>
            <w:tcW w:w="709" w:type="dxa"/>
          </w:tcPr>
          <w:p w14:paraId="200B0E15" w14:textId="48B4E500" w:rsidR="00536C27" w:rsidRPr="00DB424F" w:rsidRDefault="00536C27" w:rsidP="00536C27">
            <w:pPr>
              <w:jc w:val="center"/>
              <w:rPr>
                <w:rFonts w:asciiTheme="majorHAnsi" w:hAnsiTheme="majorHAnsi"/>
                <w:b/>
                <w:sz w:val="16"/>
                <w:szCs w:val="16"/>
                <w:lang w:val="hy-AM"/>
              </w:rPr>
            </w:pPr>
          </w:p>
        </w:tc>
        <w:tc>
          <w:tcPr>
            <w:tcW w:w="567" w:type="dxa"/>
          </w:tcPr>
          <w:p w14:paraId="63280402" w14:textId="27E2F3EF" w:rsidR="00536C27" w:rsidRPr="00DB424F" w:rsidRDefault="00536C27" w:rsidP="00536C27">
            <w:pPr>
              <w:jc w:val="center"/>
              <w:rPr>
                <w:rFonts w:asciiTheme="majorHAnsi" w:hAnsiTheme="majorHAnsi"/>
                <w:b/>
                <w:sz w:val="16"/>
                <w:szCs w:val="16"/>
                <w:lang w:val="hy-AM"/>
              </w:rPr>
            </w:pPr>
          </w:p>
        </w:tc>
        <w:tc>
          <w:tcPr>
            <w:tcW w:w="567" w:type="dxa"/>
          </w:tcPr>
          <w:p w14:paraId="112EAC67" w14:textId="16B138F6" w:rsidR="00536C27" w:rsidRPr="00DB424F" w:rsidRDefault="00536C27" w:rsidP="00536C27">
            <w:pPr>
              <w:jc w:val="center"/>
              <w:rPr>
                <w:rFonts w:asciiTheme="majorHAnsi" w:hAnsiTheme="majorHAnsi"/>
                <w:b/>
                <w:sz w:val="16"/>
                <w:szCs w:val="16"/>
                <w:lang w:val="hy-AM"/>
              </w:rPr>
            </w:pPr>
          </w:p>
        </w:tc>
        <w:tc>
          <w:tcPr>
            <w:tcW w:w="708" w:type="dxa"/>
          </w:tcPr>
          <w:p w14:paraId="46989F91" w14:textId="5AE4CD9F" w:rsidR="00536C27" w:rsidRPr="00DB424F" w:rsidRDefault="00536C27" w:rsidP="00536C27">
            <w:pPr>
              <w:jc w:val="center"/>
              <w:rPr>
                <w:rFonts w:asciiTheme="majorHAnsi" w:hAnsiTheme="majorHAnsi"/>
                <w:b/>
                <w:sz w:val="16"/>
                <w:szCs w:val="16"/>
                <w:lang w:val="hy-AM"/>
              </w:rPr>
            </w:pPr>
          </w:p>
        </w:tc>
        <w:tc>
          <w:tcPr>
            <w:tcW w:w="567" w:type="dxa"/>
          </w:tcPr>
          <w:p w14:paraId="682E67B2" w14:textId="41E720DE" w:rsidR="00536C27" w:rsidRPr="00DB424F" w:rsidRDefault="00536C27" w:rsidP="00536C27">
            <w:pPr>
              <w:jc w:val="center"/>
              <w:rPr>
                <w:rFonts w:asciiTheme="majorHAnsi" w:hAnsiTheme="majorHAnsi"/>
                <w:b/>
                <w:sz w:val="16"/>
                <w:szCs w:val="16"/>
                <w:lang w:val="hy-AM"/>
              </w:rPr>
            </w:pPr>
          </w:p>
        </w:tc>
        <w:tc>
          <w:tcPr>
            <w:tcW w:w="709" w:type="dxa"/>
          </w:tcPr>
          <w:p w14:paraId="574D18B1" w14:textId="0851B706" w:rsidR="00536C27" w:rsidRPr="00DB424F" w:rsidRDefault="00536C27" w:rsidP="00536C27">
            <w:pPr>
              <w:jc w:val="center"/>
              <w:rPr>
                <w:rFonts w:asciiTheme="majorHAnsi" w:hAnsiTheme="majorHAnsi"/>
                <w:b/>
                <w:sz w:val="16"/>
                <w:szCs w:val="16"/>
                <w:lang w:val="hy-AM"/>
              </w:rPr>
            </w:pPr>
          </w:p>
        </w:tc>
        <w:tc>
          <w:tcPr>
            <w:tcW w:w="1135" w:type="dxa"/>
          </w:tcPr>
          <w:p w14:paraId="43B90FE6" w14:textId="170AEBC4" w:rsidR="00536C27" w:rsidRPr="00DB424F" w:rsidRDefault="00536C27" w:rsidP="00536C27">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536C27" w:rsidRPr="00DB424F" w14:paraId="3B729505" w14:textId="77777777" w:rsidTr="00536C27">
        <w:trPr>
          <w:trHeight w:val="404"/>
        </w:trPr>
        <w:tc>
          <w:tcPr>
            <w:tcW w:w="993" w:type="dxa"/>
          </w:tcPr>
          <w:p w14:paraId="7D95952A" w14:textId="77777777" w:rsidR="00536C27" w:rsidRPr="00DB424F" w:rsidRDefault="00536C27" w:rsidP="00536C27">
            <w:pPr>
              <w:pStyle w:val="aff"/>
              <w:widowControl w:val="0"/>
              <w:numPr>
                <w:ilvl w:val="0"/>
                <w:numId w:val="36"/>
              </w:numPr>
              <w:jc w:val="center"/>
              <w:rPr>
                <w:rFonts w:asciiTheme="majorHAnsi" w:hAnsiTheme="majorHAnsi"/>
                <w:sz w:val="20"/>
                <w:szCs w:val="20"/>
              </w:rPr>
            </w:pPr>
          </w:p>
        </w:tc>
        <w:tc>
          <w:tcPr>
            <w:tcW w:w="1134" w:type="dxa"/>
            <w:vAlign w:val="center"/>
          </w:tcPr>
          <w:p w14:paraId="6E885DFF" w14:textId="29369070" w:rsidR="00536C27" w:rsidRPr="00DB424F" w:rsidRDefault="00536C27" w:rsidP="00536C27">
            <w:pPr>
              <w:jc w:val="center"/>
              <w:rPr>
                <w:rFonts w:asciiTheme="majorHAnsi" w:hAnsiTheme="majorHAnsi"/>
                <w:color w:val="000000"/>
                <w:sz w:val="20"/>
                <w:szCs w:val="20"/>
                <w:lang w:val="en-US"/>
              </w:rPr>
            </w:pPr>
            <w:r w:rsidRPr="00195E3A">
              <w:rPr>
                <w:rFonts w:asciiTheme="minorHAnsi" w:hAnsiTheme="minorHAnsi" w:cstheme="minorHAnsi"/>
                <w:sz w:val="16"/>
                <w:szCs w:val="16"/>
              </w:rPr>
              <w:t>15616000</w:t>
            </w:r>
          </w:p>
        </w:tc>
        <w:tc>
          <w:tcPr>
            <w:tcW w:w="2977" w:type="dxa"/>
          </w:tcPr>
          <w:p w14:paraId="008AF5A7" w14:textId="4BEEC3BE" w:rsidR="00536C27" w:rsidRPr="00755B77" w:rsidRDefault="00536C27" w:rsidP="00536C27">
            <w:pPr>
              <w:jc w:val="center"/>
              <w:rPr>
                <w:rFonts w:asciiTheme="minorHAnsi" w:hAnsiTheme="minorHAnsi" w:cstheme="minorHAnsi"/>
                <w:sz w:val="16"/>
                <w:szCs w:val="16"/>
              </w:rPr>
            </w:pPr>
            <w:r w:rsidRPr="00755B77">
              <w:rPr>
                <w:rFonts w:asciiTheme="minorHAnsi" w:hAnsiTheme="minorHAnsi" w:cstheme="minorHAnsi"/>
                <w:sz w:val="16"/>
                <w:szCs w:val="16"/>
              </w:rPr>
              <w:t>Гречка</w:t>
            </w:r>
          </w:p>
        </w:tc>
        <w:tc>
          <w:tcPr>
            <w:tcW w:w="1134" w:type="dxa"/>
            <w:vAlign w:val="center"/>
          </w:tcPr>
          <w:p w14:paraId="66C0992D" w14:textId="03489BD0"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992" w:type="dxa"/>
            <w:vAlign w:val="center"/>
          </w:tcPr>
          <w:p w14:paraId="4D78E275" w14:textId="138E3F33"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992" w:type="dxa"/>
            <w:vAlign w:val="center"/>
          </w:tcPr>
          <w:p w14:paraId="31946F88" w14:textId="531B49B1"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709" w:type="dxa"/>
            <w:vAlign w:val="center"/>
          </w:tcPr>
          <w:p w14:paraId="6DFEBE70" w14:textId="2CE02887"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60DCC66C" w14:textId="6E95F416"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567" w:type="dxa"/>
          </w:tcPr>
          <w:p w14:paraId="10B50CA8" w14:textId="58847C81" w:rsidR="00536C27" w:rsidRPr="00DB424F" w:rsidRDefault="00536C27" w:rsidP="00536C27">
            <w:pPr>
              <w:jc w:val="center"/>
              <w:rPr>
                <w:rFonts w:asciiTheme="majorHAnsi" w:hAnsiTheme="majorHAnsi"/>
                <w:b/>
                <w:sz w:val="16"/>
                <w:szCs w:val="16"/>
                <w:lang w:val="hy-AM"/>
              </w:rPr>
            </w:pPr>
          </w:p>
        </w:tc>
        <w:tc>
          <w:tcPr>
            <w:tcW w:w="709" w:type="dxa"/>
          </w:tcPr>
          <w:p w14:paraId="0CB34055" w14:textId="29024E59" w:rsidR="00536C27" w:rsidRPr="00DB424F" w:rsidRDefault="00536C27" w:rsidP="00536C27">
            <w:pPr>
              <w:jc w:val="center"/>
              <w:rPr>
                <w:rFonts w:asciiTheme="majorHAnsi" w:hAnsiTheme="majorHAnsi"/>
                <w:b/>
                <w:sz w:val="16"/>
                <w:szCs w:val="16"/>
                <w:lang w:val="hy-AM"/>
              </w:rPr>
            </w:pPr>
          </w:p>
        </w:tc>
        <w:tc>
          <w:tcPr>
            <w:tcW w:w="567" w:type="dxa"/>
          </w:tcPr>
          <w:p w14:paraId="53B7B24D" w14:textId="0E77E7BF" w:rsidR="00536C27" w:rsidRPr="00DB424F" w:rsidRDefault="00536C27" w:rsidP="00536C27">
            <w:pPr>
              <w:jc w:val="center"/>
              <w:rPr>
                <w:rFonts w:asciiTheme="majorHAnsi" w:hAnsiTheme="majorHAnsi"/>
                <w:b/>
                <w:sz w:val="16"/>
                <w:szCs w:val="16"/>
                <w:lang w:val="hy-AM"/>
              </w:rPr>
            </w:pPr>
          </w:p>
        </w:tc>
        <w:tc>
          <w:tcPr>
            <w:tcW w:w="567" w:type="dxa"/>
          </w:tcPr>
          <w:p w14:paraId="4940215E" w14:textId="2E625C33" w:rsidR="00536C27" w:rsidRPr="00DB424F" w:rsidRDefault="00536C27" w:rsidP="00536C27">
            <w:pPr>
              <w:jc w:val="center"/>
              <w:rPr>
                <w:rFonts w:asciiTheme="majorHAnsi" w:hAnsiTheme="majorHAnsi"/>
                <w:b/>
                <w:sz w:val="16"/>
                <w:szCs w:val="16"/>
                <w:lang w:val="hy-AM"/>
              </w:rPr>
            </w:pPr>
          </w:p>
        </w:tc>
        <w:tc>
          <w:tcPr>
            <w:tcW w:w="708" w:type="dxa"/>
          </w:tcPr>
          <w:p w14:paraId="3C4CF47B" w14:textId="635AD320" w:rsidR="00536C27" w:rsidRPr="00DB424F" w:rsidRDefault="00536C27" w:rsidP="00536C27">
            <w:pPr>
              <w:jc w:val="center"/>
              <w:rPr>
                <w:rFonts w:asciiTheme="majorHAnsi" w:hAnsiTheme="majorHAnsi"/>
                <w:b/>
                <w:sz w:val="16"/>
                <w:szCs w:val="16"/>
                <w:lang w:val="hy-AM"/>
              </w:rPr>
            </w:pPr>
          </w:p>
        </w:tc>
        <w:tc>
          <w:tcPr>
            <w:tcW w:w="567" w:type="dxa"/>
          </w:tcPr>
          <w:p w14:paraId="6F4BEAA6" w14:textId="183FD1A8" w:rsidR="00536C27" w:rsidRPr="00DB424F" w:rsidRDefault="00536C27" w:rsidP="00536C27">
            <w:pPr>
              <w:jc w:val="center"/>
              <w:rPr>
                <w:rFonts w:asciiTheme="majorHAnsi" w:hAnsiTheme="majorHAnsi"/>
                <w:b/>
                <w:sz w:val="16"/>
                <w:szCs w:val="16"/>
                <w:lang w:val="hy-AM"/>
              </w:rPr>
            </w:pPr>
          </w:p>
        </w:tc>
        <w:tc>
          <w:tcPr>
            <w:tcW w:w="709" w:type="dxa"/>
          </w:tcPr>
          <w:p w14:paraId="4E75C596" w14:textId="55AAE5D4" w:rsidR="00536C27" w:rsidRPr="00DB424F" w:rsidRDefault="00536C27" w:rsidP="00536C27">
            <w:pPr>
              <w:jc w:val="center"/>
              <w:rPr>
                <w:rFonts w:asciiTheme="majorHAnsi" w:hAnsiTheme="majorHAnsi"/>
                <w:b/>
                <w:sz w:val="16"/>
                <w:szCs w:val="16"/>
                <w:lang w:val="hy-AM"/>
              </w:rPr>
            </w:pPr>
          </w:p>
        </w:tc>
        <w:tc>
          <w:tcPr>
            <w:tcW w:w="1135" w:type="dxa"/>
          </w:tcPr>
          <w:p w14:paraId="1729D8E5" w14:textId="2E741E0D" w:rsidR="00536C27" w:rsidRPr="00DB424F" w:rsidRDefault="00536C27" w:rsidP="00536C27">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536C27" w:rsidRPr="00DB424F" w14:paraId="171EDB5C" w14:textId="77777777" w:rsidTr="00536C27">
        <w:trPr>
          <w:trHeight w:val="404"/>
        </w:trPr>
        <w:tc>
          <w:tcPr>
            <w:tcW w:w="993" w:type="dxa"/>
          </w:tcPr>
          <w:p w14:paraId="35CBB3C3" w14:textId="77777777" w:rsidR="00536C27" w:rsidRPr="00DB424F" w:rsidRDefault="00536C27" w:rsidP="00536C27">
            <w:pPr>
              <w:pStyle w:val="aff"/>
              <w:widowControl w:val="0"/>
              <w:numPr>
                <w:ilvl w:val="0"/>
                <w:numId w:val="36"/>
              </w:numPr>
              <w:jc w:val="center"/>
              <w:rPr>
                <w:rFonts w:asciiTheme="majorHAnsi" w:hAnsiTheme="majorHAnsi"/>
                <w:sz w:val="20"/>
                <w:szCs w:val="20"/>
              </w:rPr>
            </w:pPr>
          </w:p>
        </w:tc>
        <w:tc>
          <w:tcPr>
            <w:tcW w:w="1134" w:type="dxa"/>
            <w:vAlign w:val="center"/>
          </w:tcPr>
          <w:p w14:paraId="62BC1C99" w14:textId="2D4FE856" w:rsidR="00536C27" w:rsidRPr="00DB424F" w:rsidRDefault="00536C27" w:rsidP="00536C27">
            <w:pPr>
              <w:jc w:val="center"/>
              <w:rPr>
                <w:rFonts w:asciiTheme="majorHAnsi" w:hAnsiTheme="majorHAnsi"/>
                <w:color w:val="000000"/>
                <w:sz w:val="20"/>
                <w:szCs w:val="20"/>
                <w:lang w:val="en-US"/>
              </w:rPr>
            </w:pPr>
            <w:r w:rsidRPr="00195E3A">
              <w:rPr>
                <w:rFonts w:asciiTheme="minorHAnsi" w:hAnsiTheme="minorHAnsi" w:cstheme="minorHAnsi"/>
                <w:sz w:val="16"/>
                <w:szCs w:val="16"/>
              </w:rPr>
              <w:t>03142510</w:t>
            </w:r>
          </w:p>
        </w:tc>
        <w:tc>
          <w:tcPr>
            <w:tcW w:w="2977" w:type="dxa"/>
          </w:tcPr>
          <w:p w14:paraId="65A214D6" w14:textId="21D829A4" w:rsidR="00536C27" w:rsidRPr="00755B77" w:rsidRDefault="00536C27" w:rsidP="00536C27">
            <w:pPr>
              <w:jc w:val="center"/>
              <w:rPr>
                <w:rFonts w:asciiTheme="minorHAnsi" w:hAnsiTheme="minorHAnsi" w:cstheme="minorHAnsi"/>
                <w:sz w:val="16"/>
                <w:szCs w:val="16"/>
              </w:rPr>
            </w:pPr>
            <w:r w:rsidRPr="00755B77">
              <w:rPr>
                <w:rFonts w:asciiTheme="minorHAnsi" w:hAnsiTheme="minorHAnsi" w:cstheme="minorHAnsi"/>
                <w:sz w:val="16"/>
                <w:szCs w:val="16"/>
              </w:rPr>
              <w:t>Яйца</w:t>
            </w:r>
          </w:p>
        </w:tc>
        <w:tc>
          <w:tcPr>
            <w:tcW w:w="1134" w:type="dxa"/>
            <w:vAlign w:val="center"/>
          </w:tcPr>
          <w:p w14:paraId="623F55F5" w14:textId="09C1D0E1"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992" w:type="dxa"/>
            <w:vAlign w:val="center"/>
          </w:tcPr>
          <w:p w14:paraId="37D66AAA" w14:textId="6B76F5F7"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992" w:type="dxa"/>
            <w:vAlign w:val="center"/>
          </w:tcPr>
          <w:p w14:paraId="37C6D6A6" w14:textId="4DC707B4"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709" w:type="dxa"/>
            <w:vAlign w:val="center"/>
          </w:tcPr>
          <w:p w14:paraId="16064E3B" w14:textId="1F3A2D7C"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0AF3E3E9" w14:textId="256A9F79"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567" w:type="dxa"/>
          </w:tcPr>
          <w:p w14:paraId="497B1725" w14:textId="51509FEF" w:rsidR="00536C27" w:rsidRPr="00DB424F" w:rsidRDefault="00536C27" w:rsidP="00536C27">
            <w:pPr>
              <w:jc w:val="center"/>
              <w:rPr>
                <w:rFonts w:asciiTheme="majorHAnsi" w:hAnsiTheme="majorHAnsi"/>
                <w:b/>
                <w:sz w:val="16"/>
                <w:szCs w:val="16"/>
                <w:lang w:val="hy-AM"/>
              </w:rPr>
            </w:pPr>
          </w:p>
        </w:tc>
        <w:tc>
          <w:tcPr>
            <w:tcW w:w="709" w:type="dxa"/>
          </w:tcPr>
          <w:p w14:paraId="1233B472" w14:textId="3D2F0E9E" w:rsidR="00536C27" w:rsidRPr="00DB424F" w:rsidRDefault="00536C27" w:rsidP="00536C27">
            <w:pPr>
              <w:jc w:val="center"/>
              <w:rPr>
                <w:rFonts w:asciiTheme="majorHAnsi" w:hAnsiTheme="majorHAnsi"/>
                <w:b/>
                <w:sz w:val="16"/>
                <w:szCs w:val="16"/>
                <w:lang w:val="hy-AM"/>
              </w:rPr>
            </w:pPr>
          </w:p>
        </w:tc>
        <w:tc>
          <w:tcPr>
            <w:tcW w:w="567" w:type="dxa"/>
          </w:tcPr>
          <w:p w14:paraId="649E3042" w14:textId="04F4C4D0" w:rsidR="00536C27" w:rsidRPr="00DB424F" w:rsidRDefault="00536C27" w:rsidP="00536C27">
            <w:pPr>
              <w:jc w:val="center"/>
              <w:rPr>
                <w:rFonts w:asciiTheme="majorHAnsi" w:hAnsiTheme="majorHAnsi"/>
                <w:b/>
                <w:sz w:val="16"/>
                <w:szCs w:val="16"/>
                <w:lang w:val="hy-AM"/>
              </w:rPr>
            </w:pPr>
          </w:p>
        </w:tc>
        <w:tc>
          <w:tcPr>
            <w:tcW w:w="567" w:type="dxa"/>
          </w:tcPr>
          <w:p w14:paraId="23AE52AF" w14:textId="5AF50605" w:rsidR="00536C27" w:rsidRPr="00DB424F" w:rsidRDefault="00536C27" w:rsidP="00536C27">
            <w:pPr>
              <w:jc w:val="center"/>
              <w:rPr>
                <w:rFonts w:asciiTheme="majorHAnsi" w:hAnsiTheme="majorHAnsi"/>
                <w:b/>
                <w:sz w:val="16"/>
                <w:szCs w:val="16"/>
                <w:lang w:val="hy-AM"/>
              </w:rPr>
            </w:pPr>
          </w:p>
        </w:tc>
        <w:tc>
          <w:tcPr>
            <w:tcW w:w="708" w:type="dxa"/>
          </w:tcPr>
          <w:p w14:paraId="71A6BCF7" w14:textId="1665D04E" w:rsidR="00536C27" w:rsidRPr="00DB424F" w:rsidRDefault="00536C27" w:rsidP="00536C27">
            <w:pPr>
              <w:jc w:val="center"/>
              <w:rPr>
                <w:rFonts w:asciiTheme="majorHAnsi" w:hAnsiTheme="majorHAnsi"/>
                <w:b/>
                <w:sz w:val="16"/>
                <w:szCs w:val="16"/>
                <w:lang w:val="hy-AM"/>
              </w:rPr>
            </w:pPr>
          </w:p>
        </w:tc>
        <w:tc>
          <w:tcPr>
            <w:tcW w:w="567" w:type="dxa"/>
          </w:tcPr>
          <w:p w14:paraId="24AC552E" w14:textId="12490587" w:rsidR="00536C27" w:rsidRPr="00DB424F" w:rsidRDefault="00536C27" w:rsidP="00536C27">
            <w:pPr>
              <w:jc w:val="center"/>
              <w:rPr>
                <w:rFonts w:asciiTheme="majorHAnsi" w:hAnsiTheme="majorHAnsi"/>
                <w:b/>
                <w:sz w:val="16"/>
                <w:szCs w:val="16"/>
                <w:lang w:val="hy-AM"/>
              </w:rPr>
            </w:pPr>
          </w:p>
        </w:tc>
        <w:tc>
          <w:tcPr>
            <w:tcW w:w="709" w:type="dxa"/>
          </w:tcPr>
          <w:p w14:paraId="024C8C86" w14:textId="6DA94856" w:rsidR="00536C27" w:rsidRPr="00DB424F" w:rsidRDefault="00536C27" w:rsidP="00536C27">
            <w:pPr>
              <w:jc w:val="center"/>
              <w:rPr>
                <w:rFonts w:asciiTheme="majorHAnsi" w:hAnsiTheme="majorHAnsi"/>
                <w:b/>
                <w:sz w:val="16"/>
                <w:szCs w:val="16"/>
                <w:lang w:val="hy-AM"/>
              </w:rPr>
            </w:pPr>
          </w:p>
        </w:tc>
        <w:tc>
          <w:tcPr>
            <w:tcW w:w="1135" w:type="dxa"/>
          </w:tcPr>
          <w:p w14:paraId="4DB796BE" w14:textId="5406172B" w:rsidR="00536C27" w:rsidRPr="00DB424F" w:rsidRDefault="00536C27" w:rsidP="00536C27">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536C27" w:rsidRPr="00DB424F" w14:paraId="7B3B0AFF" w14:textId="77777777" w:rsidTr="00536C27">
        <w:trPr>
          <w:trHeight w:val="404"/>
        </w:trPr>
        <w:tc>
          <w:tcPr>
            <w:tcW w:w="993" w:type="dxa"/>
          </w:tcPr>
          <w:p w14:paraId="15D204DB" w14:textId="77777777" w:rsidR="00536C27" w:rsidRPr="00DB424F" w:rsidRDefault="00536C27" w:rsidP="00536C27">
            <w:pPr>
              <w:pStyle w:val="aff"/>
              <w:widowControl w:val="0"/>
              <w:numPr>
                <w:ilvl w:val="0"/>
                <w:numId w:val="36"/>
              </w:numPr>
              <w:jc w:val="center"/>
              <w:rPr>
                <w:rFonts w:asciiTheme="majorHAnsi" w:hAnsiTheme="majorHAnsi"/>
                <w:sz w:val="20"/>
                <w:szCs w:val="20"/>
              </w:rPr>
            </w:pPr>
          </w:p>
        </w:tc>
        <w:tc>
          <w:tcPr>
            <w:tcW w:w="1134" w:type="dxa"/>
            <w:vAlign w:val="center"/>
          </w:tcPr>
          <w:p w14:paraId="35111462" w14:textId="6D91084D" w:rsidR="00536C27" w:rsidRPr="00DB424F" w:rsidRDefault="00536C27" w:rsidP="00536C27">
            <w:pPr>
              <w:jc w:val="center"/>
              <w:rPr>
                <w:rFonts w:asciiTheme="majorHAnsi" w:hAnsiTheme="majorHAnsi"/>
                <w:color w:val="000000"/>
                <w:sz w:val="20"/>
                <w:szCs w:val="20"/>
                <w:lang w:val="en-US"/>
              </w:rPr>
            </w:pPr>
            <w:r w:rsidRPr="00195E3A">
              <w:rPr>
                <w:rFonts w:asciiTheme="minorHAnsi" w:hAnsiTheme="minorHAnsi" w:cstheme="minorHAnsi"/>
                <w:sz w:val="16"/>
                <w:szCs w:val="16"/>
              </w:rPr>
              <w:t>15851100</w:t>
            </w:r>
          </w:p>
        </w:tc>
        <w:tc>
          <w:tcPr>
            <w:tcW w:w="2977" w:type="dxa"/>
          </w:tcPr>
          <w:p w14:paraId="6B47D0BC" w14:textId="7CC23557" w:rsidR="00536C27" w:rsidRPr="00755B77" w:rsidRDefault="00536C27" w:rsidP="00536C27">
            <w:pPr>
              <w:jc w:val="center"/>
              <w:rPr>
                <w:rFonts w:asciiTheme="minorHAnsi" w:hAnsiTheme="minorHAnsi" w:cstheme="minorHAnsi"/>
                <w:sz w:val="16"/>
                <w:szCs w:val="16"/>
              </w:rPr>
            </w:pPr>
            <w:r w:rsidRPr="00755B77">
              <w:rPr>
                <w:rFonts w:asciiTheme="minorHAnsi" w:hAnsiTheme="minorHAnsi" w:cstheme="minorHAnsi"/>
                <w:sz w:val="16"/>
                <w:szCs w:val="16"/>
              </w:rPr>
              <w:t>Макароны</w:t>
            </w:r>
          </w:p>
        </w:tc>
        <w:tc>
          <w:tcPr>
            <w:tcW w:w="1134" w:type="dxa"/>
            <w:vAlign w:val="center"/>
          </w:tcPr>
          <w:p w14:paraId="29C1095B" w14:textId="0674B5CF"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992" w:type="dxa"/>
            <w:vAlign w:val="center"/>
          </w:tcPr>
          <w:p w14:paraId="4EA50179" w14:textId="466F794D"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992" w:type="dxa"/>
            <w:vAlign w:val="center"/>
          </w:tcPr>
          <w:p w14:paraId="2B36526E" w14:textId="3D8D542B"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709" w:type="dxa"/>
            <w:vAlign w:val="center"/>
          </w:tcPr>
          <w:p w14:paraId="3D1FB408" w14:textId="228332F8"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044A7AF1" w14:textId="26843781"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567" w:type="dxa"/>
          </w:tcPr>
          <w:p w14:paraId="385B0F79" w14:textId="57C737A4" w:rsidR="00536C27" w:rsidRPr="00DB424F" w:rsidRDefault="00536C27" w:rsidP="00536C27">
            <w:pPr>
              <w:jc w:val="center"/>
              <w:rPr>
                <w:rFonts w:asciiTheme="majorHAnsi" w:hAnsiTheme="majorHAnsi"/>
                <w:b/>
                <w:sz w:val="16"/>
                <w:szCs w:val="16"/>
                <w:lang w:val="hy-AM"/>
              </w:rPr>
            </w:pPr>
          </w:p>
        </w:tc>
        <w:tc>
          <w:tcPr>
            <w:tcW w:w="709" w:type="dxa"/>
          </w:tcPr>
          <w:p w14:paraId="186D56F9" w14:textId="380FF8C4" w:rsidR="00536C27" w:rsidRPr="00DB424F" w:rsidRDefault="00536C27" w:rsidP="00536C27">
            <w:pPr>
              <w:jc w:val="center"/>
              <w:rPr>
                <w:rFonts w:asciiTheme="majorHAnsi" w:hAnsiTheme="majorHAnsi"/>
                <w:b/>
                <w:sz w:val="16"/>
                <w:szCs w:val="16"/>
                <w:lang w:val="hy-AM"/>
              </w:rPr>
            </w:pPr>
          </w:p>
        </w:tc>
        <w:tc>
          <w:tcPr>
            <w:tcW w:w="567" w:type="dxa"/>
          </w:tcPr>
          <w:p w14:paraId="35AE42E8" w14:textId="634DBB1B" w:rsidR="00536C27" w:rsidRPr="00DB424F" w:rsidRDefault="00536C27" w:rsidP="00536C27">
            <w:pPr>
              <w:jc w:val="center"/>
              <w:rPr>
                <w:rFonts w:asciiTheme="majorHAnsi" w:hAnsiTheme="majorHAnsi"/>
                <w:b/>
                <w:sz w:val="16"/>
                <w:szCs w:val="16"/>
                <w:lang w:val="hy-AM"/>
              </w:rPr>
            </w:pPr>
          </w:p>
        </w:tc>
        <w:tc>
          <w:tcPr>
            <w:tcW w:w="567" w:type="dxa"/>
          </w:tcPr>
          <w:p w14:paraId="79499DD0" w14:textId="5F2681C8" w:rsidR="00536C27" w:rsidRPr="00DB424F" w:rsidRDefault="00536C27" w:rsidP="00536C27">
            <w:pPr>
              <w:jc w:val="center"/>
              <w:rPr>
                <w:rFonts w:asciiTheme="majorHAnsi" w:hAnsiTheme="majorHAnsi"/>
                <w:b/>
                <w:sz w:val="16"/>
                <w:szCs w:val="16"/>
                <w:lang w:val="hy-AM"/>
              </w:rPr>
            </w:pPr>
          </w:p>
        </w:tc>
        <w:tc>
          <w:tcPr>
            <w:tcW w:w="708" w:type="dxa"/>
          </w:tcPr>
          <w:p w14:paraId="1838251C" w14:textId="539A3D17" w:rsidR="00536C27" w:rsidRPr="00DB424F" w:rsidRDefault="00536C27" w:rsidP="00536C27">
            <w:pPr>
              <w:jc w:val="center"/>
              <w:rPr>
                <w:rFonts w:asciiTheme="majorHAnsi" w:hAnsiTheme="majorHAnsi"/>
                <w:b/>
                <w:sz w:val="16"/>
                <w:szCs w:val="16"/>
                <w:lang w:val="hy-AM"/>
              </w:rPr>
            </w:pPr>
          </w:p>
        </w:tc>
        <w:tc>
          <w:tcPr>
            <w:tcW w:w="567" w:type="dxa"/>
          </w:tcPr>
          <w:p w14:paraId="3CF4500E" w14:textId="359FEED5" w:rsidR="00536C27" w:rsidRPr="00DB424F" w:rsidRDefault="00536C27" w:rsidP="00536C27">
            <w:pPr>
              <w:jc w:val="center"/>
              <w:rPr>
                <w:rFonts w:asciiTheme="majorHAnsi" w:hAnsiTheme="majorHAnsi"/>
                <w:b/>
                <w:sz w:val="16"/>
                <w:szCs w:val="16"/>
                <w:lang w:val="hy-AM"/>
              </w:rPr>
            </w:pPr>
          </w:p>
        </w:tc>
        <w:tc>
          <w:tcPr>
            <w:tcW w:w="709" w:type="dxa"/>
          </w:tcPr>
          <w:p w14:paraId="03AFFB5C" w14:textId="1D147A2E" w:rsidR="00536C27" w:rsidRPr="00DB424F" w:rsidRDefault="00536C27" w:rsidP="00536C27">
            <w:pPr>
              <w:jc w:val="center"/>
              <w:rPr>
                <w:rFonts w:asciiTheme="majorHAnsi" w:hAnsiTheme="majorHAnsi"/>
                <w:b/>
                <w:sz w:val="16"/>
                <w:szCs w:val="16"/>
                <w:lang w:val="hy-AM"/>
              </w:rPr>
            </w:pPr>
          </w:p>
        </w:tc>
        <w:tc>
          <w:tcPr>
            <w:tcW w:w="1135" w:type="dxa"/>
          </w:tcPr>
          <w:p w14:paraId="114ABCD6" w14:textId="0D34A0C7" w:rsidR="00536C27" w:rsidRPr="00DB424F" w:rsidRDefault="00536C27" w:rsidP="00536C27">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536C27" w:rsidRPr="00DB424F" w14:paraId="0629B2A6" w14:textId="77777777" w:rsidTr="00536C27">
        <w:trPr>
          <w:trHeight w:val="404"/>
        </w:trPr>
        <w:tc>
          <w:tcPr>
            <w:tcW w:w="993" w:type="dxa"/>
          </w:tcPr>
          <w:p w14:paraId="2321CDC0" w14:textId="77777777" w:rsidR="00536C27" w:rsidRPr="00DB424F" w:rsidRDefault="00536C27" w:rsidP="00536C27">
            <w:pPr>
              <w:pStyle w:val="aff"/>
              <w:widowControl w:val="0"/>
              <w:numPr>
                <w:ilvl w:val="0"/>
                <w:numId w:val="36"/>
              </w:numPr>
              <w:jc w:val="center"/>
              <w:rPr>
                <w:rFonts w:asciiTheme="majorHAnsi" w:hAnsiTheme="majorHAnsi"/>
                <w:sz w:val="20"/>
                <w:szCs w:val="20"/>
              </w:rPr>
            </w:pPr>
          </w:p>
        </w:tc>
        <w:tc>
          <w:tcPr>
            <w:tcW w:w="1134" w:type="dxa"/>
            <w:vAlign w:val="center"/>
          </w:tcPr>
          <w:p w14:paraId="62DF14FE" w14:textId="6FF862BD" w:rsidR="00536C27" w:rsidRPr="00DB424F" w:rsidRDefault="00536C27" w:rsidP="00536C27">
            <w:pPr>
              <w:jc w:val="center"/>
              <w:rPr>
                <w:rFonts w:asciiTheme="majorHAnsi" w:hAnsiTheme="majorHAnsi"/>
                <w:color w:val="000000"/>
                <w:sz w:val="20"/>
                <w:szCs w:val="20"/>
                <w:lang w:val="en-US"/>
              </w:rPr>
            </w:pPr>
            <w:r w:rsidRPr="00195E3A">
              <w:rPr>
                <w:rFonts w:asciiTheme="minorHAnsi" w:hAnsiTheme="minorHAnsi" w:cstheme="minorHAnsi"/>
                <w:sz w:val="16"/>
                <w:szCs w:val="16"/>
              </w:rPr>
              <w:t>15331154</w:t>
            </w:r>
          </w:p>
        </w:tc>
        <w:tc>
          <w:tcPr>
            <w:tcW w:w="2977" w:type="dxa"/>
          </w:tcPr>
          <w:p w14:paraId="233530BD" w14:textId="418556B9" w:rsidR="00536C27" w:rsidRPr="00755B77" w:rsidRDefault="00536C27" w:rsidP="00536C27">
            <w:pPr>
              <w:jc w:val="center"/>
              <w:rPr>
                <w:rFonts w:asciiTheme="minorHAnsi" w:hAnsiTheme="minorHAnsi" w:cstheme="minorHAnsi"/>
                <w:sz w:val="16"/>
                <w:szCs w:val="16"/>
              </w:rPr>
            </w:pPr>
            <w:r w:rsidRPr="00755B77">
              <w:rPr>
                <w:rFonts w:asciiTheme="minorHAnsi" w:hAnsiTheme="minorHAnsi" w:cstheme="minorHAnsi"/>
                <w:sz w:val="16"/>
                <w:szCs w:val="16"/>
              </w:rPr>
              <w:t>Горох</w:t>
            </w:r>
          </w:p>
        </w:tc>
        <w:tc>
          <w:tcPr>
            <w:tcW w:w="1134" w:type="dxa"/>
            <w:vAlign w:val="center"/>
          </w:tcPr>
          <w:p w14:paraId="62D923D7" w14:textId="39522342"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992" w:type="dxa"/>
            <w:vAlign w:val="center"/>
          </w:tcPr>
          <w:p w14:paraId="01E1B858" w14:textId="1F1F7B30"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992" w:type="dxa"/>
            <w:vAlign w:val="center"/>
          </w:tcPr>
          <w:p w14:paraId="4B69B659" w14:textId="15C59C9C"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709" w:type="dxa"/>
            <w:vAlign w:val="center"/>
          </w:tcPr>
          <w:p w14:paraId="4A9B7BAE" w14:textId="31A76CEB"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49E4A4D1" w14:textId="4846CD8A"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567" w:type="dxa"/>
          </w:tcPr>
          <w:p w14:paraId="6393C143" w14:textId="720A3B60" w:rsidR="00536C27" w:rsidRPr="00DB424F" w:rsidRDefault="00536C27" w:rsidP="00536C27">
            <w:pPr>
              <w:jc w:val="center"/>
              <w:rPr>
                <w:rFonts w:asciiTheme="majorHAnsi" w:hAnsiTheme="majorHAnsi"/>
                <w:b/>
                <w:sz w:val="16"/>
                <w:szCs w:val="16"/>
                <w:lang w:val="hy-AM"/>
              </w:rPr>
            </w:pPr>
          </w:p>
        </w:tc>
        <w:tc>
          <w:tcPr>
            <w:tcW w:w="709" w:type="dxa"/>
          </w:tcPr>
          <w:p w14:paraId="366A114A" w14:textId="125F6DF6" w:rsidR="00536C27" w:rsidRPr="00DB424F" w:rsidRDefault="00536C27" w:rsidP="00536C27">
            <w:pPr>
              <w:jc w:val="center"/>
              <w:rPr>
                <w:rFonts w:asciiTheme="majorHAnsi" w:hAnsiTheme="majorHAnsi"/>
                <w:b/>
                <w:sz w:val="16"/>
                <w:szCs w:val="16"/>
                <w:lang w:val="hy-AM"/>
              </w:rPr>
            </w:pPr>
          </w:p>
        </w:tc>
        <w:tc>
          <w:tcPr>
            <w:tcW w:w="567" w:type="dxa"/>
          </w:tcPr>
          <w:p w14:paraId="1E261795" w14:textId="017576E9" w:rsidR="00536C27" w:rsidRPr="00DB424F" w:rsidRDefault="00536C27" w:rsidP="00536C27">
            <w:pPr>
              <w:jc w:val="center"/>
              <w:rPr>
                <w:rFonts w:asciiTheme="majorHAnsi" w:hAnsiTheme="majorHAnsi"/>
                <w:b/>
                <w:sz w:val="16"/>
                <w:szCs w:val="16"/>
                <w:lang w:val="hy-AM"/>
              </w:rPr>
            </w:pPr>
          </w:p>
        </w:tc>
        <w:tc>
          <w:tcPr>
            <w:tcW w:w="567" w:type="dxa"/>
          </w:tcPr>
          <w:p w14:paraId="36635E7C" w14:textId="638BB396" w:rsidR="00536C27" w:rsidRPr="00DB424F" w:rsidRDefault="00536C27" w:rsidP="00536C27">
            <w:pPr>
              <w:jc w:val="center"/>
              <w:rPr>
                <w:rFonts w:asciiTheme="majorHAnsi" w:hAnsiTheme="majorHAnsi"/>
                <w:b/>
                <w:sz w:val="16"/>
                <w:szCs w:val="16"/>
                <w:lang w:val="hy-AM"/>
              </w:rPr>
            </w:pPr>
          </w:p>
        </w:tc>
        <w:tc>
          <w:tcPr>
            <w:tcW w:w="708" w:type="dxa"/>
          </w:tcPr>
          <w:p w14:paraId="1D2C8D19" w14:textId="36653414" w:rsidR="00536C27" w:rsidRPr="00DB424F" w:rsidRDefault="00536C27" w:rsidP="00536C27">
            <w:pPr>
              <w:jc w:val="center"/>
              <w:rPr>
                <w:rFonts w:asciiTheme="majorHAnsi" w:hAnsiTheme="majorHAnsi"/>
                <w:b/>
                <w:sz w:val="16"/>
                <w:szCs w:val="16"/>
                <w:lang w:val="hy-AM"/>
              </w:rPr>
            </w:pPr>
          </w:p>
        </w:tc>
        <w:tc>
          <w:tcPr>
            <w:tcW w:w="567" w:type="dxa"/>
          </w:tcPr>
          <w:p w14:paraId="512DA796" w14:textId="0F1F1494" w:rsidR="00536C27" w:rsidRPr="00DB424F" w:rsidRDefault="00536C27" w:rsidP="00536C27">
            <w:pPr>
              <w:jc w:val="center"/>
              <w:rPr>
                <w:rFonts w:asciiTheme="majorHAnsi" w:hAnsiTheme="majorHAnsi"/>
                <w:b/>
                <w:sz w:val="16"/>
                <w:szCs w:val="16"/>
                <w:lang w:val="hy-AM"/>
              </w:rPr>
            </w:pPr>
          </w:p>
        </w:tc>
        <w:tc>
          <w:tcPr>
            <w:tcW w:w="709" w:type="dxa"/>
          </w:tcPr>
          <w:p w14:paraId="5F830579" w14:textId="10AE7083" w:rsidR="00536C27" w:rsidRPr="00DB424F" w:rsidRDefault="00536C27" w:rsidP="00536C27">
            <w:pPr>
              <w:jc w:val="center"/>
              <w:rPr>
                <w:rFonts w:asciiTheme="majorHAnsi" w:hAnsiTheme="majorHAnsi"/>
                <w:b/>
                <w:sz w:val="16"/>
                <w:szCs w:val="16"/>
                <w:lang w:val="hy-AM"/>
              </w:rPr>
            </w:pPr>
          </w:p>
        </w:tc>
        <w:tc>
          <w:tcPr>
            <w:tcW w:w="1135" w:type="dxa"/>
          </w:tcPr>
          <w:p w14:paraId="4075E6F2" w14:textId="75AB92A5" w:rsidR="00536C27" w:rsidRPr="00DB424F" w:rsidRDefault="00536C27" w:rsidP="00536C27">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536C27" w:rsidRPr="00DB424F" w14:paraId="7A91584A" w14:textId="77777777" w:rsidTr="00536C27">
        <w:trPr>
          <w:trHeight w:val="404"/>
        </w:trPr>
        <w:tc>
          <w:tcPr>
            <w:tcW w:w="993" w:type="dxa"/>
          </w:tcPr>
          <w:p w14:paraId="08B750E4" w14:textId="77777777" w:rsidR="00536C27" w:rsidRPr="00DB424F" w:rsidRDefault="00536C27" w:rsidP="00536C27">
            <w:pPr>
              <w:pStyle w:val="aff"/>
              <w:widowControl w:val="0"/>
              <w:numPr>
                <w:ilvl w:val="0"/>
                <w:numId w:val="36"/>
              </w:numPr>
              <w:jc w:val="center"/>
              <w:rPr>
                <w:rFonts w:asciiTheme="majorHAnsi" w:hAnsiTheme="majorHAnsi"/>
                <w:sz w:val="20"/>
                <w:szCs w:val="20"/>
              </w:rPr>
            </w:pPr>
          </w:p>
        </w:tc>
        <w:tc>
          <w:tcPr>
            <w:tcW w:w="1134" w:type="dxa"/>
            <w:vAlign w:val="center"/>
          </w:tcPr>
          <w:p w14:paraId="7BA6F259" w14:textId="26F0D4BD" w:rsidR="00536C27" w:rsidRPr="00DB424F" w:rsidRDefault="00536C27" w:rsidP="00536C27">
            <w:pPr>
              <w:jc w:val="center"/>
              <w:rPr>
                <w:rFonts w:asciiTheme="majorHAnsi" w:hAnsiTheme="majorHAnsi"/>
                <w:color w:val="000000"/>
                <w:sz w:val="20"/>
                <w:szCs w:val="20"/>
                <w:lang w:val="en-US"/>
              </w:rPr>
            </w:pPr>
            <w:r w:rsidRPr="00195E3A">
              <w:rPr>
                <w:rFonts w:asciiTheme="minorHAnsi" w:hAnsiTheme="minorHAnsi" w:cstheme="minorHAnsi"/>
                <w:sz w:val="16"/>
                <w:szCs w:val="16"/>
              </w:rPr>
              <w:t>15331153</w:t>
            </w:r>
          </w:p>
        </w:tc>
        <w:tc>
          <w:tcPr>
            <w:tcW w:w="2977" w:type="dxa"/>
          </w:tcPr>
          <w:p w14:paraId="4EAC3106" w14:textId="335CC476" w:rsidR="00536C27" w:rsidRPr="00755B77" w:rsidRDefault="00536C27" w:rsidP="00536C27">
            <w:pPr>
              <w:jc w:val="center"/>
              <w:rPr>
                <w:rFonts w:asciiTheme="minorHAnsi" w:hAnsiTheme="minorHAnsi" w:cstheme="minorHAnsi"/>
                <w:sz w:val="16"/>
                <w:szCs w:val="16"/>
              </w:rPr>
            </w:pPr>
            <w:r w:rsidRPr="00755B77">
              <w:rPr>
                <w:rFonts w:asciiTheme="minorHAnsi" w:hAnsiTheme="minorHAnsi" w:cstheme="minorHAnsi"/>
                <w:sz w:val="16"/>
                <w:szCs w:val="16"/>
              </w:rPr>
              <w:t>Чечевица</w:t>
            </w:r>
          </w:p>
        </w:tc>
        <w:tc>
          <w:tcPr>
            <w:tcW w:w="1134" w:type="dxa"/>
            <w:vAlign w:val="center"/>
          </w:tcPr>
          <w:p w14:paraId="36CDD688" w14:textId="5F480DDC"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992" w:type="dxa"/>
            <w:vAlign w:val="center"/>
          </w:tcPr>
          <w:p w14:paraId="6495D9D1" w14:textId="6A488BE2"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992" w:type="dxa"/>
            <w:vAlign w:val="center"/>
          </w:tcPr>
          <w:p w14:paraId="63D21F55" w14:textId="7C2B4A92"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709" w:type="dxa"/>
            <w:vAlign w:val="center"/>
          </w:tcPr>
          <w:p w14:paraId="3EE19436" w14:textId="4A31FC73"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6EFFBE12" w14:textId="19F38B22"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567" w:type="dxa"/>
          </w:tcPr>
          <w:p w14:paraId="642BAC4D" w14:textId="6927AD4A" w:rsidR="00536C27" w:rsidRPr="00DB424F" w:rsidRDefault="00536C27" w:rsidP="00536C27">
            <w:pPr>
              <w:jc w:val="center"/>
              <w:rPr>
                <w:rFonts w:asciiTheme="majorHAnsi" w:hAnsiTheme="majorHAnsi"/>
                <w:b/>
                <w:sz w:val="16"/>
                <w:szCs w:val="16"/>
                <w:lang w:val="hy-AM"/>
              </w:rPr>
            </w:pPr>
          </w:p>
        </w:tc>
        <w:tc>
          <w:tcPr>
            <w:tcW w:w="709" w:type="dxa"/>
          </w:tcPr>
          <w:p w14:paraId="7A7DF83C" w14:textId="5BA1CC4E" w:rsidR="00536C27" w:rsidRPr="00DB424F" w:rsidRDefault="00536C27" w:rsidP="00536C27">
            <w:pPr>
              <w:jc w:val="center"/>
              <w:rPr>
                <w:rFonts w:asciiTheme="majorHAnsi" w:hAnsiTheme="majorHAnsi"/>
                <w:b/>
                <w:sz w:val="16"/>
                <w:szCs w:val="16"/>
                <w:lang w:val="hy-AM"/>
              </w:rPr>
            </w:pPr>
          </w:p>
        </w:tc>
        <w:tc>
          <w:tcPr>
            <w:tcW w:w="567" w:type="dxa"/>
          </w:tcPr>
          <w:p w14:paraId="4DA91613" w14:textId="18DFC553" w:rsidR="00536C27" w:rsidRPr="00DB424F" w:rsidRDefault="00536C27" w:rsidP="00536C27">
            <w:pPr>
              <w:jc w:val="center"/>
              <w:rPr>
                <w:rFonts w:asciiTheme="majorHAnsi" w:hAnsiTheme="majorHAnsi"/>
                <w:b/>
                <w:sz w:val="16"/>
                <w:szCs w:val="16"/>
                <w:lang w:val="hy-AM"/>
              </w:rPr>
            </w:pPr>
          </w:p>
        </w:tc>
        <w:tc>
          <w:tcPr>
            <w:tcW w:w="567" w:type="dxa"/>
          </w:tcPr>
          <w:p w14:paraId="6AC0AF8A" w14:textId="38E08875" w:rsidR="00536C27" w:rsidRPr="00DB424F" w:rsidRDefault="00536C27" w:rsidP="00536C27">
            <w:pPr>
              <w:jc w:val="center"/>
              <w:rPr>
                <w:rFonts w:asciiTheme="majorHAnsi" w:hAnsiTheme="majorHAnsi"/>
                <w:b/>
                <w:sz w:val="16"/>
                <w:szCs w:val="16"/>
                <w:lang w:val="hy-AM"/>
              </w:rPr>
            </w:pPr>
          </w:p>
        </w:tc>
        <w:tc>
          <w:tcPr>
            <w:tcW w:w="708" w:type="dxa"/>
          </w:tcPr>
          <w:p w14:paraId="7D1B3CC3" w14:textId="41140A6B" w:rsidR="00536C27" w:rsidRPr="00DB424F" w:rsidRDefault="00536C27" w:rsidP="00536C27">
            <w:pPr>
              <w:jc w:val="center"/>
              <w:rPr>
                <w:rFonts w:asciiTheme="majorHAnsi" w:hAnsiTheme="majorHAnsi"/>
                <w:b/>
                <w:sz w:val="16"/>
                <w:szCs w:val="16"/>
                <w:lang w:val="hy-AM"/>
              </w:rPr>
            </w:pPr>
          </w:p>
        </w:tc>
        <w:tc>
          <w:tcPr>
            <w:tcW w:w="567" w:type="dxa"/>
          </w:tcPr>
          <w:p w14:paraId="18F6F9CE" w14:textId="1EF1E612" w:rsidR="00536C27" w:rsidRPr="00DB424F" w:rsidRDefault="00536C27" w:rsidP="00536C27">
            <w:pPr>
              <w:jc w:val="center"/>
              <w:rPr>
                <w:rFonts w:asciiTheme="majorHAnsi" w:hAnsiTheme="majorHAnsi"/>
                <w:b/>
                <w:sz w:val="16"/>
                <w:szCs w:val="16"/>
                <w:lang w:val="hy-AM"/>
              </w:rPr>
            </w:pPr>
          </w:p>
        </w:tc>
        <w:tc>
          <w:tcPr>
            <w:tcW w:w="709" w:type="dxa"/>
          </w:tcPr>
          <w:p w14:paraId="55DA1C24" w14:textId="0D94C262" w:rsidR="00536C27" w:rsidRPr="00DB424F" w:rsidRDefault="00536C27" w:rsidP="00536C27">
            <w:pPr>
              <w:jc w:val="center"/>
              <w:rPr>
                <w:rFonts w:asciiTheme="majorHAnsi" w:hAnsiTheme="majorHAnsi"/>
                <w:b/>
                <w:sz w:val="16"/>
                <w:szCs w:val="16"/>
                <w:lang w:val="hy-AM"/>
              </w:rPr>
            </w:pPr>
          </w:p>
        </w:tc>
        <w:tc>
          <w:tcPr>
            <w:tcW w:w="1135" w:type="dxa"/>
          </w:tcPr>
          <w:p w14:paraId="2B7675C9" w14:textId="3EE9F7E5" w:rsidR="00536C27" w:rsidRPr="00DB424F" w:rsidRDefault="00536C27" w:rsidP="00536C27">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536C27" w:rsidRPr="00DB424F" w14:paraId="69FE3AFE" w14:textId="77777777" w:rsidTr="00536C27">
        <w:trPr>
          <w:trHeight w:val="404"/>
        </w:trPr>
        <w:tc>
          <w:tcPr>
            <w:tcW w:w="993" w:type="dxa"/>
          </w:tcPr>
          <w:p w14:paraId="34F4F888" w14:textId="77777777" w:rsidR="00536C27" w:rsidRPr="00DB424F" w:rsidRDefault="00536C27" w:rsidP="00536C27">
            <w:pPr>
              <w:pStyle w:val="aff"/>
              <w:widowControl w:val="0"/>
              <w:numPr>
                <w:ilvl w:val="0"/>
                <w:numId w:val="36"/>
              </w:numPr>
              <w:jc w:val="center"/>
              <w:rPr>
                <w:rFonts w:asciiTheme="majorHAnsi" w:hAnsiTheme="majorHAnsi"/>
                <w:sz w:val="20"/>
                <w:szCs w:val="20"/>
              </w:rPr>
            </w:pPr>
          </w:p>
        </w:tc>
        <w:tc>
          <w:tcPr>
            <w:tcW w:w="1134" w:type="dxa"/>
            <w:vAlign w:val="center"/>
          </w:tcPr>
          <w:p w14:paraId="34EF57BE" w14:textId="001E15AE" w:rsidR="00536C27" w:rsidRPr="00DB424F" w:rsidRDefault="00536C27" w:rsidP="00536C27">
            <w:pPr>
              <w:jc w:val="center"/>
              <w:rPr>
                <w:rFonts w:asciiTheme="majorHAnsi" w:hAnsiTheme="majorHAnsi"/>
                <w:color w:val="000000"/>
                <w:sz w:val="20"/>
                <w:szCs w:val="20"/>
                <w:lang w:val="en-US"/>
              </w:rPr>
            </w:pPr>
            <w:r w:rsidRPr="00195E3A">
              <w:rPr>
                <w:rFonts w:asciiTheme="minorHAnsi" w:hAnsiTheme="minorHAnsi" w:cstheme="minorHAnsi"/>
                <w:sz w:val="16"/>
                <w:szCs w:val="16"/>
              </w:rPr>
              <w:t>15541200</w:t>
            </w:r>
          </w:p>
        </w:tc>
        <w:tc>
          <w:tcPr>
            <w:tcW w:w="2977" w:type="dxa"/>
          </w:tcPr>
          <w:p w14:paraId="5D05E1CC" w14:textId="08E9A0C3" w:rsidR="00536C27" w:rsidRPr="00755B77" w:rsidRDefault="00536C27" w:rsidP="00536C27">
            <w:pPr>
              <w:jc w:val="center"/>
              <w:rPr>
                <w:rFonts w:asciiTheme="minorHAnsi" w:hAnsiTheme="minorHAnsi" w:cstheme="minorHAnsi"/>
                <w:sz w:val="16"/>
                <w:szCs w:val="16"/>
              </w:rPr>
            </w:pPr>
            <w:r w:rsidRPr="00755B77">
              <w:rPr>
                <w:rFonts w:asciiTheme="minorHAnsi" w:hAnsiTheme="minorHAnsi" w:cstheme="minorHAnsi"/>
                <w:sz w:val="16"/>
                <w:szCs w:val="16"/>
              </w:rPr>
              <w:t>Сыр/нут</w:t>
            </w:r>
          </w:p>
        </w:tc>
        <w:tc>
          <w:tcPr>
            <w:tcW w:w="1134" w:type="dxa"/>
            <w:vAlign w:val="center"/>
          </w:tcPr>
          <w:p w14:paraId="0AEAD591" w14:textId="2F2D47AF"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992" w:type="dxa"/>
            <w:vAlign w:val="center"/>
          </w:tcPr>
          <w:p w14:paraId="66BC9E27" w14:textId="7723BE1E"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992" w:type="dxa"/>
            <w:vAlign w:val="center"/>
          </w:tcPr>
          <w:p w14:paraId="6D0C3228" w14:textId="314171EC"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709" w:type="dxa"/>
            <w:vAlign w:val="center"/>
          </w:tcPr>
          <w:p w14:paraId="45B43DC7" w14:textId="6B893C25"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2EB2DFFF" w14:textId="361460BD"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567" w:type="dxa"/>
          </w:tcPr>
          <w:p w14:paraId="1F481846" w14:textId="601BEDBC" w:rsidR="00536C27" w:rsidRPr="00DB424F" w:rsidRDefault="00536C27" w:rsidP="00536C27">
            <w:pPr>
              <w:jc w:val="center"/>
              <w:rPr>
                <w:rFonts w:asciiTheme="majorHAnsi" w:hAnsiTheme="majorHAnsi"/>
                <w:b/>
                <w:sz w:val="16"/>
                <w:szCs w:val="16"/>
                <w:lang w:val="hy-AM"/>
              </w:rPr>
            </w:pPr>
          </w:p>
        </w:tc>
        <w:tc>
          <w:tcPr>
            <w:tcW w:w="709" w:type="dxa"/>
          </w:tcPr>
          <w:p w14:paraId="2BD7F8B8" w14:textId="74118B5A" w:rsidR="00536C27" w:rsidRPr="00DB424F" w:rsidRDefault="00536C27" w:rsidP="00536C27">
            <w:pPr>
              <w:jc w:val="center"/>
              <w:rPr>
                <w:rFonts w:asciiTheme="majorHAnsi" w:hAnsiTheme="majorHAnsi"/>
                <w:b/>
                <w:sz w:val="16"/>
                <w:szCs w:val="16"/>
                <w:lang w:val="hy-AM"/>
              </w:rPr>
            </w:pPr>
          </w:p>
        </w:tc>
        <w:tc>
          <w:tcPr>
            <w:tcW w:w="567" w:type="dxa"/>
          </w:tcPr>
          <w:p w14:paraId="176D62AB" w14:textId="12A58CA7" w:rsidR="00536C27" w:rsidRPr="00DB424F" w:rsidRDefault="00536C27" w:rsidP="00536C27">
            <w:pPr>
              <w:jc w:val="center"/>
              <w:rPr>
                <w:rFonts w:asciiTheme="majorHAnsi" w:hAnsiTheme="majorHAnsi"/>
                <w:b/>
                <w:sz w:val="16"/>
                <w:szCs w:val="16"/>
                <w:lang w:val="hy-AM"/>
              </w:rPr>
            </w:pPr>
          </w:p>
        </w:tc>
        <w:tc>
          <w:tcPr>
            <w:tcW w:w="567" w:type="dxa"/>
          </w:tcPr>
          <w:p w14:paraId="5A6EF9F5" w14:textId="775F0090" w:rsidR="00536C27" w:rsidRPr="00DB424F" w:rsidRDefault="00536C27" w:rsidP="00536C27">
            <w:pPr>
              <w:jc w:val="center"/>
              <w:rPr>
                <w:rFonts w:asciiTheme="majorHAnsi" w:hAnsiTheme="majorHAnsi"/>
                <w:b/>
                <w:sz w:val="16"/>
                <w:szCs w:val="16"/>
                <w:lang w:val="hy-AM"/>
              </w:rPr>
            </w:pPr>
          </w:p>
        </w:tc>
        <w:tc>
          <w:tcPr>
            <w:tcW w:w="708" w:type="dxa"/>
          </w:tcPr>
          <w:p w14:paraId="6E7822EA" w14:textId="2A2F65BE" w:rsidR="00536C27" w:rsidRPr="00DB424F" w:rsidRDefault="00536C27" w:rsidP="00536C27">
            <w:pPr>
              <w:jc w:val="center"/>
              <w:rPr>
                <w:rFonts w:asciiTheme="majorHAnsi" w:hAnsiTheme="majorHAnsi"/>
                <w:b/>
                <w:sz w:val="16"/>
                <w:szCs w:val="16"/>
                <w:lang w:val="hy-AM"/>
              </w:rPr>
            </w:pPr>
          </w:p>
        </w:tc>
        <w:tc>
          <w:tcPr>
            <w:tcW w:w="567" w:type="dxa"/>
          </w:tcPr>
          <w:p w14:paraId="11E04EF7" w14:textId="74598AD1" w:rsidR="00536C27" w:rsidRPr="00DB424F" w:rsidRDefault="00536C27" w:rsidP="00536C27">
            <w:pPr>
              <w:jc w:val="center"/>
              <w:rPr>
                <w:rFonts w:asciiTheme="majorHAnsi" w:hAnsiTheme="majorHAnsi"/>
                <w:b/>
                <w:sz w:val="16"/>
                <w:szCs w:val="16"/>
                <w:lang w:val="hy-AM"/>
              </w:rPr>
            </w:pPr>
          </w:p>
        </w:tc>
        <w:tc>
          <w:tcPr>
            <w:tcW w:w="709" w:type="dxa"/>
          </w:tcPr>
          <w:p w14:paraId="65421931" w14:textId="322FF1BC" w:rsidR="00536C27" w:rsidRPr="00DB424F" w:rsidRDefault="00536C27" w:rsidP="00536C27">
            <w:pPr>
              <w:jc w:val="center"/>
              <w:rPr>
                <w:rFonts w:asciiTheme="majorHAnsi" w:hAnsiTheme="majorHAnsi"/>
                <w:b/>
                <w:sz w:val="16"/>
                <w:szCs w:val="16"/>
                <w:lang w:val="hy-AM"/>
              </w:rPr>
            </w:pPr>
          </w:p>
        </w:tc>
        <w:tc>
          <w:tcPr>
            <w:tcW w:w="1135" w:type="dxa"/>
          </w:tcPr>
          <w:p w14:paraId="33CD673C" w14:textId="084C8D8B" w:rsidR="00536C27" w:rsidRPr="00DB424F" w:rsidRDefault="00536C27" w:rsidP="00536C27">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536C27" w:rsidRPr="00DB424F" w14:paraId="581F74C4" w14:textId="77777777" w:rsidTr="00536C27">
        <w:trPr>
          <w:trHeight w:val="404"/>
        </w:trPr>
        <w:tc>
          <w:tcPr>
            <w:tcW w:w="993" w:type="dxa"/>
          </w:tcPr>
          <w:p w14:paraId="592A0614" w14:textId="77777777" w:rsidR="00536C27" w:rsidRPr="00DB424F" w:rsidRDefault="00536C27" w:rsidP="00536C27">
            <w:pPr>
              <w:pStyle w:val="aff"/>
              <w:widowControl w:val="0"/>
              <w:numPr>
                <w:ilvl w:val="0"/>
                <w:numId w:val="36"/>
              </w:numPr>
              <w:jc w:val="center"/>
              <w:rPr>
                <w:rFonts w:asciiTheme="majorHAnsi" w:hAnsiTheme="majorHAnsi"/>
                <w:sz w:val="20"/>
                <w:szCs w:val="20"/>
              </w:rPr>
            </w:pPr>
          </w:p>
        </w:tc>
        <w:tc>
          <w:tcPr>
            <w:tcW w:w="1134" w:type="dxa"/>
            <w:vAlign w:val="center"/>
          </w:tcPr>
          <w:p w14:paraId="3C380502" w14:textId="1D325E79" w:rsidR="00536C27" w:rsidRPr="00DB424F" w:rsidRDefault="00536C27" w:rsidP="00536C27">
            <w:pPr>
              <w:jc w:val="center"/>
              <w:rPr>
                <w:rFonts w:asciiTheme="majorHAnsi" w:hAnsiTheme="majorHAnsi"/>
                <w:color w:val="000000"/>
                <w:sz w:val="20"/>
                <w:szCs w:val="20"/>
                <w:lang w:val="en-US"/>
              </w:rPr>
            </w:pPr>
            <w:r w:rsidRPr="00195E3A">
              <w:rPr>
                <w:rFonts w:asciiTheme="minorHAnsi" w:hAnsiTheme="minorHAnsi" w:cstheme="minorHAnsi"/>
                <w:sz w:val="16"/>
                <w:szCs w:val="16"/>
              </w:rPr>
              <w:t>15551600</w:t>
            </w:r>
          </w:p>
        </w:tc>
        <w:tc>
          <w:tcPr>
            <w:tcW w:w="2977" w:type="dxa"/>
          </w:tcPr>
          <w:p w14:paraId="4C24EC1A" w14:textId="05C90DAB" w:rsidR="00536C27" w:rsidRPr="00755B77" w:rsidRDefault="00536C27" w:rsidP="00536C27">
            <w:pPr>
              <w:jc w:val="center"/>
              <w:rPr>
                <w:rFonts w:asciiTheme="minorHAnsi" w:hAnsiTheme="minorHAnsi" w:cstheme="minorHAnsi"/>
                <w:sz w:val="16"/>
                <w:szCs w:val="16"/>
              </w:rPr>
            </w:pPr>
            <w:r w:rsidRPr="00755B77">
              <w:rPr>
                <w:rFonts w:asciiTheme="minorHAnsi" w:hAnsiTheme="minorHAnsi" w:cstheme="minorHAnsi"/>
                <w:sz w:val="16"/>
                <w:szCs w:val="16"/>
              </w:rPr>
              <w:t>Йогурт</w:t>
            </w:r>
          </w:p>
        </w:tc>
        <w:tc>
          <w:tcPr>
            <w:tcW w:w="1134" w:type="dxa"/>
            <w:vAlign w:val="center"/>
          </w:tcPr>
          <w:p w14:paraId="6F06A2C9" w14:textId="46D01544"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992" w:type="dxa"/>
            <w:vAlign w:val="center"/>
          </w:tcPr>
          <w:p w14:paraId="2B893C5D" w14:textId="37CCAD0B"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992" w:type="dxa"/>
            <w:vAlign w:val="center"/>
          </w:tcPr>
          <w:p w14:paraId="4ADD7A46" w14:textId="42174295"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709" w:type="dxa"/>
            <w:vAlign w:val="center"/>
          </w:tcPr>
          <w:p w14:paraId="3F827B23" w14:textId="7CB8715E"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0BBAB174" w14:textId="5F4812E4"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567" w:type="dxa"/>
          </w:tcPr>
          <w:p w14:paraId="14366A69" w14:textId="36DAF752" w:rsidR="00536C27" w:rsidRPr="00DB424F" w:rsidRDefault="00536C27" w:rsidP="00536C27">
            <w:pPr>
              <w:jc w:val="center"/>
              <w:rPr>
                <w:rFonts w:asciiTheme="majorHAnsi" w:hAnsiTheme="majorHAnsi"/>
                <w:b/>
                <w:sz w:val="16"/>
                <w:szCs w:val="16"/>
                <w:lang w:val="hy-AM"/>
              </w:rPr>
            </w:pPr>
          </w:p>
        </w:tc>
        <w:tc>
          <w:tcPr>
            <w:tcW w:w="709" w:type="dxa"/>
          </w:tcPr>
          <w:p w14:paraId="069D0BA0" w14:textId="12789439" w:rsidR="00536C27" w:rsidRPr="00DB424F" w:rsidRDefault="00536C27" w:rsidP="00536C27">
            <w:pPr>
              <w:jc w:val="center"/>
              <w:rPr>
                <w:rFonts w:asciiTheme="majorHAnsi" w:hAnsiTheme="majorHAnsi"/>
                <w:b/>
                <w:sz w:val="16"/>
                <w:szCs w:val="16"/>
                <w:lang w:val="hy-AM"/>
              </w:rPr>
            </w:pPr>
          </w:p>
        </w:tc>
        <w:tc>
          <w:tcPr>
            <w:tcW w:w="567" w:type="dxa"/>
          </w:tcPr>
          <w:p w14:paraId="51D3A58F" w14:textId="1A5A3A3A" w:rsidR="00536C27" w:rsidRPr="00DB424F" w:rsidRDefault="00536C27" w:rsidP="00536C27">
            <w:pPr>
              <w:jc w:val="center"/>
              <w:rPr>
                <w:rFonts w:asciiTheme="majorHAnsi" w:hAnsiTheme="majorHAnsi"/>
                <w:b/>
                <w:sz w:val="16"/>
                <w:szCs w:val="16"/>
                <w:lang w:val="hy-AM"/>
              </w:rPr>
            </w:pPr>
          </w:p>
        </w:tc>
        <w:tc>
          <w:tcPr>
            <w:tcW w:w="567" w:type="dxa"/>
          </w:tcPr>
          <w:p w14:paraId="3F832DC6" w14:textId="7B201F35" w:rsidR="00536C27" w:rsidRPr="00DB424F" w:rsidRDefault="00536C27" w:rsidP="00536C27">
            <w:pPr>
              <w:jc w:val="center"/>
              <w:rPr>
                <w:rFonts w:asciiTheme="majorHAnsi" w:hAnsiTheme="majorHAnsi"/>
                <w:b/>
                <w:sz w:val="16"/>
                <w:szCs w:val="16"/>
                <w:lang w:val="hy-AM"/>
              </w:rPr>
            </w:pPr>
          </w:p>
        </w:tc>
        <w:tc>
          <w:tcPr>
            <w:tcW w:w="708" w:type="dxa"/>
          </w:tcPr>
          <w:p w14:paraId="267FE211" w14:textId="674C748C" w:rsidR="00536C27" w:rsidRPr="00DB424F" w:rsidRDefault="00536C27" w:rsidP="00536C27">
            <w:pPr>
              <w:jc w:val="center"/>
              <w:rPr>
                <w:rFonts w:asciiTheme="majorHAnsi" w:hAnsiTheme="majorHAnsi"/>
                <w:b/>
                <w:sz w:val="16"/>
                <w:szCs w:val="16"/>
                <w:lang w:val="hy-AM"/>
              </w:rPr>
            </w:pPr>
          </w:p>
        </w:tc>
        <w:tc>
          <w:tcPr>
            <w:tcW w:w="567" w:type="dxa"/>
          </w:tcPr>
          <w:p w14:paraId="1310778D" w14:textId="7969B4DD" w:rsidR="00536C27" w:rsidRPr="00DB424F" w:rsidRDefault="00536C27" w:rsidP="00536C27">
            <w:pPr>
              <w:jc w:val="center"/>
              <w:rPr>
                <w:rFonts w:asciiTheme="majorHAnsi" w:hAnsiTheme="majorHAnsi"/>
                <w:b/>
                <w:sz w:val="16"/>
                <w:szCs w:val="16"/>
                <w:lang w:val="hy-AM"/>
              </w:rPr>
            </w:pPr>
          </w:p>
        </w:tc>
        <w:tc>
          <w:tcPr>
            <w:tcW w:w="709" w:type="dxa"/>
          </w:tcPr>
          <w:p w14:paraId="79C719BC" w14:textId="2A7C30D2" w:rsidR="00536C27" w:rsidRPr="00DB424F" w:rsidRDefault="00536C27" w:rsidP="00536C27">
            <w:pPr>
              <w:jc w:val="center"/>
              <w:rPr>
                <w:rFonts w:asciiTheme="majorHAnsi" w:hAnsiTheme="majorHAnsi"/>
                <w:b/>
                <w:sz w:val="16"/>
                <w:szCs w:val="16"/>
                <w:lang w:val="hy-AM"/>
              </w:rPr>
            </w:pPr>
          </w:p>
        </w:tc>
        <w:tc>
          <w:tcPr>
            <w:tcW w:w="1135" w:type="dxa"/>
          </w:tcPr>
          <w:p w14:paraId="6633465E" w14:textId="62320154" w:rsidR="00536C27" w:rsidRPr="00DB424F" w:rsidRDefault="00536C27" w:rsidP="00536C27">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536C27" w:rsidRPr="00DB424F" w14:paraId="33DFE2A6" w14:textId="77777777" w:rsidTr="00536C27">
        <w:trPr>
          <w:trHeight w:val="404"/>
        </w:trPr>
        <w:tc>
          <w:tcPr>
            <w:tcW w:w="993" w:type="dxa"/>
          </w:tcPr>
          <w:p w14:paraId="68192E70" w14:textId="77777777" w:rsidR="00536C27" w:rsidRPr="00DB424F" w:rsidRDefault="00536C27" w:rsidP="00536C27">
            <w:pPr>
              <w:pStyle w:val="aff"/>
              <w:widowControl w:val="0"/>
              <w:numPr>
                <w:ilvl w:val="0"/>
                <w:numId w:val="36"/>
              </w:numPr>
              <w:jc w:val="center"/>
              <w:rPr>
                <w:rFonts w:asciiTheme="majorHAnsi" w:hAnsiTheme="majorHAnsi"/>
                <w:sz w:val="20"/>
                <w:szCs w:val="20"/>
              </w:rPr>
            </w:pPr>
          </w:p>
        </w:tc>
        <w:tc>
          <w:tcPr>
            <w:tcW w:w="1134" w:type="dxa"/>
            <w:vAlign w:val="center"/>
          </w:tcPr>
          <w:p w14:paraId="2917608C" w14:textId="305F0C85" w:rsidR="00536C27" w:rsidRPr="00DB424F" w:rsidRDefault="00536C27" w:rsidP="00536C27">
            <w:pPr>
              <w:jc w:val="center"/>
              <w:rPr>
                <w:rFonts w:asciiTheme="majorHAnsi" w:hAnsiTheme="majorHAnsi"/>
                <w:color w:val="000000"/>
                <w:sz w:val="20"/>
                <w:szCs w:val="20"/>
                <w:lang w:val="en-US"/>
              </w:rPr>
            </w:pPr>
            <w:r w:rsidRPr="00195E3A">
              <w:rPr>
                <w:rFonts w:asciiTheme="minorHAnsi" w:hAnsiTheme="minorHAnsi" w:cstheme="minorHAnsi"/>
                <w:sz w:val="16"/>
                <w:szCs w:val="16"/>
              </w:rPr>
              <w:t>15333100</w:t>
            </w:r>
          </w:p>
        </w:tc>
        <w:tc>
          <w:tcPr>
            <w:tcW w:w="2977" w:type="dxa"/>
          </w:tcPr>
          <w:p w14:paraId="00DFADE2" w14:textId="0D1E0EC6" w:rsidR="00536C27" w:rsidRPr="00755B77" w:rsidRDefault="00536C27" w:rsidP="00536C27">
            <w:pPr>
              <w:jc w:val="center"/>
              <w:rPr>
                <w:rFonts w:asciiTheme="minorHAnsi" w:hAnsiTheme="minorHAnsi" w:cstheme="minorHAnsi"/>
                <w:sz w:val="16"/>
                <w:szCs w:val="16"/>
              </w:rPr>
            </w:pPr>
            <w:r w:rsidRPr="00755B77">
              <w:rPr>
                <w:rFonts w:asciiTheme="minorHAnsi" w:hAnsiTheme="minorHAnsi" w:cstheme="minorHAnsi"/>
                <w:sz w:val="16"/>
                <w:szCs w:val="16"/>
              </w:rPr>
              <w:t>Томатная паста</w:t>
            </w:r>
          </w:p>
        </w:tc>
        <w:tc>
          <w:tcPr>
            <w:tcW w:w="1134" w:type="dxa"/>
            <w:vAlign w:val="center"/>
          </w:tcPr>
          <w:p w14:paraId="4FC1561C" w14:textId="6B099BC7"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992" w:type="dxa"/>
            <w:vAlign w:val="center"/>
          </w:tcPr>
          <w:p w14:paraId="3D412D68" w14:textId="6AAA1129"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992" w:type="dxa"/>
            <w:vAlign w:val="center"/>
          </w:tcPr>
          <w:p w14:paraId="0877CDB8" w14:textId="19613314"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709" w:type="dxa"/>
            <w:vAlign w:val="center"/>
          </w:tcPr>
          <w:p w14:paraId="201E7478" w14:textId="40F1504C"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4B66F05E" w14:textId="04A238C6" w:rsidR="00536C27" w:rsidRPr="00DB424F" w:rsidRDefault="00536C27" w:rsidP="00536C27">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567" w:type="dxa"/>
          </w:tcPr>
          <w:p w14:paraId="47202425" w14:textId="77777777" w:rsidR="00536C27" w:rsidRPr="00DB424F" w:rsidRDefault="00536C27" w:rsidP="00536C27">
            <w:pPr>
              <w:jc w:val="center"/>
              <w:rPr>
                <w:rFonts w:asciiTheme="majorHAnsi" w:hAnsiTheme="majorHAnsi"/>
                <w:b/>
                <w:sz w:val="16"/>
                <w:szCs w:val="16"/>
                <w:lang w:val="hy-AM"/>
              </w:rPr>
            </w:pPr>
          </w:p>
        </w:tc>
        <w:tc>
          <w:tcPr>
            <w:tcW w:w="709" w:type="dxa"/>
          </w:tcPr>
          <w:p w14:paraId="37178771" w14:textId="77777777" w:rsidR="00536C27" w:rsidRPr="00DB424F" w:rsidRDefault="00536C27" w:rsidP="00536C27">
            <w:pPr>
              <w:jc w:val="center"/>
              <w:rPr>
                <w:rFonts w:asciiTheme="majorHAnsi" w:hAnsiTheme="majorHAnsi"/>
                <w:b/>
                <w:sz w:val="16"/>
                <w:szCs w:val="16"/>
                <w:lang w:val="hy-AM"/>
              </w:rPr>
            </w:pPr>
          </w:p>
        </w:tc>
        <w:tc>
          <w:tcPr>
            <w:tcW w:w="567" w:type="dxa"/>
          </w:tcPr>
          <w:p w14:paraId="1CB3D863" w14:textId="77777777" w:rsidR="00536C27" w:rsidRPr="00DB424F" w:rsidRDefault="00536C27" w:rsidP="00536C27">
            <w:pPr>
              <w:jc w:val="center"/>
              <w:rPr>
                <w:rFonts w:asciiTheme="majorHAnsi" w:hAnsiTheme="majorHAnsi"/>
                <w:b/>
                <w:sz w:val="16"/>
                <w:szCs w:val="16"/>
                <w:lang w:val="hy-AM"/>
              </w:rPr>
            </w:pPr>
          </w:p>
        </w:tc>
        <w:tc>
          <w:tcPr>
            <w:tcW w:w="567" w:type="dxa"/>
          </w:tcPr>
          <w:p w14:paraId="3A811BBE" w14:textId="77777777" w:rsidR="00536C27" w:rsidRPr="00DB424F" w:rsidRDefault="00536C27" w:rsidP="00536C27">
            <w:pPr>
              <w:jc w:val="center"/>
              <w:rPr>
                <w:rFonts w:asciiTheme="majorHAnsi" w:hAnsiTheme="majorHAnsi"/>
                <w:b/>
                <w:sz w:val="16"/>
                <w:szCs w:val="16"/>
                <w:lang w:val="hy-AM"/>
              </w:rPr>
            </w:pPr>
          </w:p>
        </w:tc>
        <w:tc>
          <w:tcPr>
            <w:tcW w:w="708" w:type="dxa"/>
          </w:tcPr>
          <w:p w14:paraId="06121055" w14:textId="77777777" w:rsidR="00536C27" w:rsidRPr="00DB424F" w:rsidRDefault="00536C27" w:rsidP="00536C27">
            <w:pPr>
              <w:jc w:val="center"/>
              <w:rPr>
                <w:rFonts w:asciiTheme="majorHAnsi" w:hAnsiTheme="majorHAnsi"/>
                <w:b/>
                <w:sz w:val="16"/>
                <w:szCs w:val="16"/>
                <w:lang w:val="hy-AM"/>
              </w:rPr>
            </w:pPr>
          </w:p>
        </w:tc>
        <w:tc>
          <w:tcPr>
            <w:tcW w:w="567" w:type="dxa"/>
          </w:tcPr>
          <w:p w14:paraId="7E094B37" w14:textId="77777777" w:rsidR="00536C27" w:rsidRPr="00DB424F" w:rsidRDefault="00536C27" w:rsidP="00536C27">
            <w:pPr>
              <w:jc w:val="center"/>
              <w:rPr>
                <w:rFonts w:asciiTheme="majorHAnsi" w:hAnsiTheme="majorHAnsi"/>
                <w:b/>
                <w:sz w:val="16"/>
                <w:szCs w:val="16"/>
                <w:lang w:val="hy-AM"/>
              </w:rPr>
            </w:pPr>
          </w:p>
        </w:tc>
        <w:tc>
          <w:tcPr>
            <w:tcW w:w="709" w:type="dxa"/>
          </w:tcPr>
          <w:p w14:paraId="459781FA" w14:textId="77777777" w:rsidR="00536C27" w:rsidRPr="00DB424F" w:rsidRDefault="00536C27" w:rsidP="00536C27">
            <w:pPr>
              <w:jc w:val="center"/>
              <w:rPr>
                <w:rFonts w:asciiTheme="majorHAnsi" w:hAnsiTheme="majorHAnsi"/>
                <w:b/>
                <w:sz w:val="16"/>
                <w:szCs w:val="16"/>
                <w:lang w:val="hy-AM"/>
              </w:rPr>
            </w:pPr>
          </w:p>
        </w:tc>
        <w:tc>
          <w:tcPr>
            <w:tcW w:w="1135" w:type="dxa"/>
          </w:tcPr>
          <w:p w14:paraId="60623D8B" w14:textId="2FACEEE6" w:rsidR="00536C27" w:rsidRPr="00DB424F" w:rsidRDefault="00536C27" w:rsidP="00536C27">
            <w:pPr>
              <w:jc w:val="center"/>
              <w:rPr>
                <w:rFonts w:asciiTheme="majorHAnsi" w:hAnsiTheme="majorHAnsi"/>
                <w:b/>
                <w:sz w:val="16"/>
                <w:szCs w:val="16"/>
                <w:lang w:val="hy-AM"/>
              </w:rPr>
            </w:pPr>
            <w:r w:rsidRPr="00DB424F">
              <w:rPr>
                <w:rFonts w:asciiTheme="majorHAnsi" w:hAnsiTheme="majorHAnsi"/>
                <w:b/>
                <w:sz w:val="16"/>
                <w:szCs w:val="16"/>
                <w:lang w:val="hy-AM"/>
              </w:rPr>
              <w:t>100%</w:t>
            </w:r>
          </w:p>
        </w:tc>
      </w:tr>
    </w:tbl>
    <w:p w14:paraId="3523D8EB" w14:textId="77777777" w:rsidR="00071D1C" w:rsidRPr="00DB424F" w:rsidRDefault="00071D1C" w:rsidP="00B46D58">
      <w:pPr>
        <w:widowControl w:val="0"/>
        <w:spacing w:after="120"/>
        <w:rPr>
          <w:rFonts w:asciiTheme="majorHAnsi" w:hAnsiTheme="majorHAnsi"/>
          <w:i/>
        </w:rPr>
      </w:pPr>
    </w:p>
    <w:tbl>
      <w:tblPr>
        <w:tblW w:w="9639" w:type="dxa"/>
        <w:jc w:val="center"/>
        <w:tblLayout w:type="fixed"/>
        <w:tblLook w:val="0000" w:firstRow="0" w:lastRow="0" w:firstColumn="0" w:lastColumn="0" w:noHBand="0" w:noVBand="0"/>
      </w:tblPr>
      <w:tblGrid>
        <w:gridCol w:w="4536"/>
        <w:gridCol w:w="760"/>
        <w:gridCol w:w="4343"/>
      </w:tblGrid>
      <w:tr w:rsidR="00B138F3" w:rsidRPr="00DB424F" w14:paraId="4978BEAB" w14:textId="77777777" w:rsidTr="00E22E51">
        <w:trPr>
          <w:jc w:val="center"/>
        </w:trPr>
        <w:tc>
          <w:tcPr>
            <w:tcW w:w="4536" w:type="dxa"/>
          </w:tcPr>
          <w:p w14:paraId="3751BA2C" w14:textId="77777777" w:rsidR="00B35777" w:rsidRPr="00DB424F" w:rsidRDefault="00B35777" w:rsidP="00B46D58">
            <w:pPr>
              <w:widowControl w:val="0"/>
              <w:spacing w:after="160"/>
              <w:jc w:val="center"/>
              <w:rPr>
                <w:rFonts w:asciiTheme="majorHAnsi" w:hAnsiTheme="majorHAnsi"/>
                <w:b/>
                <w:u w:val="single"/>
              </w:rPr>
            </w:pPr>
          </w:p>
          <w:p w14:paraId="3B458025" w14:textId="77777777" w:rsidR="00071D1C" w:rsidRPr="00DB424F" w:rsidRDefault="00071D1C" w:rsidP="00B46D58">
            <w:pPr>
              <w:widowControl w:val="0"/>
              <w:spacing w:after="160"/>
              <w:jc w:val="center"/>
              <w:rPr>
                <w:rFonts w:asciiTheme="majorHAnsi" w:hAnsiTheme="majorHAnsi"/>
                <w:b/>
                <w:u w:val="single"/>
              </w:rPr>
            </w:pPr>
            <w:r w:rsidRPr="00DB424F">
              <w:rPr>
                <w:rFonts w:asciiTheme="majorHAnsi" w:hAnsiTheme="majorHAnsi"/>
                <w:b/>
                <w:u w:val="single"/>
              </w:rPr>
              <w:t>ПОКУПАТЕЛЬ</w:t>
            </w:r>
          </w:p>
          <w:p w14:paraId="58B32DBA" w14:textId="77777777" w:rsidR="00B35777" w:rsidRPr="00DB424F" w:rsidRDefault="00B35777" w:rsidP="00B46D58">
            <w:pPr>
              <w:widowControl w:val="0"/>
              <w:spacing w:after="160"/>
              <w:jc w:val="center"/>
              <w:rPr>
                <w:rFonts w:asciiTheme="majorHAnsi" w:hAnsiTheme="majorHAnsi"/>
                <w:b/>
                <w:bCs/>
                <w:sz w:val="20"/>
                <w:szCs w:val="20"/>
              </w:rPr>
            </w:pPr>
          </w:p>
          <w:p w14:paraId="7451DDEF" w14:textId="77777777" w:rsidR="00071D1C" w:rsidRPr="00DB424F" w:rsidRDefault="00AB4EAB" w:rsidP="00B46D58">
            <w:pPr>
              <w:widowControl w:val="0"/>
              <w:jc w:val="center"/>
              <w:rPr>
                <w:rFonts w:asciiTheme="majorHAnsi" w:hAnsiTheme="majorHAnsi"/>
                <w:sz w:val="20"/>
                <w:szCs w:val="20"/>
                <w:lang w:val="en-US"/>
              </w:rPr>
            </w:pPr>
            <w:r w:rsidRPr="00DB424F">
              <w:rPr>
                <w:rFonts w:asciiTheme="majorHAnsi" w:hAnsiTheme="majorHAnsi"/>
                <w:sz w:val="20"/>
                <w:szCs w:val="20"/>
                <w:lang w:val="en-US"/>
              </w:rPr>
              <w:t>______________________</w:t>
            </w:r>
          </w:p>
          <w:p w14:paraId="03BC1982" w14:textId="77777777" w:rsidR="00071D1C" w:rsidRPr="00DB424F" w:rsidRDefault="00071D1C" w:rsidP="00B46D58">
            <w:pPr>
              <w:widowControl w:val="0"/>
              <w:spacing w:after="160"/>
              <w:jc w:val="center"/>
              <w:rPr>
                <w:rFonts w:asciiTheme="majorHAnsi" w:hAnsiTheme="majorHAnsi"/>
                <w:sz w:val="20"/>
                <w:szCs w:val="20"/>
              </w:rPr>
            </w:pPr>
            <w:r w:rsidRPr="00DB424F">
              <w:rPr>
                <w:rFonts w:asciiTheme="majorHAnsi" w:hAnsiTheme="majorHAnsi"/>
                <w:sz w:val="20"/>
                <w:szCs w:val="20"/>
              </w:rPr>
              <w:t>/подпись/</w:t>
            </w:r>
          </w:p>
          <w:p w14:paraId="622B311E" w14:textId="77777777" w:rsidR="00071D1C" w:rsidRPr="00DB424F" w:rsidRDefault="00071D1C" w:rsidP="00B46D58">
            <w:pPr>
              <w:widowControl w:val="0"/>
              <w:spacing w:after="160"/>
              <w:jc w:val="center"/>
              <w:rPr>
                <w:rFonts w:asciiTheme="majorHAnsi" w:hAnsiTheme="majorHAnsi"/>
              </w:rPr>
            </w:pPr>
            <w:r w:rsidRPr="00DB424F">
              <w:rPr>
                <w:rFonts w:asciiTheme="majorHAnsi" w:hAnsiTheme="majorHAnsi"/>
                <w:sz w:val="20"/>
                <w:szCs w:val="20"/>
              </w:rPr>
              <w:t>М. П.</w:t>
            </w:r>
          </w:p>
        </w:tc>
        <w:tc>
          <w:tcPr>
            <w:tcW w:w="760" w:type="dxa"/>
          </w:tcPr>
          <w:p w14:paraId="2E084223" w14:textId="77777777" w:rsidR="00071D1C" w:rsidRPr="00DB424F" w:rsidRDefault="00071D1C" w:rsidP="00B46D58">
            <w:pPr>
              <w:widowControl w:val="0"/>
              <w:spacing w:after="160"/>
              <w:jc w:val="center"/>
              <w:rPr>
                <w:rFonts w:asciiTheme="majorHAnsi" w:hAnsiTheme="majorHAnsi"/>
              </w:rPr>
            </w:pPr>
          </w:p>
        </w:tc>
        <w:tc>
          <w:tcPr>
            <w:tcW w:w="4343" w:type="dxa"/>
          </w:tcPr>
          <w:p w14:paraId="555FEBC5" w14:textId="77777777" w:rsidR="00B35777" w:rsidRPr="00DB424F" w:rsidRDefault="00B35777" w:rsidP="00B46D58">
            <w:pPr>
              <w:widowControl w:val="0"/>
              <w:spacing w:after="160"/>
              <w:jc w:val="center"/>
              <w:rPr>
                <w:rFonts w:asciiTheme="majorHAnsi" w:hAnsiTheme="majorHAnsi"/>
                <w:b/>
                <w:lang w:val="en-US"/>
              </w:rPr>
            </w:pPr>
          </w:p>
          <w:p w14:paraId="0DDE0452" w14:textId="77777777" w:rsidR="00071D1C" w:rsidRPr="00DB424F" w:rsidRDefault="00071D1C" w:rsidP="00B46D58">
            <w:pPr>
              <w:widowControl w:val="0"/>
              <w:spacing w:after="160"/>
              <w:jc w:val="center"/>
              <w:rPr>
                <w:rFonts w:asciiTheme="majorHAnsi" w:hAnsiTheme="majorHAnsi"/>
                <w:b/>
                <w:bCs/>
              </w:rPr>
            </w:pPr>
            <w:r w:rsidRPr="00DB424F">
              <w:rPr>
                <w:rFonts w:asciiTheme="majorHAnsi" w:hAnsiTheme="majorHAnsi"/>
                <w:b/>
              </w:rPr>
              <w:t>ПРОДАВЕЦ</w:t>
            </w:r>
          </w:p>
          <w:p w14:paraId="19587BD5" w14:textId="77777777" w:rsidR="00071D1C" w:rsidRPr="00DB424F" w:rsidRDefault="00AB4EAB" w:rsidP="00B46D58">
            <w:pPr>
              <w:widowControl w:val="0"/>
              <w:jc w:val="center"/>
              <w:rPr>
                <w:rFonts w:asciiTheme="majorHAnsi" w:hAnsiTheme="majorHAnsi"/>
                <w:lang w:val="en-US"/>
              </w:rPr>
            </w:pPr>
            <w:r w:rsidRPr="00DB424F">
              <w:rPr>
                <w:rFonts w:asciiTheme="majorHAnsi" w:hAnsiTheme="majorHAnsi"/>
                <w:lang w:val="en-US"/>
              </w:rPr>
              <w:t>______________________</w:t>
            </w:r>
          </w:p>
          <w:p w14:paraId="72935D23" w14:textId="77777777" w:rsidR="00071D1C" w:rsidRPr="00DB424F" w:rsidRDefault="00071D1C" w:rsidP="00B46D58">
            <w:pPr>
              <w:widowControl w:val="0"/>
              <w:spacing w:after="160"/>
              <w:jc w:val="center"/>
              <w:rPr>
                <w:rFonts w:asciiTheme="majorHAnsi" w:hAnsiTheme="majorHAnsi"/>
                <w:sz w:val="20"/>
                <w:szCs w:val="20"/>
              </w:rPr>
            </w:pPr>
            <w:r w:rsidRPr="00DB424F">
              <w:rPr>
                <w:rFonts w:asciiTheme="majorHAnsi" w:hAnsiTheme="majorHAnsi"/>
                <w:sz w:val="20"/>
                <w:szCs w:val="20"/>
              </w:rPr>
              <w:t>/подпись/</w:t>
            </w:r>
          </w:p>
          <w:p w14:paraId="1A6901DA" w14:textId="77777777" w:rsidR="00071D1C" w:rsidRPr="00DB424F" w:rsidRDefault="00071D1C" w:rsidP="00B46D58">
            <w:pPr>
              <w:widowControl w:val="0"/>
              <w:spacing w:after="160"/>
              <w:jc w:val="center"/>
              <w:rPr>
                <w:rFonts w:asciiTheme="majorHAnsi" w:hAnsiTheme="majorHAnsi"/>
              </w:rPr>
            </w:pPr>
            <w:r w:rsidRPr="00DB424F">
              <w:rPr>
                <w:rFonts w:asciiTheme="majorHAnsi" w:hAnsiTheme="majorHAnsi"/>
              </w:rPr>
              <w:t>М. П.</w:t>
            </w:r>
          </w:p>
        </w:tc>
      </w:tr>
    </w:tbl>
    <w:p w14:paraId="383781FC" w14:textId="77777777" w:rsidR="00071D1C" w:rsidRPr="00DB424F" w:rsidRDefault="00071D1C" w:rsidP="00B46D58">
      <w:pPr>
        <w:widowControl w:val="0"/>
        <w:spacing w:after="160"/>
        <w:rPr>
          <w:rFonts w:asciiTheme="majorHAnsi" w:hAnsiTheme="majorHAnsi"/>
        </w:rPr>
        <w:sectPr w:rsidR="00071D1C" w:rsidRPr="00DB424F" w:rsidSect="0064134F">
          <w:footnotePr>
            <w:pos w:val="beneathText"/>
          </w:footnotePr>
          <w:pgSz w:w="16838" w:h="11906" w:orient="landscape" w:code="9"/>
          <w:pgMar w:top="567" w:right="962" w:bottom="851" w:left="1418" w:header="561" w:footer="561" w:gutter="0"/>
          <w:cols w:space="720"/>
        </w:sectPr>
      </w:pPr>
    </w:p>
    <w:p w14:paraId="293EAC3A" w14:textId="77777777" w:rsidR="00DC3B16" w:rsidRPr="00DB424F" w:rsidRDefault="00DC3B16" w:rsidP="00DC3B16">
      <w:pPr>
        <w:widowControl w:val="0"/>
        <w:spacing w:after="160"/>
        <w:jc w:val="right"/>
        <w:rPr>
          <w:rFonts w:asciiTheme="majorHAnsi" w:hAnsiTheme="majorHAnsi"/>
          <w:i/>
        </w:rPr>
      </w:pPr>
      <w:r w:rsidRPr="00DB424F">
        <w:rPr>
          <w:rFonts w:asciiTheme="majorHAnsi" w:hAnsiTheme="majorHAnsi"/>
          <w:i/>
        </w:rPr>
        <w:lastRenderedPageBreak/>
        <w:t>Приложение № 3</w:t>
      </w:r>
    </w:p>
    <w:p w14:paraId="6461E796" w14:textId="77777777" w:rsidR="00DC3B16" w:rsidRPr="00DB424F" w:rsidRDefault="00DC3B16" w:rsidP="00DC3B16">
      <w:pPr>
        <w:widowControl w:val="0"/>
        <w:spacing w:after="160"/>
        <w:jc w:val="right"/>
        <w:rPr>
          <w:rFonts w:asciiTheme="majorHAnsi" w:hAnsiTheme="majorHAnsi"/>
          <w:i/>
        </w:rPr>
      </w:pPr>
      <w:r w:rsidRPr="00DB424F">
        <w:rPr>
          <w:rFonts w:asciiTheme="majorHAnsi" w:hAnsiTheme="majorHAnsi"/>
          <w:i/>
        </w:rPr>
        <w:t xml:space="preserve">к Договору под кодом </w:t>
      </w:r>
      <w:r w:rsidRPr="00DB424F">
        <w:rPr>
          <w:rFonts w:asciiTheme="majorHAnsi" w:hAnsiTheme="majorHAnsi"/>
          <w:i/>
        </w:rPr>
        <w:br/>
        <w:t>заключенному "</w:t>
      </w:r>
      <w:r w:rsidRPr="00DB424F">
        <w:rPr>
          <w:rFonts w:asciiTheme="majorHAnsi" w:hAnsiTheme="majorHAnsi"/>
          <w:i/>
        </w:rPr>
        <w:tab/>
        <w:t>"</w:t>
      </w:r>
      <w:r w:rsidRPr="00DB424F">
        <w:rPr>
          <w:rFonts w:asciiTheme="majorHAnsi" w:hAnsiTheme="majorHAnsi"/>
          <w:i/>
        </w:rPr>
        <w:tab/>
        <w:t>20</w:t>
      </w:r>
      <w:r w:rsidRPr="00DB424F">
        <w:rPr>
          <w:rFonts w:asciiTheme="majorHAnsi" w:hAnsiTheme="majorHAnsi"/>
          <w:i/>
        </w:rPr>
        <w:tab/>
        <w:t>г.</w:t>
      </w:r>
    </w:p>
    <w:p w14:paraId="1AFE6061" w14:textId="77777777" w:rsidR="00DC3B16" w:rsidRPr="00DB424F" w:rsidRDefault="00DC3B16" w:rsidP="00DC3B16">
      <w:pPr>
        <w:widowControl w:val="0"/>
        <w:spacing w:after="160"/>
        <w:ind w:left="-142" w:firstLine="142"/>
        <w:jc w:val="center"/>
        <w:rPr>
          <w:rFonts w:asciiTheme="majorHAnsi" w:hAnsiTheme="majorHAnsi"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51"/>
        <w:gridCol w:w="4999"/>
      </w:tblGrid>
      <w:tr w:rsidR="00DC3B16" w:rsidRPr="00DB424F" w14:paraId="56ADAA8D" w14:textId="77777777" w:rsidTr="002C2BE3">
        <w:trPr>
          <w:tblCellSpacing w:w="7" w:type="dxa"/>
          <w:jc w:val="center"/>
        </w:trPr>
        <w:tc>
          <w:tcPr>
            <w:tcW w:w="0" w:type="auto"/>
            <w:vAlign w:val="center"/>
          </w:tcPr>
          <w:p w14:paraId="2BC41885"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 xml:space="preserve">Сторона договора </w:t>
            </w:r>
          </w:p>
          <w:p w14:paraId="1CED7166"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_______________________________</w:t>
            </w:r>
          </w:p>
          <w:p w14:paraId="5C2409AE"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_______________________________</w:t>
            </w:r>
          </w:p>
          <w:p w14:paraId="6D9437D1"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место нахождения _______________</w:t>
            </w:r>
          </w:p>
          <w:p w14:paraId="6A2E446F"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Р/С____________________________</w:t>
            </w:r>
          </w:p>
          <w:p w14:paraId="0C044BBE"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УНН___________________________</w:t>
            </w:r>
          </w:p>
        </w:tc>
        <w:tc>
          <w:tcPr>
            <w:tcW w:w="0" w:type="auto"/>
            <w:vAlign w:val="center"/>
          </w:tcPr>
          <w:p w14:paraId="1BDA5D57"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 xml:space="preserve">Заказчик </w:t>
            </w:r>
          </w:p>
          <w:p w14:paraId="233B979E"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__________________________________</w:t>
            </w:r>
          </w:p>
          <w:p w14:paraId="4034470A"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__________________________________</w:t>
            </w:r>
          </w:p>
          <w:p w14:paraId="30961EC7"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место нахождения _________________</w:t>
            </w:r>
          </w:p>
          <w:p w14:paraId="0A279176"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Р/С_______________________________</w:t>
            </w:r>
          </w:p>
          <w:p w14:paraId="2B041530"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УНН______________________________</w:t>
            </w:r>
          </w:p>
        </w:tc>
      </w:tr>
    </w:tbl>
    <w:p w14:paraId="5F74D470" w14:textId="77777777" w:rsidR="00DC3B16" w:rsidRPr="00DB424F" w:rsidRDefault="00DC3B16" w:rsidP="00DC3B16">
      <w:pPr>
        <w:widowControl w:val="0"/>
        <w:spacing w:after="160"/>
        <w:ind w:firstLine="375"/>
        <w:rPr>
          <w:rFonts w:asciiTheme="majorHAnsi" w:hAnsiTheme="majorHAnsi"/>
          <w:iCs/>
        </w:rPr>
      </w:pPr>
    </w:p>
    <w:p w14:paraId="2006B823" w14:textId="77777777" w:rsidR="00DC3B16" w:rsidRPr="00DB424F" w:rsidRDefault="00DC3B16" w:rsidP="00DC3B16">
      <w:pPr>
        <w:widowControl w:val="0"/>
        <w:spacing w:after="160"/>
        <w:ind w:left="567" w:right="467"/>
        <w:jc w:val="center"/>
        <w:rPr>
          <w:rFonts w:asciiTheme="majorHAnsi" w:hAnsiTheme="majorHAnsi"/>
          <w:iCs/>
        </w:rPr>
      </w:pPr>
      <w:r w:rsidRPr="00DB424F">
        <w:rPr>
          <w:rFonts w:asciiTheme="majorHAnsi" w:hAnsiTheme="majorHAnsi"/>
          <w:b/>
        </w:rPr>
        <w:t>АКТ №</w:t>
      </w:r>
    </w:p>
    <w:p w14:paraId="3CD2DC53" w14:textId="77777777" w:rsidR="00DC3B16" w:rsidRPr="00DB424F" w:rsidRDefault="00DC3B16" w:rsidP="00DC3B16">
      <w:pPr>
        <w:widowControl w:val="0"/>
        <w:spacing w:after="160"/>
        <w:ind w:left="567" w:right="467"/>
        <w:jc w:val="center"/>
        <w:rPr>
          <w:rFonts w:asciiTheme="majorHAnsi" w:hAnsiTheme="majorHAnsi"/>
          <w:b/>
          <w:bCs/>
          <w:iCs/>
        </w:rPr>
      </w:pPr>
      <w:r w:rsidRPr="00DB424F">
        <w:rPr>
          <w:rFonts w:asciiTheme="majorHAnsi" w:hAnsiTheme="majorHAnsi"/>
          <w:b/>
        </w:rPr>
        <w:t xml:space="preserve">ПРИЕМА-ПЕРЕДАЧИ РЕЗУЛЬТАТОВ </w:t>
      </w:r>
      <w:r w:rsidRPr="00DB424F">
        <w:rPr>
          <w:rFonts w:asciiTheme="majorHAnsi" w:hAnsiTheme="majorHAnsi"/>
          <w:b/>
        </w:rPr>
        <w:br/>
        <w:t>ИСПОЛНЕНИЯ ДОГОВОРАИЛИ ЕГО ЧАСТИ</w:t>
      </w:r>
    </w:p>
    <w:p w14:paraId="005B2C2E" w14:textId="77777777" w:rsidR="00DC3B16" w:rsidRPr="00DB424F" w:rsidRDefault="00DC3B16" w:rsidP="00DC3B16">
      <w:pPr>
        <w:pStyle w:val="a3"/>
        <w:widowControl w:val="0"/>
        <w:spacing w:after="160" w:line="240" w:lineRule="auto"/>
        <w:ind w:firstLine="0"/>
        <w:jc w:val="center"/>
        <w:rPr>
          <w:rFonts w:asciiTheme="majorHAnsi" w:hAnsiTheme="majorHAnsi"/>
          <w:b/>
          <w:bCs/>
          <w:iCs/>
          <w:sz w:val="24"/>
          <w:szCs w:val="24"/>
        </w:rPr>
      </w:pPr>
    </w:p>
    <w:p w14:paraId="44BA93E3" w14:textId="77777777" w:rsidR="00DC3B16" w:rsidRPr="00DB424F" w:rsidRDefault="00DC3B16" w:rsidP="00DC3B16">
      <w:pPr>
        <w:pStyle w:val="a3"/>
        <w:widowControl w:val="0"/>
        <w:tabs>
          <w:tab w:val="left" w:pos="1134"/>
          <w:tab w:val="left" w:pos="1843"/>
        </w:tabs>
        <w:spacing w:after="160" w:line="240" w:lineRule="auto"/>
        <w:ind w:firstLine="540"/>
        <w:rPr>
          <w:rFonts w:asciiTheme="majorHAnsi" w:hAnsiTheme="majorHAnsi"/>
          <w:iCs/>
          <w:sz w:val="24"/>
          <w:szCs w:val="24"/>
        </w:rPr>
      </w:pPr>
      <w:r w:rsidRPr="00DB424F">
        <w:rPr>
          <w:rFonts w:asciiTheme="majorHAnsi" w:hAnsiTheme="majorHAnsi"/>
          <w:sz w:val="24"/>
          <w:szCs w:val="24"/>
        </w:rPr>
        <w:t>"</w:t>
      </w:r>
      <w:r w:rsidRPr="00DB424F">
        <w:rPr>
          <w:rFonts w:asciiTheme="majorHAnsi" w:hAnsiTheme="majorHAnsi"/>
          <w:sz w:val="24"/>
          <w:szCs w:val="24"/>
        </w:rPr>
        <w:tab/>
        <w:t>" "</w:t>
      </w:r>
      <w:r w:rsidRPr="00DB424F">
        <w:rPr>
          <w:rFonts w:asciiTheme="majorHAnsi" w:hAnsiTheme="majorHAnsi"/>
          <w:sz w:val="24"/>
          <w:szCs w:val="24"/>
        </w:rPr>
        <w:tab/>
        <w:t>" 20</w:t>
      </w:r>
      <w:r w:rsidRPr="00DB424F">
        <w:rPr>
          <w:rFonts w:asciiTheme="majorHAnsi" w:hAnsiTheme="majorHAnsi"/>
          <w:sz w:val="24"/>
          <w:szCs w:val="24"/>
        </w:rPr>
        <w:tab/>
        <w:t>г.</w:t>
      </w:r>
    </w:p>
    <w:p w14:paraId="44C847A1" w14:textId="77777777" w:rsidR="00DC3B16" w:rsidRPr="00DB424F" w:rsidRDefault="00DC3B16" w:rsidP="00DC3B16">
      <w:pPr>
        <w:pStyle w:val="af4"/>
        <w:widowControl w:val="0"/>
        <w:spacing w:before="0" w:beforeAutospacing="0" w:after="160" w:afterAutospacing="0"/>
        <w:rPr>
          <w:rFonts w:asciiTheme="majorHAnsi" w:hAnsiTheme="majorHAnsi"/>
        </w:rPr>
      </w:pPr>
      <w:r w:rsidRPr="00DB424F">
        <w:rPr>
          <w:rFonts w:asciiTheme="majorHAnsi" w:hAnsiTheme="majorHAnsi"/>
        </w:rPr>
        <w:t>Наименование договора (далее — Договор) __________________________________</w:t>
      </w:r>
    </w:p>
    <w:p w14:paraId="5270BD62" w14:textId="77777777" w:rsidR="00DC3B16" w:rsidRPr="00DB424F" w:rsidRDefault="00DC3B16" w:rsidP="00DC3B16">
      <w:pPr>
        <w:pStyle w:val="af4"/>
        <w:widowControl w:val="0"/>
        <w:spacing w:before="0" w:beforeAutospacing="0" w:after="160" w:afterAutospacing="0"/>
        <w:rPr>
          <w:rFonts w:asciiTheme="majorHAnsi" w:hAnsiTheme="majorHAnsi"/>
        </w:rPr>
      </w:pPr>
      <w:r w:rsidRPr="00DB424F">
        <w:rPr>
          <w:rFonts w:asciiTheme="majorHAnsi" w:hAnsiTheme="majorHAnsi"/>
        </w:rPr>
        <w:t>Дата заключения Договора "__________" "_______________________" 20 ______ г.</w:t>
      </w:r>
    </w:p>
    <w:p w14:paraId="4A1E46E5" w14:textId="77777777" w:rsidR="00DC3B16" w:rsidRPr="00DB424F" w:rsidRDefault="00DC3B16" w:rsidP="00DC3B16">
      <w:pPr>
        <w:pStyle w:val="af4"/>
        <w:widowControl w:val="0"/>
        <w:spacing w:before="0" w:beforeAutospacing="0" w:after="160" w:afterAutospacing="0"/>
        <w:rPr>
          <w:rFonts w:asciiTheme="majorHAnsi" w:hAnsiTheme="majorHAnsi"/>
        </w:rPr>
      </w:pPr>
      <w:r w:rsidRPr="00DB424F">
        <w:rPr>
          <w:rFonts w:asciiTheme="majorHAnsi" w:hAnsiTheme="majorHAnsi"/>
        </w:rPr>
        <w:t>Номер Договора __________________________________________________________</w:t>
      </w:r>
    </w:p>
    <w:p w14:paraId="0692A76C" w14:textId="77777777" w:rsidR="00DC3B16" w:rsidRPr="00DB424F" w:rsidRDefault="00DC3B16" w:rsidP="00DC3B16">
      <w:pPr>
        <w:widowControl w:val="0"/>
        <w:tabs>
          <w:tab w:val="left" w:pos="5954"/>
          <w:tab w:val="left" w:pos="6663"/>
          <w:tab w:val="left" w:pos="7513"/>
        </w:tabs>
        <w:spacing w:after="160"/>
        <w:jc w:val="both"/>
        <w:rPr>
          <w:rFonts w:asciiTheme="majorHAnsi" w:hAnsiTheme="majorHAnsi"/>
        </w:rPr>
      </w:pPr>
      <w:r w:rsidRPr="00DB424F">
        <w:rPr>
          <w:rFonts w:asciiTheme="majorHAnsi" w:hAnsiTheme="majorHAnsi"/>
        </w:rPr>
        <w:t>Заказчик и сторона Договора, принимая за основание относящийся к исполнению договора счет-фактуру N ________ , выписанный "</w:t>
      </w:r>
      <w:r w:rsidRPr="00DB424F">
        <w:rPr>
          <w:rFonts w:asciiTheme="majorHAnsi" w:hAnsiTheme="majorHAnsi"/>
        </w:rPr>
        <w:tab/>
        <w:t>" "</w:t>
      </w:r>
      <w:r w:rsidRPr="00DB424F">
        <w:rPr>
          <w:rFonts w:asciiTheme="majorHAnsi" w:hAnsiTheme="majorHAnsi"/>
        </w:rPr>
        <w:tab/>
        <w:t>" 20</w:t>
      </w:r>
      <w:r w:rsidRPr="00DB424F">
        <w:rPr>
          <w:rFonts w:asciiTheme="majorHAnsi" w:hAnsiTheme="majorHAnsi"/>
        </w:rPr>
        <w:tab/>
        <w:t>г., составили настоящий акт о следующем:</w:t>
      </w:r>
      <w:r w:rsidRPr="00DB424F">
        <w:rPr>
          <w:rFonts w:asciiTheme="majorHAnsi" w:hAnsiTheme="majorHAnsi"/>
        </w:rPr>
        <w:br w:type="page"/>
      </w:r>
    </w:p>
    <w:p w14:paraId="432D80BF" w14:textId="77777777" w:rsidR="00DC3B16" w:rsidRPr="00DB424F" w:rsidRDefault="00DC3B16" w:rsidP="00DC3B16">
      <w:pPr>
        <w:widowControl w:val="0"/>
        <w:spacing w:after="160"/>
        <w:ind w:firstLine="567"/>
        <w:jc w:val="both"/>
        <w:rPr>
          <w:rFonts w:asciiTheme="majorHAnsi" w:hAnsiTheme="majorHAnsi"/>
          <w:iCs/>
        </w:rPr>
      </w:pPr>
      <w:r w:rsidRPr="00DB424F">
        <w:rPr>
          <w:rFonts w:asciiTheme="majorHAnsi" w:hAnsiTheme="majorHAnsi"/>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DC3B16" w:rsidRPr="00DB424F" w14:paraId="5736FD13" w14:textId="77777777" w:rsidTr="002C2BE3">
        <w:trPr>
          <w:jc w:val="center"/>
        </w:trPr>
        <w:tc>
          <w:tcPr>
            <w:tcW w:w="442" w:type="dxa"/>
            <w:vMerge w:val="restart"/>
            <w:shd w:val="clear" w:color="auto" w:fill="auto"/>
            <w:vAlign w:val="center"/>
          </w:tcPr>
          <w:p w14:paraId="43B1072A"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r w:rsidRPr="00DB424F">
              <w:rPr>
                <w:rFonts w:asciiTheme="majorHAnsi" w:hAnsiTheme="majorHAnsi"/>
                <w:sz w:val="16"/>
                <w:szCs w:val="16"/>
              </w:rPr>
              <w:t>№</w:t>
            </w:r>
          </w:p>
        </w:tc>
        <w:tc>
          <w:tcPr>
            <w:tcW w:w="10263" w:type="dxa"/>
            <w:gridSpan w:val="8"/>
            <w:shd w:val="clear" w:color="auto" w:fill="auto"/>
            <w:vAlign w:val="center"/>
          </w:tcPr>
          <w:p w14:paraId="796C9FAF" w14:textId="77777777" w:rsidR="00DC3B16" w:rsidRPr="00DB424F" w:rsidRDefault="00DC3B16" w:rsidP="002C2B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ajorHAnsi" w:hAnsiTheme="majorHAnsi"/>
                <w:sz w:val="16"/>
                <w:szCs w:val="16"/>
              </w:rPr>
            </w:pPr>
            <w:r w:rsidRPr="00DB424F">
              <w:rPr>
                <w:rFonts w:asciiTheme="majorHAnsi" w:hAnsiTheme="majorHAnsi"/>
                <w:sz w:val="16"/>
                <w:szCs w:val="16"/>
              </w:rPr>
              <w:t>Поставленные товары</w:t>
            </w:r>
          </w:p>
        </w:tc>
      </w:tr>
      <w:tr w:rsidR="00DC3B16" w:rsidRPr="00DB424F" w14:paraId="64666F81" w14:textId="77777777" w:rsidTr="002C2BE3">
        <w:trPr>
          <w:jc w:val="center"/>
        </w:trPr>
        <w:tc>
          <w:tcPr>
            <w:tcW w:w="442" w:type="dxa"/>
            <w:vMerge/>
            <w:shd w:val="clear" w:color="auto" w:fill="auto"/>
          </w:tcPr>
          <w:p w14:paraId="7397AF85"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088" w:type="dxa"/>
            <w:vMerge w:val="restart"/>
            <w:shd w:val="clear" w:color="auto" w:fill="auto"/>
            <w:vAlign w:val="center"/>
          </w:tcPr>
          <w:p w14:paraId="1D35778E"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r w:rsidRPr="00DB424F">
              <w:rPr>
                <w:rFonts w:asciiTheme="majorHAnsi" w:hAnsiTheme="majorHAnsi"/>
                <w:sz w:val="16"/>
                <w:szCs w:val="16"/>
              </w:rPr>
              <w:t>наименование</w:t>
            </w:r>
          </w:p>
        </w:tc>
        <w:tc>
          <w:tcPr>
            <w:tcW w:w="1440" w:type="dxa"/>
            <w:vMerge w:val="restart"/>
            <w:shd w:val="clear" w:color="auto" w:fill="auto"/>
            <w:vAlign w:val="center"/>
          </w:tcPr>
          <w:p w14:paraId="27384E57"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r w:rsidRPr="00DB424F">
              <w:rPr>
                <w:rFonts w:asciiTheme="majorHAnsi" w:hAnsiTheme="majorHAnsi"/>
                <w:sz w:val="16"/>
                <w:szCs w:val="16"/>
              </w:rPr>
              <w:t>краткое изложение технической характеристики</w:t>
            </w:r>
          </w:p>
        </w:tc>
        <w:tc>
          <w:tcPr>
            <w:tcW w:w="2575" w:type="dxa"/>
            <w:gridSpan w:val="2"/>
            <w:shd w:val="clear" w:color="auto" w:fill="auto"/>
            <w:vAlign w:val="center"/>
          </w:tcPr>
          <w:p w14:paraId="36222B95"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r w:rsidRPr="00DB424F">
              <w:rPr>
                <w:rFonts w:asciiTheme="majorHAnsi" w:hAnsiTheme="majorHAnsi"/>
                <w:sz w:val="16"/>
                <w:szCs w:val="16"/>
              </w:rPr>
              <w:t>количественный показатель</w:t>
            </w:r>
          </w:p>
        </w:tc>
        <w:tc>
          <w:tcPr>
            <w:tcW w:w="2693" w:type="dxa"/>
            <w:gridSpan w:val="2"/>
            <w:shd w:val="clear" w:color="auto" w:fill="auto"/>
            <w:vAlign w:val="center"/>
          </w:tcPr>
          <w:p w14:paraId="57EED403"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r w:rsidRPr="00DB424F">
              <w:rPr>
                <w:rFonts w:asciiTheme="majorHAnsi" w:hAnsiTheme="majorHAnsi"/>
                <w:sz w:val="16"/>
                <w:szCs w:val="16"/>
              </w:rPr>
              <w:t>срок исполнения</w:t>
            </w:r>
          </w:p>
        </w:tc>
        <w:tc>
          <w:tcPr>
            <w:tcW w:w="1134" w:type="dxa"/>
            <w:vMerge w:val="restart"/>
            <w:shd w:val="clear" w:color="auto" w:fill="auto"/>
            <w:vAlign w:val="center"/>
          </w:tcPr>
          <w:p w14:paraId="00484B9D"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r w:rsidRPr="00DB424F">
              <w:rPr>
                <w:rFonts w:asciiTheme="majorHAnsi" w:hAnsiTheme="majorHAnsi"/>
                <w:sz w:val="16"/>
                <w:szCs w:val="16"/>
              </w:rPr>
              <w:t xml:space="preserve">сумма, подлежащая уплате (тыс. </w:t>
            </w:r>
            <w:proofErr w:type="spellStart"/>
            <w:r w:rsidRPr="00DB424F">
              <w:rPr>
                <w:rFonts w:asciiTheme="majorHAnsi" w:hAnsiTheme="majorHAnsi"/>
                <w:sz w:val="16"/>
                <w:szCs w:val="16"/>
              </w:rPr>
              <w:t>драмов</w:t>
            </w:r>
            <w:proofErr w:type="spellEnd"/>
            <w:r w:rsidRPr="00DB424F">
              <w:rPr>
                <w:rFonts w:asciiTheme="majorHAnsi" w:hAnsiTheme="majorHAnsi"/>
                <w:sz w:val="16"/>
                <w:szCs w:val="16"/>
              </w:rPr>
              <w:t>)</w:t>
            </w:r>
          </w:p>
        </w:tc>
        <w:tc>
          <w:tcPr>
            <w:tcW w:w="1333" w:type="dxa"/>
            <w:vMerge w:val="restart"/>
            <w:shd w:val="clear" w:color="auto" w:fill="auto"/>
            <w:vAlign w:val="center"/>
          </w:tcPr>
          <w:p w14:paraId="70897550"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r w:rsidRPr="00DB424F">
              <w:rPr>
                <w:rFonts w:asciiTheme="majorHAnsi" w:hAnsiTheme="majorHAnsi"/>
                <w:sz w:val="16"/>
                <w:szCs w:val="16"/>
              </w:rPr>
              <w:t>срок оплаты (по графику оплаты)</w:t>
            </w:r>
          </w:p>
        </w:tc>
      </w:tr>
      <w:tr w:rsidR="00DC3B16" w:rsidRPr="00DB424F" w14:paraId="2D2AA55F" w14:textId="77777777" w:rsidTr="002C2BE3">
        <w:trPr>
          <w:trHeight w:val="1105"/>
          <w:jc w:val="center"/>
        </w:trPr>
        <w:tc>
          <w:tcPr>
            <w:tcW w:w="442" w:type="dxa"/>
            <w:vMerge/>
            <w:tcBorders>
              <w:bottom w:val="single" w:sz="4" w:space="0" w:color="auto"/>
            </w:tcBorders>
            <w:shd w:val="clear" w:color="auto" w:fill="auto"/>
          </w:tcPr>
          <w:p w14:paraId="48D0903D"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088" w:type="dxa"/>
            <w:vMerge/>
            <w:tcBorders>
              <w:bottom w:val="single" w:sz="4" w:space="0" w:color="auto"/>
            </w:tcBorders>
            <w:shd w:val="clear" w:color="auto" w:fill="auto"/>
            <w:vAlign w:val="center"/>
          </w:tcPr>
          <w:p w14:paraId="043A4EFA"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440" w:type="dxa"/>
            <w:vMerge/>
            <w:tcBorders>
              <w:bottom w:val="single" w:sz="4" w:space="0" w:color="auto"/>
            </w:tcBorders>
            <w:shd w:val="clear" w:color="auto" w:fill="auto"/>
            <w:vAlign w:val="center"/>
          </w:tcPr>
          <w:p w14:paraId="4BF485FD"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299" w:type="dxa"/>
            <w:tcBorders>
              <w:bottom w:val="single" w:sz="4" w:space="0" w:color="auto"/>
            </w:tcBorders>
            <w:shd w:val="clear" w:color="auto" w:fill="auto"/>
            <w:vAlign w:val="center"/>
          </w:tcPr>
          <w:p w14:paraId="7EC52B73"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r w:rsidRPr="00DB424F">
              <w:rPr>
                <w:rFonts w:asciiTheme="majorHAnsi" w:hAnsiTheme="maj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6D20D43C"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r w:rsidRPr="00DB424F">
              <w:rPr>
                <w:rFonts w:asciiTheme="majorHAnsi" w:hAnsiTheme="majorHAnsi"/>
                <w:sz w:val="16"/>
                <w:szCs w:val="16"/>
              </w:rPr>
              <w:t>фактический</w:t>
            </w:r>
          </w:p>
        </w:tc>
        <w:tc>
          <w:tcPr>
            <w:tcW w:w="1418" w:type="dxa"/>
            <w:tcBorders>
              <w:bottom w:val="single" w:sz="4" w:space="0" w:color="auto"/>
            </w:tcBorders>
            <w:shd w:val="clear" w:color="auto" w:fill="auto"/>
            <w:vAlign w:val="center"/>
          </w:tcPr>
          <w:p w14:paraId="1F7AEC92"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r w:rsidRPr="00DB424F">
              <w:rPr>
                <w:rFonts w:asciiTheme="majorHAnsi" w:hAnsiTheme="maj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49D270BC"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r w:rsidRPr="00DB424F">
              <w:rPr>
                <w:rFonts w:asciiTheme="majorHAnsi" w:hAnsiTheme="majorHAnsi"/>
                <w:sz w:val="16"/>
                <w:szCs w:val="16"/>
              </w:rPr>
              <w:t>фактический</w:t>
            </w:r>
          </w:p>
        </w:tc>
        <w:tc>
          <w:tcPr>
            <w:tcW w:w="1134" w:type="dxa"/>
            <w:vMerge/>
            <w:tcBorders>
              <w:bottom w:val="single" w:sz="4" w:space="0" w:color="auto"/>
            </w:tcBorders>
            <w:shd w:val="clear" w:color="auto" w:fill="auto"/>
            <w:vAlign w:val="center"/>
          </w:tcPr>
          <w:p w14:paraId="293BB204"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333" w:type="dxa"/>
            <w:vMerge/>
            <w:tcBorders>
              <w:bottom w:val="single" w:sz="4" w:space="0" w:color="auto"/>
            </w:tcBorders>
            <w:shd w:val="clear" w:color="auto" w:fill="auto"/>
            <w:vAlign w:val="center"/>
          </w:tcPr>
          <w:p w14:paraId="7229157F"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r>
      <w:tr w:rsidR="00DC3B16" w:rsidRPr="00DB424F" w14:paraId="1B439C4C" w14:textId="77777777" w:rsidTr="002C2BE3">
        <w:trPr>
          <w:jc w:val="center"/>
        </w:trPr>
        <w:tc>
          <w:tcPr>
            <w:tcW w:w="442" w:type="dxa"/>
            <w:shd w:val="clear" w:color="auto" w:fill="auto"/>
            <w:vAlign w:val="center"/>
          </w:tcPr>
          <w:p w14:paraId="5816E748"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088" w:type="dxa"/>
            <w:shd w:val="clear" w:color="auto" w:fill="auto"/>
            <w:vAlign w:val="center"/>
          </w:tcPr>
          <w:p w14:paraId="01B390B9"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440" w:type="dxa"/>
            <w:shd w:val="clear" w:color="auto" w:fill="auto"/>
            <w:vAlign w:val="center"/>
          </w:tcPr>
          <w:p w14:paraId="60C3BB55"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299" w:type="dxa"/>
            <w:shd w:val="clear" w:color="auto" w:fill="auto"/>
            <w:vAlign w:val="center"/>
          </w:tcPr>
          <w:p w14:paraId="4FF69993"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276" w:type="dxa"/>
            <w:shd w:val="clear" w:color="auto" w:fill="auto"/>
            <w:vAlign w:val="center"/>
          </w:tcPr>
          <w:p w14:paraId="426E8A3F"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418" w:type="dxa"/>
            <w:shd w:val="clear" w:color="auto" w:fill="auto"/>
            <w:vAlign w:val="center"/>
          </w:tcPr>
          <w:p w14:paraId="25BA77AB"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275" w:type="dxa"/>
            <w:shd w:val="clear" w:color="auto" w:fill="auto"/>
            <w:vAlign w:val="center"/>
          </w:tcPr>
          <w:p w14:paraId="7D8D9A5B"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134" w:type="dxa"/>
            <w:shd w:val="clear" w:color="auto" w:fill="auto"/>
            <w:vAlign w:val="center"/>
          </w:tcPr>
          <w:p w14:paraId="3C67A0F3"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333" w:type="dxa"/>
            <w:shd w:val="clear" w:color="auto" w:fill="auto"/>
            <w:vAlign w:val="center"/>
          </w:tcPr>
          <w:p w14:paraId="6E9668E9"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r>
      <w:tr w:rsidR="00DC3B16" w:rsidRPr="00DB424F" w14:paraId="54FC6A50" w14:textId="77777777" w:rsidTr="002C2BE3">
        <w:trPr>
          <w:jc w:val="center"/>
        </w:trPr>
        <w:tc>
          <w:tcPr>
            <w:tcW w:w="442" w:type="dxa"/>
            <w:shd w:val="clear" w:color="auto" w:fill="auto"/>
          </w:tcPr>
          <w:p w14:paraId="0BCFC796"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088" w:type="dxa"/>
            <w:shd w:val="clear" w:color="auto" w:fill="auto"/>
          </w:tcPr>
          <w:p w14:paraId="3D286CE8"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440" w:type="dxa"/>
            <w:shd w:val="clear" w:color="auto" w:fill="auto"/>
          </w:tcPr>
          <w:p w14:paraId="52E6C896"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299" w:type="dxa"/>
            <w:shd w:val="clear" w:color="auto" w:fill="auto"/>
          </w:tcPr>
          <w:p w14:paraId="7AAA0731"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276" w:type="dxa"/>
            <w:shd w:val="clear" w:color="auto" w:fill="auto"/>
          </w:tcPr>
          <w:p w14:paraId="67E2E7CC"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418" w:type="dxa"/>
            <w:shd w:val="clear" w:color="auto" w:fill="auto"/>
          </w:tcPr>
          <w:p w14:paraId="06E366D6"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275" w:type="dxa"/>
            <w:shd w:val="clear" w:color="auto" w:fill="auto"/>
          </w:tcPr>
          <w:p w14:paraId="5CECDE88"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134" w:type="dxa"/>
            <w:shd w:val="clear" w:color="auto" w:fill="auto"/>
          </w:tcPr>
          <w:p w14:paraId="0621E97E"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333" w:type="dxa"/>
            <w:shd w:val="clear" w:color="auto" w:fill="auto"/>
          </w:tcPr>
          <w:p w14:paraId="5E073155"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r>
    </w:tbl>
    <w:p w14:paraId="72875022" w14:textId="77777777" w:rsidR="00DC3B16" w:rsidRPr="00DB424F" w:rsidRDefault="00DC3B16" w:rsidP="00DC3B16">
      <w:pPr>
        <w:widowControl w:val="0"/>
        <w:spacing w:after="160"/>
        <w:ind w:firstLine="375"/>
        <w:jc w:val="both"/>
        <w:rPr>
          <w:rFonts w:asciiTheme="majorHAnsi" w:hAnsiTheme="majorHAnsi" w:cs="Arial"/>
          <w:iCs/>
          <w:lang w:val="en-US"/>
        </w:rPr>
      </w:pPr>
    </w:p>
    <w:p w14:paraId="4C1A16B8" w14:textId="77777777" w:rsidR="00DC3B16" w:rsidRPr="00DB424F" w:rsidRDefault="00DC3B16" w:rsidP="00DC3B16">
      <w:pPr>
        <w:widowControl w:val="0"/>
        <w:spacing w:after="160"/>
        <w:ind w:firstLine="567"/>
        <w:jc w:val="both"/>
        <w:rPr>
          <w:rFonts w:asciiTheme="majorHAnsi" w:hAnsiTheme="majorHAnsi"/>
          <w:iCs/>
          <w:snapToGrid w:val="0"/>
        </w:rPr>
      </w:pPr>
      <w:r w:rsidRPr="00DB424F">
        <w:rPr>
          <w:rFonts w:asciiTheme="majorHAnsi" w:hAnsiTheme="majorHAnsi"/>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DB424F">
        <w:rPr>
          <w:rFonts w:asciiTheme="majorHAnsi" w:hAnsiTheme="majorHAnsi"/>
          <w:snapToGrid w:val="0"/>
        </w:rPr>
        <w:t>Акта,</w:t>
      </w:r>
      <w:r w:rsidRPr="00DB424F">
        <w:rPr>
          <w:rFonts w:asciiTheme="majorHAnsi" w:hAnsiTheme="majorHAnsi"/>
        </w:rPr>
        <w:t>являются</w:t>
      </w:r>
      <w:proofErr w:type="spellEnd"/>
      <w:proofErr w:type="gramEnd"/>
      <w:r w:rsidRPr="00DB424F">
        <w:rPr>
          <w:rFonts w:asciiTheme="majorHAnsi" w:hAnsiTheme="majorHAnsi"/>
        </w:rPr>
        <w:t xml:space="preserve"> составляющей частью настоящего Акта и прилагаются.</w:t>
      </w:r>
    </w:p>
    <w:p w14:paraId="1FE6801D" w14:textId="77777777" w:rsidR="00DC3B16" w:rsidRPr="00DB424F" w:rsidRDefault="00DC3B16" w:rsidP="00DC3B16">
      <w:pPr>
        <w:widowControl w:val="0"/>
        <w:spacing w:after="160"/>
        <w:ind w:firstLine="375"/>
        <w:jc w:val="both"/>
        <w:rPr>
          <w:rFonts w:asciiTheme="majorHAnsi" w:hAnsiTheme="majorHAnsi"/>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C3B16" w:rsidRPr="00DB424F" w14:paraId="4A84A302" w14:textId="77777777" w:rsidTr="002C2BE3">
        <w:trPr>
          <w:trHeight w:val="266"/>
          <w:tblCellSpacing w:w="7" w:type="dxa"/>
          <w:jc w:val="center"/>
        </w:trPr>
        <w:tc>
          <w:tcPr>
            <w:tcW w:w="0" w:type="auto"/>
            <w:vAlign w:val="center"/>
          </w:tcPr>
          <w:p w14:paraId="68CDA842"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 xml:space="preserve">Товар передал </w:t>
            </w:r>
          </w:p>
        </w:tc>
        <w:tc>
          <w:tcPr>
            <w:tcW w:w="0" w:type="auto"/>
            <w:vAlign w:val="center"/>
          </w:tcPr>
          <w:p w14:paraId="34BCD002"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Товар принят</w:t>
            </w:r>
          </w:p>
        </w:tc>
      </w:tr>
      <w:tr w:rsidR="00DC3B16" w:rsidRPr="00DB424F" w14:paraId="679A1E88" w14:textId="77777777" w:rsidTr="002C2BE3">
        <w:trPr>
          <w:trHeight w:val="473"/>
          <w:tblCellSpacing w:w="7" w:type="dxa"/>
          <w:jc w:val="center"/>
        </w:trPr>
        <w:tc>
          <w:tcPr>
            <w:tcW w:w="0" w:type="auto"/>
            <w:vAlign w:val="center"/>
          </w:tcPr>
          <w:p w14:paraId="5D6E6C1A" w14:textId="77777777" w:rsidR="00DC3B16" w:rsidRPr="00DB424F" w:rsidRDefault="00DC3B16" w:rsidP="002C2BE3">
            <w:pPr>
              <w:widowControl w:val="0"/>
              <w:jc w:val="center"/>
              <w:rPr>
                <w:rFonts w:asciiTheme="majorHAnsi" w:hAnsiTheme="majorHAnsi"/>
                <w:iCs/>
              </w:rPr>
            </w:pPr>
            <w:r w:rsidRPr="00DB424F">
              <w:rPr>
                <w:rFonts w:asciiTheme="majorHAnsi" w:hAnsiTheme="majorHAnsi"/>
              </w:rPr>
              <w:t xml:space="preserve">_______________________ </w:t>
            </w:r>
          </w:p>
          <w:p w14:paraId="7035FC41" w14:textId="77777777" w:rsidR="00DC3B16" w:rsidRPr="00DB424F" w:rsidRDefault="00DC3B16" w:rsidP="002C2BE3">
            <w:pPr>
              <w:widowControl w:val="0"/>
              <w:spacing w:after="160"/>
              <w:jc w:val="center"/>
              <w:rPr>
                <w:rFonts w:asciiTheme="majorHAnsi" w:hAnsiTheme="majorHAnsi"/>
                <w:iCs/>
                <w:vertAlign w:val="superscript"/>
                <w:lang w:val="en-US"/>
              </w:rPr>
            </w:pPr>
            <w:r w:rsidRPr="00DB424F">
              <w:rPr>
                <w:rFonts w:asciiTheme="majorHAnsi" w:hAnsiTheme="majorHAnsi"/>
                <w:vertAlign w:val="superscript"/>
              </w:rPr>
              <w:t xml:space="preserve">подпись </w:t>
            </w:r>
          </w:p>
        </w:tc>
        <w:tc>
          <w:tcPr>
            <w:tcW w:w="0" w:type="auto"/>
            <w:vAlign w:val="center"/>
          </w:tcPr>
          <w:p w14:paraId="621B4F82" w14:textId="77777777" w:rsidR="00DC3B16" w:rsidRPr="00DB424F" w:rsidRDefault="00DC3B16" w:rsidP="002C2BE3">
            <w:pPr>
              <w:widowControl w:val="0"/>
              <w:jc w:val="center"/>
              <w:rPr>
                <w:rFonts w:asciiTheme="majorHAnsi" w:hAnsiTheme="majorHAnsi"/>
                <w:iCs/>
              </w:rPr>
            </w:pPr>
            <w:r w:rsidRPr="00DB424F">
              <w:rPr>
                <w:rFonts w:asciiTheme="majorHAnsi" w:hAnsiTheme="majorHAnsi"/>
              </w:rPr>
              <w:t>_______________________</w:t>
            </w:r>
          </w:p>
          <w:p w14:paraId="4CC61ED8" w14:textId="77777777" w:rsidR="00DC3B16" w:rsidRPr="00DB424F" w:rsidRDefault="00DC3B16" w:rsidP="002C2BE3">
            <w:pPr>
              <w:widowControl w:val="0"/>
              <w:spacing w:after="160"/>
              <w:jc w:val="center"/>
              <w:rPr>
                <w:rFonts w:asciiTheme="majorHAnsi" w:hAnsiTheme="majorHAnsi"/>
                <w:iCs/>
                <w:vertAlign w:val="superscript"/>
              </w:rPr>
            </w:pPr>
            <w:r w:rsidRPr="00DB424F">
              <w:rPr>
                <w:rFonts w:asciiTheme="majorHAnsi" w:hAnsiTheme="majorHAnsi"/>
                <w:vertAlign w:val="superscript"/>
              </w:rPr>
              <w:t xml:space="preserve">подпись </w:t>
            </w:r>
          </w:p>
        </w:tc>
      </w:tr>
      <w:tr w:rsidR="00DC3B16" w:rsidRPr="00DB424F" w14:paraId="7730D102" w14:textId="77777777" w:rsidTr="002C2BE3">
        <w:trPr>
          <w:trHeight w:val="503"/>
          <w:tblCellSpacing w:w="7" w:type="dxa"/>
          <w:jc w:val="center"/>
        </w:trPr>
        <w:tc>
          <w:tcPr>
            <w:tcW w:w="0" w:type="auto"/>
            <w:vAlign w:val="center"/>
          </w:tcPr>
          <w:p w14:paraId="1E922DFC" w14:textId="77777777" w:rsidR="00DC3B16" w:rsidRPr="00DB424F" w:rsidRDefault="00DC3B16" w:rsidP="002C2BE3">
            <w:pPr>
              <w:widowControl w:val="0"/>
              <w:jc w:val="center"/>
              <w:rPr>
                <w:rFonts w:asciiTheme="majorHAnsi" w:hAnsiTheme="majorHAnsi"/>
                <w:iCs/>
              </w:rPr>
            </w:pPr>
            <w:r w:rsidRPr="00DB424F">
              <w:rPr>
                <w:rFonts w:asciiTheme="majorHAnsi" w:hAnsiTheme="majorHAnsi"/>
              </w:rPr>
              <w:t xml:space="preserve">______________________ </w:t>
            </w:r>
          </w:p>
          <w:p w14:paraId="68FAE992" w14:textId="77777777" w:rsidR="00DC3B16" w:rsidRPr="00DB424F" w:rsidRDefault="00DC3B16" w:rsidP="002C2BE3">
            <w:pPr>
              <w:widowControl w:val="0"/>
              <w:spacing w:after="160"/>
              <w:jc w:val="center"/>
              <w:rPr>
                <w:rFonts w:asciiTheme="majorHAnsi" w:hAnsiTheme="majorHAnsi"/>
                <w:iCs/>
                <w:vertAlign w:val="superscript"/>
                <w:lang w:val="en-US"/>
              </w:rPr>
            </w:pPr>
            <w:r w:rsidRPr="00DB424F">
              <w:rPr>
                <w:rFonts w:asciiTheme="majorHAnsi" w:hAnsiTheme="majorHAnsi"/>
                <w:vertAlign w:val="superscript"/>
              </w:rPr>
              <w:t>фамилия, имя</w:t>
            </w:r>
          </w:p>
        </w:tc>
        <w:tc>
          <w:tcPr>
            <w:tcW w:w="0" w:type="auto"/>
            <w:vAlign w:val="center"/>
          </w:tcPr>
          <w:p w14:paraId="7CDF7BBF" w14:textId="77777777" w:rsidR="00DC3B16" w:rsidRPr="00DB424F" w:rsidRDefault="00DC3B16" w:rsidP="002C2BE3">
            <w:pPr>
              <w:widowControl w:val="0"/>
              <w:jc w:val="center"/>
              <w:rPr>
                <w:rFonts w:asciiTheme="majorHAnsi" w:hAnsiTheme="majorHAnsi"/>
                <w:iCs/>
              </w:rPr>
            </w:pPr>
            <w:r w:rsidRPr="00DB424F">
              <w:rPr>
                <w:rFonts w:asciiTheme="majorHAnsi" w:hAnsiTheme="majorHAnsi"/>
              </w:rPr>
              <w:t>_______________________</w:t>
            </w:r>
          </w:p>
          <w:p w14:paraId="249B5C4E" w14:textId="77777777" w:rsidR="00DC3B16" w:rsidRPr="00DB424F" w:rsidRDefault="00DC3B16" w:rsidP="002C2BE3">
            <w:pPr>
              <w:widowControl w:val="0"/>
              <w:spacing w:after="160"/>
              <w:jc w:val="center"/>
              <w:rPr>
                <w:rFonts w:asciiTheme="majorHAnsi" w:hAnsiTheme="majorHAnsi"/>
                <w:iCs/>
                <w:vertAlign w:val="superscript"/>
              </w:rPr>
            </w:pPr>
            <w:r w:rsidRPr="00DB424F">
              <w:rPr>
                <w:rFonts w:asciiTheme="majorHAnsi" w:hAnsiTheme="majorHAnsi"/>
                <w:vertAlign w:val="superscript"/>
              </w:rPr>
              <w:t>фамилия, имя</w:t>
            </w:r>
          </w:p>
        </w:tc>
      </w:tr>
      <w:tr w:rsidR="00DC3B16" w:rsidRPr="00DB424F" w14:paraId="09B68DA7" w14:textId="77777777" w:rsidTr="002C2BE3">
        <w:trPr>
          <w:trHeight w:val="281"/>
          <w:tblCellSpacing w:w="7" w:type="dxa"/>
          <w:jc w:val="center"/>
        </w:trPr>
        <w:tc>
          <w:tcPr>
            <w:tcW w:w="0" w:type="auto"/>
            <w:vAlign w:val="center"/>
          </w:tcPr>
          <w:p w14:paraId="26CF2E2B"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М. П.</w:t>
            </w:r>
          </w:p>
        </w:tc>
        <w:tc>
          <w:tcPr>
            <w:tcW w:w="0" w:type="auto"/>
            <w:vAlign w:val="center"/>
          </w:tcPr>
          <w:p w14:paraId="752AE595"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М. П.</w:t>
            </w:r>
          </w:p>
        </w:tc>
      </w:tr>
    </w:tbl>
    <w:p w14:paraId="3B64F159" w14:textId="77777777" w:rsidR="00DC3B16" w:rsidRPr="00DB424F" w:rsidRDefault="00DC3B16" w:rsidP="00DC3B16">
      <w:pPr>
        <w:widowControl w:val="0"/>
        <w:spacing w:after="160"/>
        <w:jc w:val="right"/>
        <w:rPr>
          <w:rFonts w:asciiTheme="majorHAnsi" w:hAnsiTheme="majorHAnsi" w:cs="Sylfaen"/>
          <w:b/>
        </w:rPr>
      </w:pPr>
    </w:p>
    <w:p w14:paraId="2A8BA738" w14:textId="77777777" w:rsidR="00DC3B16" w:rsidRPr="00DB424F" w:rsidRDefault="00DC3B16" w:rsidP="00DC3B16">
      <w:pPr>
        <w:rPr>
          <w:rFonts w:asciiTheme="majorHAnsi" w:hAnsiTheme="majorHAnsi" w:cs="Sylfaen"/>
          <w:b/>
        </w:rPr>
      </w:pPr>
      <w:r w:rsidRPr="00DB424F">
        <w:rPr>
          <w:rFonts w:asciiTheme="majorHAnsi" w:hAnsiTheme="majorHAnsi" w:cs="Sylfaen"/>
          <w:b/>
        </w:rPr>
        <w:br w:type="page"/>
      </w:r>
    </w:p>
    <w:p w14:paraId="4A9AD88C" w14:textId="77777777" w:rsidR="00DC3B16" w:rsidRPr="00DB424F" w:rsidRDefault="00DC3B16" w:rsidP="00DC3B16">
      <w:pPr>
        <w:widowControl w:val="0"/>
        <w:spacing w:after="160"/>
        <w:jc w:val="right"/>
        <w:rPr>
          <w:rFonts w:asciiTheme="majorHAnsi" w:hAnsiTheme="majorHAnsi" w:cs="Sylfaen"/>
          <w:i/>
        </w:rPr>
      </w:pPr>
      <w:r w:rsidRPr="00DB424F">
        <w:rPr>
          <w:rFonts w:asciiTheme="majorHAnsi" w:hAnsiTheme="majorHAnsi"/>
          <w:i/>
        </w:rPr>
        <w:lastRenderedPageBreak/>
        <w:t>Приложение № 3.1</w:t>
      </w:r>
    </w:p>
    <w:p w14:paraId="31725E75" w14:textId="77777777" w:rsidR="00DC3B16" w:rsidRPr="00DB424F" w:rsidRDefault="00DC3B16" w:rsidP="00DC3B16">
      <w:pPr>
        <w:widowControl w:val="0"/>
        <w:spacing w:after="160"/>
        <w:jc w:val="right"/>
        <w:rPr>
          <w:rFonts w:asciiTheme="majorHAnsi" w:hAnsiTheme="majorHAnsi" w:cs="Sylfaen"/>
          <w:i/>
        </w:rPr>
      </w:pPr>
      <w:r w:rsidRPr="00DB424F">
        <w:rPr>
          <w:rFonts w:asciiTheme="majorHAnsi" w:hAnsiTheme="majorHAnsi"/>
          <w:i/>
        </w:rPr>
        <w:t xml:space="preserve">к Договору под кодом </w:t>
      </w:r>
      <w:r w:rsidRPr="00DB424F">
        <w:rPr>
          <w:rFonts w:asciiTheme="majorHAnsi" w:hAnsiTheme="majorHAnsi" w:cs="Sylfaen"/>
          <w:i/>
        </w:rPr>
        <w:br/>
      </w:r>
      <w:r w:rsidRPr="00DB424F">
        <w:rPr>
          <w:rFonts w:asciiTheme="majorHAnsi" w:hAnsiTheme="majorHAnsi"/>
          <w:i/>
        </w:rPr>
        <w:t>заключенному "</w:t>
      </w:r>
      <w:r w:rsidRPr="00DB424F">
        <w:rPr>
          <w:rFonts w:asciiTheme="majorHAnsi" w:hAnsiTheme="majorHAnsi"/>
          <w:i/>
        </w:rPr>
        <w:tab/>
        <w:t xml:space="preserve">" </w:t>
      </w:r>
      <w:r w:rsidRPr="00DB424F">
        <w:rPr>
          <w:rFonts w:asciiTheme="majorHAnsi" w:hAnsiTheme="majorHAnsi"/>
          <w:i/>
        </w:rPr>
        <w:tab/>
        <w:t xml:space="preserve">20 </w:t>
      </w:r>
      <w:r w:rsidRPr="00DB424F">
        <w:rPr>
          <w:rFonts w:asciiTheme="majorHAnsi" w:hAnsiTheme="majorHAnsi"/>
          <w:i/>
        </w:rPr>
        <w:tab/>
        <w:t>г.</w:t>
      </w:r>
    </w:p>
    <w:p w14:paraId="0B9E820D" w14:textId="77777777" w:rsidR="00DC3B16" w:rsidRPr="00DB424F" w:rsidRDefault="00DC3B16" w:rsidP="00DC3B16">
      <w:pPr>
        <w:widowControl w:val="0"/>
        <w:tabs>
          <w:tab w:val="left" w:pos="360"/>
          <w:tab w:val="left" w:pos="540"/>
        </w:tabs>
        <w:spacing w:after="160"/>
        <w:jc w:val="center"/>
        <w:rPr>
          <w:rFonts w:asciiTheme="majorHAnsi" w:hAnsiTheme="majorHAnsi" w:cs="Sylfaen"/>
          <w:b/>
          <w:bCs/>
        </w:rPr>
      </w:pPr>
    </w:p>
    <w:p w14:paraId="5AEFF481" w14:textId="77777777" w:rsidR="00DC3B16" w:rsidRPr="00DB424F" w:rsidRDefault="00DC3B16" w:rsidP="00DC3B16">
      <w:pPr>
        <w:widowControl w:val="0"/>
        <w:spacing w:after="160"/>
        <w:jc w:val="center"/>
        <w:rPr>
          <w:rFonts w:asciiTheme="majorHAnsi" w:hAnsiTheme="majorHAnsi" w:cs="Sylfaen"/>
          <w:bCs/>
        </w:rPr>
      </w:pPr>
      <w:r w:rsidRPr="00DB424F">
        <w:rPr>
          <w:rFonts w:asciiTheme="majorHAnsi" w:hAnsiTheme="majorHAnsi"/>
        </w:rPr>
        <w:t>АКТ №———</w:t>
      </w:r>
    </w:p>
    <w:p w14:paraId="4283D327" w14:textId="77777777" w:rsidR="00DC3B16" w:rsidRPr="00DB424F" w:rsidRDefault="00DC3B16" w:rsidP="00DC3B16">
      <w:pPr>
        <w:widowControl w:val="0"/>
        <w:spacing w:after="160"/>
        <w:jc w:val="center"/>
        <w:rPr>
          <w:rFonts w:asciiTheme="majorHAnsi" w:hAnsiTheme="majorHAnsi" w:cs="Sylfaen"/>
          <w:b/>
          <w:bCs/>
        </w:rPr>
      </w:pPr>
      <w:r w:rsidRPr="00DB424F">
        <w:rPr>
          <w:rFonts w:asciiTheme="majorHAnsi" w:hAnsiTheme="majorHAnsi"/>
        </w:rPr>
        <w:t xml:space="preserve">относительно фиксирования факта передачи Покупателю результата договора </w:t>
      </w:r>
    </w:p>
    <w:p w14:paraId="56485449" w14:textId="77777777" w:rsidR="00DC3B16" w:rsidRPr="00DB424F" w:rsidRDefault="00DC3B16" w:rsidP="00DC3B16">
      <w:pPr>
        <w:widowControl w:val="0"/>
        <w:tabs>
          <w:tab w:val="left" w:pos="360"/>
          <w:tab w:val="left" w:pos="540"/>
        </w:tabs>
        <w:spacing w:after="160"/>
        <w:jc w:val="center"/>
        <w:rPr>
          <w:rFonts w:asciiTheme="majorHAnsi" w:hAnsiTheme="majorHAnsi" w:cs="Sylfaen"/>
        </w:rPr>
      </w:pPr>
    </w:p>
    <w:p w14:paraId="2FD65B8C" w14:textId="77777777" w:rsidR="00DC3B16" w:rsidRPr="00DB424F" w:rsidRDefault="00DC3B16" w:rsidP="00DC3B16">
      <w:pPr>
        <w:widowControl w:val="0"/>
        <w:ind w:firstLine="567"/>
        <w:jc w:val="both"/>
        <w:rPr>
          <w:rFonts w:asciiTheme="majorHAnsi" w:hAnsiTheme="majorHAnsi"/>
        </w:rPr>
      </w:pPr>
      <w:r w:rsidRPr="00DB424F">
        <w:rPr>
          <w:rFonts w:asciiTheme="majorHAnsi" w:hAnsiTheme="majorHAnsi"/>
        </w:rPr>
        <w:t>Настоящим фиксируется, что в рамках договора закупки № ______________,</w:t>
      </w:r>
    </w:p>
    <w:p w14:paraId="4D82DA55" w14:textId="77777777" w:rsidR="00DC3B16" w:rsidRPr="00DB424F" w:rsidRDefault="00DC3B16" w:rsidP="00DC3B16">
      <w:pPr>
        <w:widowControl w:val="0"/>
        <w:spacing w:after="120"/>
        <w:ind w:left="7371" w:hanging="141"/>
        <w:jc w:val="both"/>
        <w:rPr>
          <w:rFonts w:asciiTheme="majorHAnsi" w:hAnsiTheme="majorHAnsi"/>
          <w:sz w:val="16"/>
        </w:rPr>
      </w:pPr>
      <w:r w:rsidRPr="00DB424F">
        <w:rPr>
          <w:rFonts w:asciiTheme="majorHAnsi" w:hAnsiTheme="majorHAnsi"/>
          <w:sz w:val="16"/>
        </w:rPr>
        <w:t>номер договора</w:t>
      </w:r>
    </w:p>
    <w:p w14:paraId="2FFECBDE" w14:textId="77777777" w:rsidR="00DC3B16" w:rsidRPr="00DB424F" w:rsidRDefault="00DC3B16" w:rsidP="00DC3B16">
      <w:pPr>
        <w:widowControl w:val="0"/>
        <w:tabs>
          <w:tab w:val="left" w:pos="4480"/>
        </w:tabs>
        <w:jc w:val="both"/>
        <w:rPr>
          <w:rFonts w:asciiTheme="majorHAnsi" w:hAnsiTheme="majorHAnsi" w:cs="Sylfaen"/>
        </w:rPr>
      </w:pPr>
      <w:r w:rsidRPr="00DB424F">
        <w:rPr>
          <w:rFonts w:asciiTheme="majorHAnsi" w:hAnsiTheme="majorHAnsi"/>
        </w:rPr>
        <w:t>заключенного __________________ 20</w:t>
      </w:r>
      <w:r w:rsidRPr="00DB424F">
        <w:rPr>
          <w:rFonts w:asciiTheme="majorHAnsi" w:hAnsiTheme="majorHAnsi"/>
        </w:rPr>
        <w:tab/>
        <w:t>г. между _____________________________</w:t>
      </w:r>
    </w:p>
    <w:p w14:paraId="5CDFC715" w14:textId="77777777" w:rsidR="00DC3B16" w:rsidRPr="00DB424F" w:rsidRDefault="00DC3B16" w:rsidP="00DC3B16">
      <w:pPr>
        <w:widowControl w:val="0"/>
        <w:tabs>
          <w:tab w:val="left" w:pos="6379"/>
        </w:tabs>
        <w:spacing w:after="120"/>
        <w:ind w:left="1701" w:right="-360"/>
        <w:jc w:val="both"/>
        <w:rPr>
          <w:rFonts w:asciiTheme="majorHAnsi" w:hAnsiTheme="majorHAnsi" w:cs="Sylfaen"/>
          <w:sz w:val="8"/>
        </w:rPr>
      </w:pPr>
      <w:r w:rsidRPr="00DB424F">
        <w:rPr>
          <w:rFonts w:asciiTheme="majorHAnsi" w:hAnsiTheme="majorHAnsi"/>
          <w:sz w:val="16"/>
        </w:rPr>
        <w:t xml:space="preserve">дата заключения договора </w:t>
      </w:r>
      <w:r w:rsidRPr="00DB424F">
        <w:rPr>
          <w:rFonts w:asciiTheme="majorHAnsi" w:hAnsiTheme="majorHAnsi"/>
          <w:sz w:val="16"/>
        </w:rPr>
        <w:tab/>
        <w:t>наименование Покупателя</w:t>
      </w:r>
    </w:p>
    <w:p w14:paraId="0FE55CC1" w14:textId="77777777" w:rsidR="00DC3B16" w:rsidRPr="00DB424F" w:rsidRDefault="00DC3B16" w:rsidP="00DC3B16">
      <w:pPr>
        <w:widowControl w:val="0"/>
        <w:tabs>
          <w:tab w:val="left" w:pos="360"/>
          <w:tab w:val="left" w:pos="540"/>
        </w:tabs>
        <w:ind w:right="-2"/>
        <w:jc w:val="both"/>
        <w:rPr>
          <w:rFonts w:asciiTheme="majorHAnsi" w:hAnsiTheme="majorHAnsi"/>
        </w:rPr>
      </w:pPr>
      <w:r w:rsidRPr="00DB424F">
        <w:rPr>
          <w:rFonts w:asciiTheme="majorHAnsi" w:hAnsiTheme="majorHAnsi"/>
        </w:rPr>
        <w:t xml:space="preserve">(далее — Покупатель) и ________________________________ (далее — Продавец), </w:t>
      </w:r>
    </w:p>
    <w:p w14:paraId="6D240FB5" w14:textId="77777777" w:rsidR="00DC3B16" w:rsidRPr="00DB424F" w:rsidRDefault="00DC3B16" w:rsidP="00DC3B16">
      <w:pPr>
        <w:widowControl w:val="0"/>
        <w:spacing w:after="120"/>
        <w:ind w:left="3544" w:right="-360"/>
        <w:jc w:val="both"/>
        <w:rPr>
          <w:rFonts w:asciiTheme="majorHAnsi" w:hAnsiTheme="majorHAnsi"/>
          <w:sz w:val="16"/>
        </w:rPr>
      </w:pPr>
      <w:r w:rsidRPr="00DB424F">
        <w:rPr>
          <w:rFonts w:asciiTheme="majorHAnsi" w:hAnsiTheme="majorHAnsi"/>
          <w:sz w:val="16"/>
        </w:rPr>
        <w:t>наименование Продавца</w:t>
      </w:r>
    </w:p>
    <w:p w14:paraId="1B7B8A6B" w14:textId="77777777" w:rsidR="00DC3B16" w:rsidRPr="00DB424F" w:rsidRDefault="00DC3B16" w:rsidP="00DC3B16">
      <w:pPr>
        <w:widowControl w:val="0"/>
        <w:tabs>
          <w:tab w:val="left" w:pos="360"/>
          <w:tab w:val="left" w:pos="540"/>
        </w:tabs>
        <w:spacing w:after="160"/>
        <w:jc w:val="both"/>
        <w:rPr>
          <w:rFonts w:asciiTheme="majorHAnsi" w:hAnsiTheme="majorHAnsi" w:cs="Sylfaen"/>
        </w:rPr>
      </w:pPr>
      <w:r w:rsidRPr="00DB424F">
        <w:rPr>
          <w:rFonts w:asciiTheme="majorHAnsi" w:hAnsiTheme="majorHAnsi"/>
        </w:rPr>
        <w:t>Продавец _______ 20</w:t>
      </w:r>
      <w:r w:rsidRPr="00DB424F">
        <w:rPr>
          <w:rFonts w:asciiTheme="majorHAnsi" w:hAnsiTheme="majorHAnsi"/>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C3B16" w:rsidRPr="00DB424F" w14:paraId="77CC8892" w14:textId="77777777" w:rsidTr="002C2BE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6D79E17E" w14:textId="77777777" w:rsidR="00DC3B16" w:rsidRPr="00DB424F" w:rsidRDefault="00DC3B16" w:rsidP="002C2BE3">
            <w:pPr>
              <w:widowControl w:val="0"/>
              <w:spacing w:after="120"/>
              <w:jc w:val="center"/>
              <w:rPr>
                <w:rFonts w:asciiTheme="majorHAnsi" w:hAnsiTheme="majorHAnsi" w:cs="Sylfaen"/>
                <w:bCs/>
                <w:sz w:val="20"/>
                <w:szCs w:val="20"/>
              </w:rPr>
            </w:pPr>
            <w:r w:rsidRPr="00DB424F">
              <w:rPr>
                <w:rFonts w:asciiTheme="majorHAnsi" w:hAnsiTheme="majorHAnsi"/>
                <w:sz w:val="20"/>
                <w:szCs w:val="20"/>
              </w:rPr>
              <w:t>Товар</w:t>
            </w:r>
          </w:p>
        </w:tc>
      </w:tr>
      <w:tr w:rsidR="00DC3B16" w:rsidRPr="00DB424F" w14:paraId="3F066D3B" w14:textId="77777777" w:rsidTr="002C2BE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CA03528" w14:textId="77777777" w:rsidR="00DC3B16" w:rsidRPr="00DB424F" w:rsidRDefault="00DC3B16" w:rsidP="002C2BE3">
            <w:pPr>
              <w:widowControl w:val="0"/>
              <w:spacing w:after="120"/>
              <w:jc w:val="center"/>
              <w:rPr>
                <w:rFonts w:asciiTheme="majorHAnsi" w:hAnsiTheme="majorHAnsi"/>
                <w:sz w:val="20"/>
                <w:szCs w:val="20"/>
              </w:rPr>
            </w:pPr>
            <w:r w:rsidRPr="00DB424F">
              <w:rPr>
                <w:rFonts w:asciiTheme="majorHAnsi" w:hAnsiTheme="maj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292443EE" w14:textId="77777777" w:rsidR="00DC3B16" w:rsidRPr="00DB424F" w:rsidRDefault="00DC3B16" w:rsidP="002C2BE3">
            <w:pPr>
              <w:widowControl w:val="0"/>
              <w:spacing w:after="120"/>
              <w:jc w:val="center"/>
              <w:rPr>
                <w:rFonts w:asciiTheme="majorHAnsi" w:hAnsiTheme="majorHAnsi"/>
                <w:sz w:val="20"/>
                <w:szCs w:val="20"/>
              </w:rPr>
            </w:pPr>
            <w:r w:rsidRPr="00DB424F">
              <w:rPr>
                <w:rFonts w:asciiTheme="majorHAnsi" w:hAnsiTheme="maj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F4ED9CD" w14:textId="77777777" w:rsidR="00DC3B16" w:rsidRPr="00DB424F" w:rsidRDefault="00DC3B16" w:rsidP="002C2BE3">
            <w:pPr>
              <w:widowControl w:val="0"/>
              <w:spacing w:after="120"/>
              <w:jc w:val="center"/>
              <w:rPr>
                <w:rFonts w:asciiTheme="majorHAnsi" w:hAnsiTheme="majorHAnsi"/>
                <w:sz w:val="20"/>
                <w:szCs w:val="20"/>
              </w:rPr>
            </w:pPr>
            <w:r w:rsidRPr="00DB424F">
              <w:rPr>
                <w:rFonts w:asciiTheme="majorHAnsi" w:hAnsiTheme="majorHAnsi"/>
                <w:sz w:val="20"/>
                <w:szCs w:val="20"/>
              </w:rPr>
              <w:t>объем (фактический)</w:t>
            </w:r>
          </w:p>
        </w:tc>
      </w:tr>
      <w:tr w:rsidR="00DC3B16" w:rsidRPr="00DB424F" w14:paraId="4C60AD4F" w14:textId="77777777" w:rsidTr="002C2BE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4994FAA" w14:textId="77777777" w:rsidR="00DC3B16" w:rsidRPr="00DB424F" w:rsidRDefault="00DC3B16" w:rsidP="002C2BE3">
            <w:pPr>
              <w:widowControl w:val="0"/>
              <w:spacing w:after="120"/>
              <w:jc w:val="center"/>
              <w:rPr>
                <w:rFonts w:asciiTheme="majorHAnsi" w:hAnsiTheme="majorHAnsi"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389227CA" w14:textId="77777777" w:rsidR="00DC3B16" w:rsidRPr="00DB424F" w:rsidRDefault="00DC3B16" w:rsidP="002C2BE3">
            <w:pPr>
              <w:widowControl w:val="0"/>
              <w:spacing w:after="120"/>
              <w:jc w:val="center"/>
              <w:rPr>
                <w:rFonts w:asciiTheme="majorHAnsi" w:hAnsiTheme="majorHAnsi"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A0D541C" w14:textId="77777777" w:rsidR="00DC3B16" w:rsidRPr="00DB424F" w:rsidRDefault="00DC3B16" w:rsidP="002C2BE3">
            <w:pPr>
              <w:widowControl w:val="0"/>
              <w:spacing w:after="120"/>
              <w:jc w:val="center"/>
              <w:rPr>
                <w:rFonts w:asciiTheme="majorHAnsi" w:hAnsiTheme="majorHAnsi" w:cs="Sylfaen"/>
                <w:sz w:val="20"/>
                <w:szCs w:val="20"/>
              </w:rPr>
            </w:pPr>
          </w:p>
        </w:tc>
      </w:tr>
      <w:tr w:rsidR="00DC3B16" w:rsidRPr="00DB424F" w14:paraId="3EA4076D" w14:textId="77777777" w:rsidTr="002C2BE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3E58232" w14:textId="77777777" w:rsidR="00DC3B16" w:rsidRPr="00DB424F" w:rsidRDefault="00DC3B16" w:rsidP="002C2BE3">
            <w:pPr>
              <w:widowControl w:val="0"/>
              <w:spacing w:after="120"/>
              <w:jc w:val="center"/>
              <w:rPr>
                <w:rFonts w:asciiTheme="majorHAnsi" w:hAnsiTheme="majorHAnsi"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6C0917B" w14:textId="77777777" w:rsidR="00DC3B16" w:rsidRPr="00DB424F" w:rsidRDefault="00DC3B16" w:rsidP="002C2BE3">
            <w:pPr>
              <w:widowControl w:val="0"/>
              <w:spacing w:after="120"/>
              <w:jc w:val="center"/>
              <w:rPr>
                <w:rFonts w:asciiTheme="majorHAnsi" w:hAnsiTheme="majorHAnsi"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499E2F1" w14:textId="77777777" w:rsidR="00DC3B16" w:rsidRPr="00DB424F" w:rsidRDefault="00DC3B16" w:rsidP="002C2BE3">
            <w:pPr>
              <w:widowControl w:val="0"/>
              <w:spacing w:after="120"/>
              <w:jc w:val="center"/>
              <w:rPr>
                <w:rFonts w:asciiTheme="majorHAnsi" w:hAnsiTheme="majorHAnsi" w:cs="Sylfaen"/>
                <w:sz w:val="20"/>
                <w:szCs w:val="20"/>
              </w:rPr>
            </w:pPr>
          </w:p>
        </w:tc>
      </w:tr>
    </w:tbl>
    <w:p w14:paraId="35BDAC34" w14:textId="77777777" w:rsidR="00DC3B16" w:rsidRPr="00DB424F" w:rsidRDefault="00DC3B16" w:rsidP="00DC3B16">
      <w:pPr>
        <w:widowControl w:val="0"/>
        <w:tabs>
          <w:tab w:val="left" w:pos="360"/>
          <w:tab w:val="left" w:pos="540"/>
        </w:tabs>
        <w:spacing w:after="160"/>
        <w:jc w:val="both"/>
        <w:rPr>
          <w:rFonts w:asciiTheme="majorHAnsi" w:hAnsiTheme="majorHAnsi" w:cs="Sylfaen"/>
        </w:rPr>
      </w:pPr>
    </w:p>
    <w:p w14:paraId="488404EE" w14:textId="77777777" w:rsidR="00DC3B16" w:rsidRPr="00DB424F" w:rsidRDefault="00DC3B16" w:rsidP="00DC3B16">
      <w:pPr>
        <w:widowControl w:val="0"/>
        <w:spacing w:after="160"/>
        <w:ind w:firstLine="567"/>
        <w:jc w:val="both"/>
        <w:rPr>
          <w:rFonts w:asciiTheme="majorHAnsi" w:hAnsiTheme="majorHAnsi" w:cs="Sylfaen"/>
        </w:rPr>
      </w:pPr>
      <w:r w:rsidRPr="00DB424F">
        <w:rPr>
          <w:rFonts w:asciiTheme="majorHAnsi" w:hAnsiTheme="majorHAnsi"/>
        </w:rPr>
        <w:t>Настоящий акт составлен в 2 экземплярах, каждой из сторон предоставляется по одному экземпляру.</w:t>
      </w:r>
    </w:p>
    <w:p w14:paraId="0BBE0797" w14:textId="77777777" w:rsidR="00DC3B16" w:rsidRPr="00DB424F" w:rsidRDefault="00DC3B16" w:rsidP="00DC3B16">
      <w:pPr>
        <w:rPr>
          <w:rFonts w:asciiTheme="majorHAnsi" w:hAnsiTheme="majorHAnsi"/>
        </w:rPr>
      </w:pPr>
      <w:r w:rsidRPr="00DB424F">
        <w:rPr>
          <w:rFonts w:asciiTheme="majorHAnsi" w:hAnsiTheme="majorHAnsi"/>
        </w:rPr>
        <w:t xml:space="preserve">                                                       </w:t>
      </w:r>
    </w:p>
    <w:p w14:paraId="1435D944" w14:textId="77777777" w:rsidR="00DC3B16" w:rsidRPr="00DB424F" w:rsidRDefault="00DC3B16" w:rsidP="00DC3B16">
      <w:pPr>
        <w:rPr>
          <w:rFonts w:asciiTheme="majorHAnsi" w:hAnsiTheme="majorHAnsi"/>
          <w:lang w:val="en-US"/>
        </w:rPr>
      </w:pPr>
      <w:r w:rsidRPr="00DB424F">
        <w:rPr>
          <w:rFonts w:asciiTheme="majorHAnsi" w:hAnsiTheme="majorHAnsi"/>
        </w:rPr>
        <w:t xml:space="preserve">                                                          СТОРОНЫ</w:t>
      </w:r>
    </w:p>
    <w:p w14:paraId="70DCBC06" w14:textId="77777777" w:rsidR="00DC3B16" w:rsidRPr="00DB424F" w:rsidRDefault="00DC3B16" w:rsidP="00DC3B16">
      <w:pPr>
        <w:widowControl w:val="0"/>
        <w:spacing w:after="160"/>
        <w:jc w:val="center"/>
        <w:rPr>
          <w:rFonts w:asciiTheme="majorHAnsi" w:hAnsiTheme="majorHAnsi" w:cs="Sylfaen"/>
          <w:lang w:val="en-US"/>
        </w:rPr>
      </w:pPr>
    </w:p>
    <w:tbl>
      <w:tblPr>
        <w:tblW w:w="0" w:type="auto"/>
        <w:tblLook w:val="00A0" w:firstRow="1" w:lastRow="0" w:firstColumn="1" w:lastColumn="0" w:noHBand="0" w:noVBand="0"/>
      </w:tblPr>
      <w:tblGrid>
        <w:gridCol w:w="4450"/>
        <w:gridCol w:w="4836"/>
      </w:tblGrid>
      <w:tr w:rsidR="00DC3B16" w:rsidRPr="00DB424F" w14:paraId="4166B134" w14:textId="77777777" w:rsidTr="002C2BE3">
        <w:tc>
          <w:tcPr>
            <w:tcW w:w="4450" w:type="dxa"/>
          </w:tcPr>
          <w:p w14:paraId="5F262678" w14:textId="77777777" w:rsidR="00DC3B16" w:rsidRPr="00DB424F" w:rsidRDefault="00DC3B16" w:rsidP="002C2BE3">
            <w:pPr>
              <w:widowControl w:val="0"/>
              <w:tabs>
                <w:tab w:val="left" w:pos="360"/>
                <w:tab w:val="left" w:pos="540"/>
              </w:tabs>
              <w:spacing w:after="160"/>
              <w:jc w:val="center"/>
              <w:rPr>
                <w:rFonts w:asciiTheme="majorHAnsi" w:hAnsiTheme="majorHAnsi" w:cs="Sylfaen"/>
                <w:b/>
                <w:bCs/>
              </w:rPr>
            </w:pPr>
            <w:r w:rsidRPr="00DB424F">
              <w:rPr>
                <w:rFonts w:asciiTheme="majorHAnsi" w:hAnsiTheme="majorHAnsi"/>
                <w:b/>
              </w:rPr>
              <w:t>Передал</w:t>
            </w:r>
          </w:p>
        </w:tc>
        <w:tc>
          <w:tcPr>
            <w:tcW w:w="4836" w:type="dxa"/>
          </w:tcPr>
          <w:p w14:paraId="559E9FD6" w14:textId="77777777" w:rsidR="00DC3B16" w:rsidRPr="00DB424F" w:rsidRDefault="00DC3B16" w:rsidP="002C2BE3">
            <w:pPr>
              <w:widowControl w:val="0"/>
              <w:tabs>
                <w:tab w:val="left" w:pos="360"/>
                <w:tab w:val="left" w:pos="540"/>
              </w:tabs>
              <w:spacing w:after="160"/>
              <w:jc w:val="center"/>
              <w:rPr>
                <w:rFonts w:asciiTheme="majorHAnsi" w:hAnsiTheme="majorHAnsi" w:cs="Sylfaen"/>
                <w:b/>
                <w:bCs/>
              </w:rPr>
            </w:pPr>
            <w:r w:rsidRPr="00DB424F">
              <w:rPr>
                <w:rFonts w:asciiTheme="majorHAnsi" w:hAnsiTheme="majorHAnsi"/>
                <w:b/>
              </w:rPr>
              <w:t>Принял</w:t>
            </w:r>
          </w:p>
        </w:tc>
      </w:tr>
    </w:tbl>
    <w:p w14:paraId="1BA8F747" w14:textId="77777777" w:rsidR="00DC3B16" w:rsidRPr="00DB424F" w:rsidRDefault="00DC3B16" w:rsidP="00DC3B16">
      <w:pPr>
        <w:widowControl w:val="0"/>
        <w:tabs>
          <w:tab w:val="left" w:pos="360"/>
          <w:tab w:val="left" w:pos="540"/>
        </w:tabs>
        <w:spacing w:after="160"/>
        <w:jc w:val="right"/>
        <w:rPr>
          <w:rFonts w:asciiTheme="majorHAnsi" w:hAnsiTheme="majorHAnsi" w:cs="Sylfaen"/>
        </w:rPr>
      </w:pPr>
      <w:r w:rsidRPr="00DB424F">
        <w:rPr>
          <w:rFonts w:asciiTheme="majorHAnsi" w:hAnsiTheme="majorHAnsi"/>
        </w:rPr>
        <w:t>представитель, спроектировавший заявку:</w:t>
      </w:r>
    </w:p>
    <w:p w14:paraId="3C231B09" w14:textId="77777777" w:rsidR="00DC3B16" w:rsidRPr="00DB424F" w:rsidRDefault="00DC3B16" w:rsidP="00DC3B16">
      <w:pPr>
        <w:widowControl w:val="0"/>
        <w:tabs>
          <w:tab w:val="left" w:pos="360"/>
          <w:tab w:val="left" w:pos="540"/>
        </w:tabs>
        <w:spacing w:after="160"/>
        <w:rPr>
          <w:rFonts w:asciiTheme="majorHAnsi" w:hAnsiTheme="majorHAnsi"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C3B16" w:rsidRPr="00DB424F" w14:paraId="51E11EF0" w14:textId="77777777" w:rsidTr="002C2BE3">
        <w:trPr>
          <w:tblCellSpacing w:w="7" w:type="dxa"/>
          <w:jc w:val="center"/>
        </w:trPr>
        <w:tc>
          <w:tcPr>
            <w:tcW w:w="0" w:type="auto"/>
            <w:vAlign w:val="center"/>
          </w:tcPr>
          <w:p w14:paraId="29D1039C" w14:textId="77777777" w:rsidR="00DC3B16" w:rsidRPr="00DB424F" w:rsidRDefault="00DC3B16" w:rsidP="002C2BE3">
            <w:pPr>
              <w:widowControl w:val="0"/>
              <w:jc w:val="center"/>
              <w:rPr>
                <w:rFonts w:asciiTheme="majorHAnsi" w:hAnsiTheme="majorHAnsi" w:cs="GHEA Grapalat"/>
              </w:rPr>
            </w:pPr>
            <w:r w:rsidRPr="00DB424F">
              <w:rPr>
                <w:rFonts w:asciiTheme="majorHAnsi" w:hAnsiTheme="majorHAnsi"/>
              </w:rPr>
              <w:t xml:space="preserve">___________________________ </w:t>
            </w:r>
          </w:p>
          <w:p w14:paraId="52843B42" w14:textId="77777777" w:rsidR="00DC3B16" w:rsidRPr="00DB424F" w:rsidRDefault="00DC3B16" w:rsidP="002C2BE3">
            <w:pPr>
              <w:widowControl w:val="0"/>
              <w:spacing w:after="160"/>
              <w:jc w:val="center"/>
              <w:rPr>
                <w:rFonts w:asciiTheme="majorHAnsi" w:hAnsiTheme="majorHAnsi" w:cs="GHEA Grapalat"/>
                <w:vertAlign w:val="superscript"/>
              </w:rPr>
            </w:pPr>
            <w:r w:rsidRPr="00DB424F">
              <w:rPr>
                <w:rFonts w:asciiTheme="majorHAnsi" w:hAnsiTheme="majorHAnsi"/>
                <w:vertAlign w:val="superscript"/>
              </w:rPr>
              <w:t>фамилия, имя</w:t>
            </w:r>
          </w:p>
        </w:tc>
        <w:tc>
          <w:tcPr>
            <w:tcW w:w="0" w:type="auto"/>
            <w:vAlign w:val="center"/>
          </w:tcPr>
          <w:p w14:paraId="35E226AC" w14:textId="77777777" w:rsidR="00DC3B16" w:rsidRPr="00DB424F" w:rsidRDefault="00DC3B16" w:rsidP="002C2BE3">
            <w:pPr>
              <w:widowControl w:val="0"/>
              <w:jc w:val="center"/>
              <w:rPr>
                <w:rFonts w:asciiTheme="majorHAnsi" w:hAnsiTheme="majorHAnsi" w:cs="GHEA Grapalat"/>
              </w:rPr>
            </w:pPr>
            <w:r w:rsidRPr="00DB424F">
              <w:rPr>
                <w:rFonts w:asciiTheme="majorHAnsi" w:hAnsiTheme="majorHAnsi"/>
              </w:rPr>
              <w:t>___________________________</w:t>
            </w:r>
          </w:p>
          <w:p w14:paraId="3FF26A34" w14:textId="77777777" w:rsidR="00DC3B16" w:rsidRPr="00DB424F" w:rsidRDefault="00DC3B16" w:rsidP="002C2BE3">
            <w:pPr>
              <w:widowControl w:val="0"/>
              <w:spacing w:after="160"/>
              <w:jc w:val="center"/>
              <w:rPr>
                <w:rFonts w:asciiTheme="majorHAnsi" w:hAnsiTheme="majorHAnsi" w:cs="GHEA Grapalat"/>
                <w:vertAlign w:val="superscript"/>
              </w:rPr>
            </w:pPr>
            <w:r w:rsidRPr="00DB424F">
              <w:rPr>
                <w:rFonts w:asciiTheme="majorHAnsi" w:hAnsiTheme="majorHAnsi"/>
                <w:vertAlign w:val="superscript"/>
              </w:rPr>
              <w:t>фамилия, имя</w:t>
            </w:r>
          </w:p>
        </w:tc>
      </w:tr>
      <w:tr w:rsidR="00DC3B16" w:rsidRPr="00DB424F" w14:paraId="67CCF5DB" w14:textId="77777777" w:rsidTr="002C2BE3">
        <w:trPr>
          <w:tblCellSpacing w:w="7" w:type="dxa"/>
          <w:jc w:val="center"/>
        </w:trPr>
        <w:tc>
          <w:tcPr>
            <w:tcW w:w="0" w:type="auto"/>
            <w:vAlign w:val="center"/>
          </w:tcPr>
          <w:p w14:paraId="446CB30E" w14:textId="77777777" w:rsidR="00DC3B16" w:rsidRPr="00DB424F" w:rsidRDefault="00DC3B16" w:rsidP="002C2BE3">
            <w:pPr>
              <w:widowControl w:val="0"/>
              <w:jc w:val="center"/>
              <w:rPr>
                <w:rFonts w:asciiTheme="majorHAnsi" w:hAnsiTheme="majorHAnsi" w:cs="GHEA Grapalat"/>
              </w:rPr>
            </w:pPr>
            <w:r w:rsidRPr="00DB424F">
              <w:rPr>
                <w:rFonts w:asciiTheme="majorHAnsi" w:hAnsiTheme="majorHAnsi"/>
              </w:rPr>
              <w:t xml:space="preserve">___________________________ </w:t>
            </w:r>
          </w:p>
          <w:p w14:paraId="191E0012" w14:textId="77777777" w:rsidR="00DC3B16" w:rsidRPr="00DB424F" w:rsidRDefault="00DC3B16" w:rsidP="002C2BE3">
            <w:pPr>
              <w:widowControl w:val="0"/>
              <w:spacing w:after="160"/>
              <w:jc w:val="center"/>
              <w:rPr>
                <w:rFonts w:asciiTheme="majorHAnsi" w:hAnsiTheme="majorHAnsi" w:cs="GHEA Grapalat"/>
                <w:vertAlign w:val="superscript"/>
              </w:rPr>
            </w:pPr>
            <w:r w:rsidRPr="00DB424F">
              <w:rPr>
                <w:rFonts w:asciiTheme="majorHAnsi" w:hAnsiTheme="majorHAnsi"/>
                <w:vertAlign w:val="superscript"/>
              </w:rPr>
              <w:t>подпись</w:t>
            </w:r>
          </w:p>
        </w:tc>
        <w:tc>
          <w:tcPr>
            <w:tcW w:w="0" w:type="auto"/>
            <w:vAlign w:val="center"/>
          </w:tcPr>
          <w:p w14:paraId="2EF5802B" w14:textId="77777777" w:rsidR="00DC3B16" w:rsidRPr="00DB424F" w:rsidRDefault="00DC3B16" w:rsidP="002C2BE3">
            <w:pPr>
              <w:widowControl w:val="0"/>
              <w:jc w:val="center"/>
              <w:rPr>
                <w:rFonts w:asciiTheme="majorHAnsi" w:hAnsiTheme="majorHAnsi" w:cs="GHEA Grapalat"/>
              </w:rPr>
            </w:pPr>
            <w:r w:rsidRPr="00DB424F">
              <w:rPr>
                <w:rFonts w:asciiTheme="majorHAnsi" w:hAnsiTheme="majorHAnsi"/>
              </w:rPr>
              <w:t>___________________________</w:t>
            </w:r>
          </w:p>
          <w:p w14:paraId="1B42ABFE" w14:textId="77777777" w:rsidR="00DC3B16" w:rsidRPr="00DB424F" w:rsidRDefault="00DC3B16" w:rsidP="002C2BE3">
            <w:pPr>
              <w:widowControl w:val="0"/>
              <w:spacing w:after="160"/>
              <w:jc w:val="center"/>
              <w:rPr>
                <w:rFonts w:asciiTheme="majorHAnsi" w:hAnsiTheme="majorHAnsi" w:cs="GHEA Grapalat"/>
                <w:vertAlign w:val="superscript"/>
              </w:rPr>
            </w:pPr>
            <w:r w:rsidRPr="00DB424F">
              <w:rPr>
                <w:rFonts w:asciiTheme="majorHAnsi" w:hAnsiTheme="majorHAnsi"/>
                <w:vertAlign w:val="superscript"/>
              </w:rPr>
              <w:t>подпись</w:t>
            </w:r>
          </w:p>
        </w:tc>
      </w:tr>
    </w:tbl>
    <w:p w14:paraId="3D00B072" w14:textId="77777777" w:rsidR="00DC3B16" w:rsidRPr="00DB424F" w:rsidRDefault="00DC3B16" w:rsidP="00DC3B16">
      <w:pPr>
        <w:widowControl w:val="0"/>
        <w:spacing w:after="160"/>
        <w:ind w:left="-142" w:firstLine="142"/>
        <w:jc w:val="center"/>
        <w:rPr>
          <w:rFonts w:asciiTheme="majorHAnsi" w:hAnsiTheme="majorHAnsi" w:cs="Sylfaen"/>
          <w:b/>
        </w:rPr>
      </w:pPr>
    </w:p>
    <w:p w14:paraId="5E7DCFBE" w14:textId="77777777" w:rsidR="00DC3B16" w:rsidRPr="00DB424F" w:rsidRDefault="00DC3B16" w:rsidP="00DC3B16">
      <w:pPr>
        <w:widowControl w:val="0"/>
        <w:jc w:val="right"/>
        <w:rPr>
          <w:rFonts w:asciiTheme="majorHAnsi" w:hAnsiTheme="majorHAnsi" w:cs="Sylfaen"/>
          <w:i/>
        </w:rPr>
      </w:pPr>
      <w:proofErr w:type="spellStart"/>
      <w:r w:rsidRPr="00DB424F">
        <w:rPr>
          <w:rFonts w:asciiTheme="majorHAnsi" w:hAnsiTheme="majorHAnsi"/>
          <w:i/>
        </w:rPr>
        <w:t>Пиложение</w:t>
      </w:r>
      <w:proofErr w:type="spellEnd"/>
      <w:r w:rsidRPr="00DB424F">
        <w:rPr>
          <w:rFonts w:asciiTheme="majorHAnsi" w:hAnsiTheme="majorHAnsi"/>
          <w:i/>
        </w:rPr>
        <w:t xml:space="preserve"> № 4</w:t>
      </w:r>
    </w:p>
    <w:p w14:paraId="1B978D0F" w14:textId="77777777" w:rsidR="00DC3B16" w:rsidRPr="00DB424F" w:rsidRDefault="00DC3B16" w:rsidP="00DC3B16">
      <w:pPr>
        <w:widowControl w:val="0"/>
        <w:jc w:val="right"/>
        <w:rPr>
          <w:rFonts w:asciiTheme="majorHAnsi" w:hAnsiTheme="majorHAnsi" w:cs="Sylfaen"/>
          <w:i/>
        </w:rPr>
      </w:pPr>
      <w:r w:rsidRPr="00DB424F">
        <w:rPr>
          <w:rFonts w:asciiTheme="majorHAnsi" w:hAnsiTheme="majorHAnsi"/>
          <w:i/>
        </w:rPr>
        <w:t>к Договору под кодом</w:t>
      </w:r>
      <w:r w:rsidRPr="00DB424F">
        <w:rPr>
          <w:rFonts w:asciiTheme="majorHAnsi" w:hAnsiTheme="majorHAnsi"/>
          <w:i/>
          <w:lang w:val="hy-AM"/>
        </w:rPr>
        <w:t xml:space="preserve"> «      »</w:t>
      </w:r>
      <w:r w:rsidRPr="00DB424F">
        <w:rPr>
          <w:rFonts w:asciiTheme="majorHAnsi" w:hAnsiTheme="majorHAnsi"/>
          <w:i/>
        </w:rPr>
        <w:t xml:space="preserve"> </w:t>
      </w:r>
      <w:r w:rsidRPr="00DB424F">
        <w:rPr>
          <w:rFonts w:asciiTheme="majorHAnsi" w:hAnsiTheme="majorHAnsi" w:cs="Sylfaen"/>
          <w:i/>
        </w:rPr>
        <w:br/>
      </w:r>
      <w:r w:rsidRPr="00DB424F">
        <w:rPr>
          <w:rFonts w:asciiTheme="majorHAnsi" w:hAnsiTheme="majorHAnsi"/>
          <w:i/>
        </w:rPr>
        <w:t>заключенному "</w:t>
      </w:r>
      <w:r w:rsidRPr="00DB424F">
        <w:rPr>
          <w:rFonts w:asciiTheme="majorHAnsi" w:hAnsiTheme="majorHAnsi"/>
          <w:i/>
        </w:rPr>
        <w:tab/>
        <w:t xml:space="preserve"> "</w:t>
      </w:r>
      <w:r w:rsidRPr="00DB424F">
        <w:rPr>
          <w:rFonts w:asciiTheme="majorHAnsi" w:hAnsiTheme="majorHAnsi"/>
          <w:i/>
        </w:rPr>
        <w:tab/>
        <w:t>20</w:t>
      </w:r>
      <w:r w:rsidRPr="00DB424F">
        <w:rPr>
          <w:rFonts w:asciiTheme="majorHAnsi" w:hAnsiTheme="majorHAnsi"/>
          <w:i/>
        </w:rPr>
        <w:tab/>
        <w:t xml:space="preserve">  г.</w:t>
      </w:r>
    </w:p>
    <w:p w14:paraId="200B348B" w14:textId="77777777" w:rsidR="00DC3B16" w:rsidRPr="00DB424F" w:rsidRDefault="00DC3B16" w:rsidP="00DC3B16">
      <w:pPr>
        <w:jc w:val="center"/>
        <w:rPr>
          <w:rFonts w:asciiTheme="majorHAnsi" w:hAnsiTheme="majorHAnsi" w:cs="GHEA Grapalat"/>
        </w:rPr>
      </w:pPr>
    </w:p>
    <w:p w14:paraId="68EB85E5" w14:textId="77777777" w:rsidR="00DC3B16" w:rsidRPr="00DB424F" w:rsidRDefault="00DC3B16" w:rsidP="00DC3B16">
      <w:pPr>
        <w:jc w:val="center"/>
        <w:rPr>
          <w:rFonts w:asciiTheme="majorHAnsi" w:hAnsiTheme="majorHAnsi" w:cs="GHEA Grapalat"/>
        </w:rPr>
      </w:pPr>
      <w:r w:rsidRPr="00DB424F">
        <w:rPr>
          <w:rFonts w:asciiTheme="majorHAnsi" w:hAnsiTheme="majorHAnsi" w:cs="GHEA Grapalat"/>
        </w:rPr>
        <w:t>УВЕДОМЛЕНИЕ</w:t>
      </w:r>
    </w:p>
    <w:p w14:paraId="2E7C9462" w14:textId="77777777" w:rsidR="00DC3B16" w:rsidRPr="00DB424F" w:rsidRDefault="00DC3B16" w:rsidP="00DC3B16">
      <w:pPr>
        <w:jc w:val="center"/>
        <w:rPr>
          <w:rFonts w:asciiTheme="majorHAnsi" w:hAnsiTheme="majorHAnsi" w:cs="GHEA Grapalat"/>
          <w:lang w:val="hy-AM"/>
        </w:rPr>
      </w:pPr>
    </w:p>
    <w:p w14:paraId="7C55468B" w14:textId="77777777" w:rsidR="00DC3B16" w:rsidRPr="00DB424F" w:rsidRDefault="00DC3B16" w:rsidP="00DC3B16">
      <w:pPr>
        <w:rPr>
          <w:rFonts w:asciiTheme="majorHAnsi" w:hAnsiTheme="majorHAnsi" w:cs="Arial"/>
          <w:sz w:val="20"/>
          <w:szCs w:val="20"/>
          <w:lang w:val="es-ES"/>
        </w:rPr>
      </w:pPr>
      <w:r w:rsidRPr="00DB424F">
        <w:rPr>
          <w:rFonts w:asciiTheme="majorHAnsi" w:hAnsiTheme="majorHAnsi"/>
          <w:u w:val="single"/>
          <w:lang w:val="es-ES"/>
        </w:rPr>
        <w:t xml:space="preserve">                                                             </w:t>
      </w:r>
      <w:r w:rsidRPr="00DB424F">
        <w:rPr>
          <w:rFonts w:asciiTheme="majorHAnsi" w:hAnsiTheme="majorHAnsi"/>
          <w:u w:val="single"/>
          <w:lang w:val="es-ES"/>
        </w:rPr>
        <w:tab/>
      </w:r>
      <w:r w:rsidRPr="00DB424F">
        <w:rPr>
          <w:rFonts w:asciiTheme="majorHAnsi" w:hAnsiTheme="majorHAnsi"/>
          <w:u w:val="single"/>
          <w:lang w:val="es-ES"/>
        </w:rPr>
        <w:tab/>
        <w:t xml:space="preserve">       </w:t>
      </w:r>
      <w:r w:rsidRPr="00DB424F">
        <w:rPr>
          <w:rFonts w:asciiTheme="majorHAnsi" w:hAnsiTheme="majorHAnsi"/>
          <w:lang w:val="es-ES"/>
        </w:rPr>
        <w:t xml:space="preserve"> </w:t>
      </w:r>
      <w:r w:rsidRPr="00DB424F">
        <w:rPr>
          <w:rFonts w:asciiTheme="majorHAnsi" w:hAnsiTheme="majorHAnsi"/>
        </w:rPr>
        <w:t>з</w:t>
      </w:r>
      <w:r w:rsidRPr="00DB424F">
        <w:rPr>
          <w:rFonts w:asciiTheme="majorHAnsi" w:hAnsiTheme="majorHAnsi" w:cs="Sylfaen"/>
          <w:sz w:val="20"/>
          <w:szCs w:val="20"/>
        </w:rPr>
        <w:t>аявляет, что</w:t>
      </w:r>
      <w:r w:rsidRPr="00DB424F">
        <w:rPr>
          <w:rFonts w:asciiTheme="majorHAnsi" w:hAnsiTheme="majorHAnsi" w:cs="Arial"/>
          <w:sz w:val="20"/>
          <w:szCs w:val="20"/>
        </w:rPr>
        <w:t>:</w:t>
      </w:r>
      <w:r w:rsidRPr="00DB424F">
        <w:rPr>
          <w:rFonts w:asciiTheme="majorHAnsi" w:hAnsiTheme="majorHAnsi" w:cs="Arial"/>
          <w:sz w:val="20"/>
          <w:szCs w:val="20"/>
          <w:lang w:val="es-ES"/>
        </w:rPr>
        <w:t xml:space="preserve">  </w:t>
      </w:r>
    </w:p>
    <w:p w14:paraId="6E80459E" w14:textId="77777777" w:rsidR="00DC3B16" w:rsidRPr="00DB424F" w:rsidRDefault="00DC3B16" w:rsidP="00DC3B16">
      <w:pPr>
        <w:rPr>
          <w:rFonts w:asciiTheme="majorHAnsi" w:hAnsiTheme="majorHAnsi" w:cs="Arial"/>
          <w:vertAlign w:val="superscript"/>
          <w:lang w:val="es-ES"/>
        </w:rPr>
      </w:pPr>
      <w:r w:rsidRPr="00DB424F">
        <w:rPr>
          <w:rFonts w:asciiTheme="majorHAnsi" w:hAnsiTheme="majorHAnsi"/>
          <w:vertAlign w:val="superscript"/>
          <w:lang w:val="es-ES"/>
        </w:rPr>
        <w:t xml:space="preserve">               </w:t>
      </w:r>
      <w:r w:rsidRPr="00DB424F">
        <w:rPr>
          <w:rFonts w:asciiTheme="majorHAnsi" w:hAnsiTheme="majorHAnsi"/>
          <w:lang w:val="es-ES"/>
        </w:rPr>
        <w:t xml:space="preserve">     </w:t>
      </w:r>
      <w:r w:rsidRPr="00DB424F">
        <w:rPr>
          <w:rFonts w:asciiTheme="majorHAnsi" w:hAnsiTheme="majorHAnsi" w:cs="Sylfaen"/>
          <w:vertAlign w:val="superscript"/>
        </w:rPr>
        <w:t>название</w:t>
      </w:r>
      <w:r w:rsidRPr="00DB424F">
        <w:rPr>
          <w:rFonts w:asciiTheme="majorHAnsi" w:hAnsiTheme="majorHAnsi" w:cs="Sylfaen"/>
          <w:vertAlign w:val="superscript"/>
          <w:lang w:val="es-ES"/>
        </w:rPr>
        <w:t xml:space="preserve"> финансового агента</w:t>
      </w:r>
    </w:p>
    <w:p w14:paraId="49FBB9CE" w14:textId="77777777" w:rsidR="00DC3B16" w:rsidRPr="00DB424F" w:rsidRDefault="00DC3B16" w:rsidP="00DC3B16">
      <w:pPr>
        <w:rPr>
          <w:rFonts w:asciiTheme="majorHAnsi" w:hAnsiTheme="majorHAnsi"/>
          <w:vertAlign w:val="superscript"/>
          <w:lang w:val="es-ES"/>
        </w:rPr>
      </w:pPr>
    </w:p>
    <w:p w14:paraId="5913F3F8" w14:textId="77777777" w:rsidR="00DC3B16" w:rsidRPr="00DB424F" w:rsidRDefault="00DC3B16" w:rsidP="00DC3B16">
      <w:pPr>
        <w:pStyle w:val="aff"/>
        <w:numPr>
          <w:ilvl w:val="0"/>
          <w:numId w:val="37"/>
        </w:numPr>
        <w:contextualSpacing/>
        <w:jc w:val="both"/>
        <w:rPr>
          <w:rFonts w:asciiTheme="majorHAnsi" w:hAnsiTheme="majorHAnsi"/>
          <w:u w:val="single"/>
          <w:lang w:val="es-ES"/>
        </w:rPr>
      </w:pPr>
      <w:r w:rsidRPr="00DB424F">
        <w:rPr>
          <w:rFonts w:asciiTheme="majorHAnsi" w:hAnsiTheme="majorHAnsi"/>
          <w:sz w:val="20"/>
          <w:szCs w:val="20"/>
        </w:rPr>
        <w:t>В рамках заключенного между</w:t>
      </w:r>
      <w:r w:rsidRPr="00DB424F">
        <w:rPr>
          <w:rFonts w:asciiTheme="majorHAnsi" w:hAnsiTheme="majorHAnsi"/>
        </w:rPr>
        <w:t xml:space="preserve">   ----------------------</w:t>
      </w:r>
      <w:r w:rsidRPr="00DB424F">
        <w:rPr>
          <w:rFonts w:asciiTheme="majorHAnsi" w:hAnsiTheme="majorHAnsi"/>
          <w:lang w:val="hy-AM"/>
        </w:rPr>
        <w:t xml:space="preserve"> </w:t>
      </w:r>
      <w:r w:rsidRPr="00DB424F">
        <w:rPr>
          <w:rFonts w:asciiTheme="majorHAnsi" w:hAnsiTheme="majorHAnsi"/>
          <w:sz w:val="20"/>
          <w:szCs w:val="20"/>
        </w:rPr>
        <w:t>- ом   и</w:t>
      </w:r>
      <w:r w:rsidRPr="00DB424F">
        <w:rPr>
          <w:rFonts w:asciiTheme="majorHAnsi" w:hAnsiTheme="majorHAnsi"/>
        </w:rPr>
        <w:t xml:space="preserve"> ---------------------------- </w:t>
      </w:r>
      <w:r w:rsidRPr="00DB424F">
        <w:rPr>
          <w:rFonts w:asciiTheme="majorHAnsi" w:hAnsiTheme="majorHAnsi"/>
          <w:sz w:val="20"/>
          <w:szCs w:val="20"/>
        </w:rPr>
        <w:t>-ом</w:t>
      </w:r>
      <w:r w:rsidRPr="00DB424F">
        <w:rPr>
          <w:rFonts w:asciiTheme="majorHAnsi" w:hAnsiTheme="majorHAnsi"/>
        </w:rPr>
        <w:t xml:space="preserve">                              </w:t>
      </w:r>
    </w:p>
    <w:p w14:paraId="6D834CA7" w14:textId="77777777" w:rsidR="00DC3B16" w:rsidRPr="00DB424F" w:rsidRDefault="00DC3B16" w:rsidP="00DC3B16">
      <w:pPr>
        <w:rPr>
          <w:rFonts w:asciiTheme="majorHAnsi" w:hAnsiTheme="majorHAnsi" w:cs="Sylfaen"/>
          <w:vertAlign w:val="superscript"/>
        </w:rPr>
      </w:pPr>
      <w:r w:rsidRPr="00DB424F">
        <w:rPr>
          <w:rFonts w:asciiTheme="majorHAnsi" w:hAnsiTheme="majorHAnsi" w:cs="Sylfaen"/>
          <w:vertAlign w:val="superscript"/>
          <w:lang w:val="es-ES"/>
        </w:rPr>
        <w:t xml:space="preserve">                                                                                     </w:t>
      </w:r>
      <w:r w:rsidRPr="00DB424F">
        <w:rPr>
          <w:rFonts w:asciiTheme="majorHAnsi" w:hAnsiTheme="majorHAnsi" w:cs="Sylfaen"/>
          <w:vertAlign w:val="superscript"/>
        </w:rPr>
        <w:t xml:space="preserve">      название</w:t>
      </w:r>
      <w:r w:rsidRPr="00DB424F">
        <w:rPr>
          <w:rFonts w:asciiTheme="majorHAnsi" w:hAnsiTheme="majorHAnsi" w:cs="Sylfaen"/>
          <w:vertAlign w:val="superscript"/>
          <w:lang w:val="es-ES"/>
        </w:rPr>
        <w:t xml:space="preserve"> </w:t>
      </w:r>
      <w:r w:rsidRPr="00DB424F">
        <w:rPr>
          <w:rFonts w:asciiTheme="majorHAnsi" w:hAnsiTheme="majorHAnsi" w:cs="Sylfaen"/>
          <w:vertAlign w:val="superscript"/>
        </w:rPr>
        <w:t>покупателя</w:t>
      </w:r>
      <w:r w:rsidRPr="00DB424F">
        <w:rPr>
          <w:rFonts w:asciiTheme="majorHAnsi" w:hAnsiTheme="majorHAnsi" w:cs="Sylfaen"/>
          <w:vertAlign w:val="superscript"/>
          <w:lang w:val="es-ES"/>
        </w:rPr>
        <w:t xml:space="preserve"> </w:t>
      </w:r>
      <w:r w:rsidRPr="00DB424F">
        <w:rPr>
          <w:rFonts w:asciiTheme="majorHAnsi" w:hAnsiTheme="majorHAnsi" w:cs="Sylfaen"/>
          <w:vertAlign w:val="superscript"/>
        </w:rPr>
        <w:t xml:space="preserve">                      </w:t>
      </w:r>
      <w:r w:rsidRPr="00DB424F">
        <w:rPr>
          <w:rFonts w:asciiTheme="majorHAnsi" w:hAnsiTheme="majorHAnsi" w:cs="Sylfaen"/>
          <w:vertAlign w:val="superscript"/>
          <w:lang w:val="hy-AM"/>
        </w:rPr>
        <w:t xml:space="preserve">            </w:t>
      </w:r>
      <w:r w:rsidRPr="00DB424F">
        <w:rPr>
          <w:rFonts w:asciiTheme="majorHAnsi" w:hAnsiTheme="majorHAnsi" w:cs="Sylfaen"/>
          <w:vertAlign w:val="superscript"/>
        </w:rPr>
        <w:t>название</w:t>
      </w:r>
      <w:r w:rsidRPr="00DB424F">
        <w:rPr>
          <w:rFonts w:asciiTheme="majorHAnsi" w:hAnsiTheme="majorHAnsi" w:cs="Sylfaen"/>
          <w:vertAlign w:val="superscript"/>
          <w:lang w:val="es-ES"/>
        </w:rPr>
        <w:t xml:space="preserve"> </w:t>
      </w:r>
      <w:r w:rsidRPr="00DB424F">
        <w:rPr>
          <w:rFonts w:asciiTheme="majorHAnsi" w:hAnsiTheme="majorHAnsi" w:cs="Sylfaen"/>
          <w:vertAlign w:val="superscript"/>
        </w:rPr>
        <w:t>продавца</w:t>
      </w:r>
    </w:p>
    <w:p w14:paraId="6120A185" w14:textId="77777777" w:rsidR="00DC3B16" w:rsidRPr="00DB424F" w:rsidRDefault="00DC3B16" w:rsidP="00DC3B16">
      <w:pPr>
        <w:rPr>
          <w:rFonts w:asciiTheme="majorHAnsi" w:hAnsiTheme="majorHAnsi" w:cs="Sylfaen"/>
          <w:vertAlign w:val="superscript"/>
        </w:rPr>
      </w:pPr>
      <w:r w:rsidRPr="00DB424F">
        <w:rPr>
          <w:rFonts w:asciiTheme="majorHAnsi" w:hAnsiTheme="majorHAnsi" w:cs="Sylfaen"/>
          <w:sz w:val="20"/>
          <w:szCs w:val="20"/>
          <w:lang w:val="es-ES"/>
        </w:rPr>
        <w:t xml:space="preserve">   «--»</w:t>
      </w:r>
      <w:r w:rsidRPr="00DB424F">
        <w:rPr>
          <w:rFonts w:asciiTheme="majorHAnsi" w:hAnsiTheme="majorHAnsi" w:cs="Sylfaen"/>
          <w:sz w:val="20"/>
          <w:szCs w:val="20"/>
        </w:rPr>
        <w:t xml:space="preserve"> </w:t>
      </w:r>
      <w:r w:rsidRPr="00DB424F">
        <w:rPr>
          <w:rFonts w:asciiTheme="majorHAnsi" w:hAnsiTheme="majorHAnsi" w:cs="Sylfaen"/>
          <w:sz w:val="20"/>
          <w:szCs w:val="20"/>
          <w:lang w:val="es-ES"/>
        </w:rPr>
        <w:t>20</w:t>
      </w:r>
      <w:r w:rsidRPr="00DB424F">
        <w:rPr>
          <w:rFonts w:asciiTheme="majorHAnsi" w:hAnsiTheme="majorHAnsi" w:cs="Sylfaen"/>
          <w:sz w:val="20"/>
          <w:szCs w:val="20"/>
        </w:rPr>
        <w:t>г</w:t>
      </w:r>
      <w:r w:rsidRPr="00DB424F">
        <w:rPr>
          <w:rFonts w:asciiTheme="majorHAnsi" w:hAnsiTheme="majorHAnsi" w:cs="Sylfaen"/>
          <w:sz w:val="20"/>
          <w:szCs w:val="20"/>
          <w:lang w:val="es-ES"/>
        </w:rPr>
        <w:t>.</w:t>
      </w:r>
      <w:r w:rsidRPr="00DB424F">
        <w:rPr>
          <w:rFonts w:asciiTheme="majorHAnsi" w:hAnsiTheme="majorHAnsi" w:cs="Sylfaen"/>
          <w:sz w:val="20"/>
          <w:szCs w:val="20"/>
        </w:rPr>
        <w:t xml:space="preserve">договора под кодом </w:t>
      </w:r>
      <w:r w:rsidRPr="00DB424F">
        <w:rPr>
          <w:rFonts w:asciiTheme="majorHAnsi" w:hAnsiTheme="majorHAnsi" w:cs="Sylfaen"/>
          <w:sz w:val="20"/>
          <w:szCs w:val="20"/>
          <w:lang w:val="es-ES"/>
        </w:rPr>
        <w:t xml:space="preserve"> </w:t>
      </w:r>
      <w:r w:rsidRPr="00DB424F">
        <w:rPr>
          <w:rFonts w:asciiTheme="majorHAnsi" w:hAnsiTheme="majorHAnsi"/>
          <w:i/>
          <w:sz w:val="20"/>
          <w:szCs w:val="20"/>
          <w:lang w:val="af-ZA"/>
        </w:rPr>
        <w:t>___</w:t>
      </w:r>
      <w:r w:rsidRPr="00DB424F">
        <w:rPr>
          <w:rFonts w:asciiTheme="majorHAnsi" w:hAnsiTheme="majorHAnsi" w:cs="Arial"/>
          <w:i/>
          <w:sz w:val="20"/>
          <w:szCs w:val="20"/>
          <w:shd w:val="clear" w:color="auto" w:fill="FFFFFF"/>
          <w:lang w:val="hy-AM"/>
        </w:rPr>
        <w:t>«________»</w:t>
      </w:r>
      <w:r w:rsidRPr="00DB424F">
        <w:rPr>
          <w:rFonts w:asciiTheme="majorHAnsi" w:hAnsiTheme="majorHAnsi"/>
          <w:i/>
          <w:sz w:val="20"/>
          <w:szCs w:val="20"/>
          <w:u w:val="single"/>
        </w:rPr>
        <w:t xml:space="preserve">__ </w:t>
      </w:r>
      <w:r w:rsidRPr="00DB424F">
        <w:rPr>
          <w:rFonts w:asciiTheme="majorHAnsi" w:hAnsiTheme="majorHAnsi"/>
          <w:sz w:val="20"/>
          <w:szCs w:val="20"/>
        </w:rPr>
        <w:t>(</w:t>
      </w:r>
      <w:r w:rsidRPr="00DB424F">
        <w:rPr>
          <w:rFonts w:asciiTheme="majorHAnsi" w:hAnsiTheme="majorHAnsi" w:cs="Sylfaen"/>
          <w:sz w:val="20"/>
          <w:szCs w:val="20"/>
        </w:rPr>
        <w:t>далее-Договор</w:t>
      </w:r>
      <w:r w:rsidRPr="00DB424F">
        <w:rPr>
          <w:rFonts w:asciiTheme="majorHAnsi" w:hAnsiTheme="majorHAnsi" w:cs="Sylfaen"/>
          <w:sz w:val="20"/>
          <w:szCs w:val="20"/>
          <w:lang w:val="es-ES"/>
        </w:rPr>
        <w:t>)</w:t>
      </w:r>
      <w:r w:rsidRPr="00DB424F">
        <w:rPr>
          <w:rFonts w:asciiTheme="majorHAnsi" w:hAnsiTheme="majorHAnsi" w:cs="Sylfaen"/>
          <w:sz w:val="20"/>
          <w:szCs w:val="20"/>
        </w:rPr>
        <w:t xml:space="preserve">, между мной </w:t>
      </w:r>
      <w:r w:rsidRPr="00DB424F">
        <w:rPr>
          <w:rFonts w:asciiTheme="majorHAnsi" w:hAnsiTheme="majorHAnsi" w:cs="Sylfaen"/>
          <w:sz w:val="20"/>
          <w:szCs w:val="20"/>
          <w:lang w:val="hy-AM"/>
        </w:rPr>
        <w:t xml:space="preserve"> </w:t>
      </w:r>
      <w:r w:rsidRPr="00DB424F">
        <w:rPr>
          <w:rFonts w:asciiTheme="majorHAnsi" w:hAnsiTheme="majorHAnsi" w:cs="Sylfaen"/>
          <w:sz w:val="20"/>
          <w:szCs w:val="20"/>
        </w:rPr>
        <w:t>и ------------------------- - ом</w:t>
      </w:r>
    </w:p>
    <w:p w14:paraId="3BE15916" w14:textId="77777777" w:rsidR="00DC3B16" w:rsidRPr="00DB424F" w:rsidRDefault="00DC3B16" w:rsidP="00DC3B16">
      <w:pPr>
        <w:rPr>
          <w:rFonts w:asciiTheme="majorHAnsi" w:hAnsiTheme="majorHAnsi"/>
          <w:u w:val="single"/>
          <w:lang w:val="es-ES"/>
        </w:rPr>
      </w:pPr>
      <w:r w:rsidRPr="00DB424F">
        <w:rPr>
          <w:rFonts w:asciiTheme="majorHAnsi" w:hAnsiTheme="majorHAnsi" w:cs="Sylfaen"/>
          <w:vertAlign w:val="superscript"/>
        </w:rPr>
        <w:t xml:space="preserve">                                                                                                                                                               </w:t>
      </w:r>
      <w:r w:rsidRPr="00DB424F">
        <w:rPr>
          <w:rFonts w:asciiTheme="majorHAnsi" w:hAnsiTheme="majorHAnsi" w:cs="Sylfaen"/>
          <w:vertAlign w:val="superscript"/>
          <w:lang w:val="hy-AM"/>
        </w:rPr>
        <w:t xml:space="preserve">                             </w:t>
      </w:r>
      <w:r w:rsidRPr="00DB424F">
        <w:rPr>
          <w:rFonts w:asciiTheme="majorHAnsi" w:hAnsiTheme="majorHAnsi" w:cs="Sylfaen"/>
          <w:vertAlign w:val="superscript"/>
        </w:rPr>
        <w:t>название</w:t>
      </w:r>
      <w:r w:rsidRPr="00DB424F">
        <w:rPr>
          <w:rFonts w:asciiTheme="majorHAnsi" w:hAnsiTheme="majorHAnsi" w:cs="Sylfaen"/>
          <w:vertAlign w:val="superscript"/>
          <w:lang w:val="es-ES"/>
        </w:rPr>
        <w:t xml:space="preserve"> </w:t>
      </w:r>
      <w:r w:rsidRPr="00DB424F">
        <w:rPr>
          <w:rFonts w:asciiTheme="majorHAnsi" w:hAnsiTheme="majorHAnsi" w:cs="Sylfaen"/>
          <w:vertAlign w:val="superscript"/>
        </w:rPr>
        <w:t>продавца</w:t>
      </w:r>
    </w:p>
    <w:p w14:paraId="4F237ECD" w14:textId="77777777" w:rsidR="00DC3B16" w:rsidRPr="00DB424F" w:rsidRDefault="00DC3B16" w:rsidP="00DC3B16">
      <w:pPr>
        <w:ind w:firstLine="709"/>
        <w:rPr>
          <w:rFonts w:asciiTheme="majorHAnsi" w:hAnsiTheme="majorHAnsi" w:cs="Sylfaen"/>
          <w:sz w:val="20"/>
          <w:szCs w:val="20"/>
          <w:lang w:val="es-ES"/>
        </w:rPr>
      </w:pPr>
      <w:r w:rsidRPr="00DB424F">
        <w:rPr>
          <w:rFonts w:asciiTheme="majorHAnsi" w:hAnsiTheme="majorHAnsi"/>
          <w:u w:val="single"/>
          <w:lang w:val="es-ES"/>
        </w:rPr>
        <w:tab/>
      </w:r>
      <w:r w:rsidRPr="00DB424F">
        <w:rPr>
          <w:rFonts w:asciiTheme="majorHAnsi" w:hAnsiTheme="majorHAnsi" w:cs="Sylfaen"/>
          <w:sz w:val="20"/>
          <w:szCs w:val="20"/>
          <w:lang w:val="es-ES"/>
        </w:rPr>
        <w:t xml:space="preserve"> «--»   20  </w:t>
      </w:r>
      <w:r w:rsidRPr="00DB424F">
        <w:rPr>
          <w:rFonts w:asciiTheme="majorHAnsi" w:hAnsiTheme="majorHAnsi" w:cs="Sylfaen"/>
          <w:sz w:val="20"/>
          <w:szCs w:val="20"/>
        </w:rPr>
        <w:t xml:space="preserve">года </w:t>
      </w:r>
      <w:r w:rsidRPr="00DB424F">
        <w:rPr>
          <w:rFonts w:asciiTheme="majorHAnsi" w:hAnsiTheme="majorHAnsi" w:cs="Sylfaen"/>
          <w:sz w:val="20"/>
          <w:szCs w:val="20"/>
          <w:lang w:val="es-ES"/>
        </w:rPr>
        <w:t xml:space="preserve"> </w:t>
      </w:r>
      <w:r w:rsidRPr="00DB424F">
        <w:rPr>
          <w:rFonts w:asciiTheme="majorHAnsi" w:hAnsiTheme="majorHAnsi"/>
          <w:sz w:val="20"/>
          <w:szCs w:val="20"/>
        </w:rPr>
        <w:t>заключен</w:t>
      </w:r>
      <w:r w:rsidRPr="00DB424F">
        <w:rPr>
          <w:rFonts w:asciiTheme="majorHAnsi" w:hAnsiTheme="majorHAnsi" w:cs="Sylfaen"/>
          <w:sz w:val="20"/>
          <w:szCs w:val="20"/>
          <w:lang w:val="es-ES"/>
        </w:rPr>
        <w:t xml:space="preserve"> </w:t>
      </w:r>
      <w:r w:rsidRPr="00DB424F">
        <w:rPr>
          <w:rFonts w:asciiTheme="majorHAnsi" w:hAnsiTheme="majorHAnsi" w:cs="Sylfaen"/>
          <w:sz w:val="20"/>
          <w:szCs w:val="20"/>
        </w:rPr>
        <w:t xml:space="preserve">договор факторинга под кодом </w:t>
      </w:r>
      <w:r w:rsidRPr="00DB424F">
        <w:rPr>
          <w:rFonts w:asciiTheme="majorHAnsi" w:hAnsiTheme="majorHAnsi"/>
          <w:lang w:val="es-ES"/>
        </w:rPr>
        <w:t>«</w:t>
      </w:r>
      <w:r w:rsidRPr="00DB424F">
        <w:rPr>
          <w:rFonts w:asciiTheme="majorHAnsi" w:hAnsiTheme="majorHAnsi"/>
          <w:sz w:val="20"/>
          <w:szCs w:val="20"/>
          <w:lang w:val="es-ES"/>
        </w:rPr>
        <w:t>---</w:t>
      </w:r>
      <w:r w:rsidRPr="00DB424F">
        <w:rPr>
          <w:rFonts w:asciiTheme="majorHAnsi" w:hAnsiTheme="majorHAnsi" w:cs="Sylfaen"/>
          <w:sz w:val="20"/>
          <w:szCs w:val="20"/>
          <w:lang w:val="es-ES"/>
        </w:rPr>
        <w:t>------------------</w:t>
      </w:r>
      <w:r w:rsidRPr="00DB424F">
        <w:rPr>
          <w:rFonts w:asciiTheme="majorHAnsi" w:hAnsiTheme="majorHAnsi"/>
          <w:lang w:val="es-ES"/>
        </w:rPr>
        <w:t>»</w:t>
      </w:r>
      <w:r w:rsidRPr="00DB424F">
        <w:rPr>
          <w:rFonts w:asciiTheme="majorHAnsi" w:hAnsiTheme="majorHAnsi"/>
        </w:rPr>
        <w:t>.</w:t>
      </w:r>
      <w:r w:rsidRPr="00DB424F">
        <w:rPr>
          <w:rFonts w:asciiTheme="majorHAnsi" w:hAnsiTheme="majorHAnsi" w:cs="Sylfaen"/>
          <w:sz w:val="20"/>
          <w:szCs w:val="20"/>
          <w:lang w:val="es-ES"/>
        </w:rPr>
        <w:t xml:space="preserve"> </w:t>
      </w:r>
    </w:p>
    <w:p w14:paraId="1FC46833" w14:textId="77777777" w:rsidR="00DC3B16" w:rsidRPr="00DB424F" w:rsidRDefault="00DC3B16" w:rsidP="00DC3B16">
      <w:pPr>
        <w:rPr>
          <w:rFonts w:asciiTheme="majorHAnsi" w:hAnsiTheme="majorHAnsi" w:cs="Sylfaen"/>
          <w:sz w:val="20"/>
          <w:szCs w:val="20"/>
          <w:lang w:val="es-ES"/>
        </w:rPr>
      </w:pPr>
    </w:p>
    <w:p w14:paraId="4CDE2B51" w14:textId="77777777" w:rsidR="00DC3B16" w:rsidRPr="00DB424F" w:rsidRDefault="00DC3B16" w:rsidP="00DC3B16">
      <w:pPr>
        <w:pStyle w:val="aff"/>
        <w:numPr>
          <w:ilvl w:val="0"/>
          <w:numId w:val="37"/>
        </w:numPr>
        <w:contextualSpacing/>
        <w:jc w:val="both"/>
        <w:rPr>
          <w:rFonts w:asciiTheme="majorHAnsi" w:hAnsiTheme="majorHAnsi" w:cs="Sylfaen"/>
          <w:sz w:val="20"/>
          <w:szCs w:val="20"/>
        </w:rPr>
      </w:pPr>
      <w:r w:rsidRPr="00DB424F">
        <w:rPr>
          <w:rFonts w:asciiTheme="majorHAnsi" w:hAnsiTheme="majorHAnsi" w:cs="Sylfaen"/>
          <w:sz w:val="20"/>
          <w:szCs w:val="20"/>
        </w:rPr>
        <w:t xml:space="preserve">Согласен с условиями изложенными в пункте </w:t>
      </w:r>
      <w:proofErr w:type="gramStart"/>
      <w:r w:rsidRPr="00DB424F">
        <w:rPr>
          <w:rFonts w:asciiTheme="majorHAnsi" w:hAnsiTheme="majorHAnsi" w:cs="Sylfaen"/>
          <w:sz w:val="20"/>
          <w:szCs w:val="20"/>
        </w:rPr>
        <w:t>8.12 .</w:t>
      </w:r>
      <w:proofErr w:type="gramEnd"/>
    </w:p>
    <w:p w14:paraId="0230A483" w14:textId="77777777" w:rsidR="00DC3B16" w:rsidRPr="00DB424F" w:rsidRDefault="00DC3B16" w:rsidP="00DC3B16">
      <w:pPr>
        <w:jc w:val="center"/>
        <w:rPr>
          <w:rFonts w:asciiTheme="majorHAnsi" w:hAnsiTheme="majorHAnsi" w:cs="GHEA Grapalat"/>
          <w:lang w:val="es-ES"/>
        </w:rPr>
      </w:pPr>
    </w:p>
    <w:p w14:paraId="1F23E027" w14:textId="77777777" w:rsidR="00DC3B16" w:rsidRPr="00DB424F" w:rsidRDefault="00DC3B16" w:rsidP="00DC3B16">
      <w:pPr>
        <w:jc w:val="center"/>
        <w:rPr>
          <w:rFonts w:asciiTheme="majorHAnsi" w:hAnsiTheme="majorHAnsi" w:cs="Sylfaen"/>
          <w:b/>
          <w:lang w:val="es-ES"/>
        </w:rPr>
      </w:pPr>
    </w:p>
    <w:p w14:paraId="3E5AF23D" w14:textId="77777777" w:rsidR="00DC3B16" w:rsidRPr="00DB424F" w:rsidRDefault="00DC3B16" w:rsidP="00DC3B16">
      <w:pPr>
        <w:ind w:left="720" w:firstLine="720"/>
        <w:rPr>
          <w:rFonts w:asciiTheme="majorHAnsi" w:hAnsiTheme="majorHAnsi"/>
          <w:sz w:val="20"/>
          <w:lang w:val="hy-AM"/>
        </w:rPr>
      </w:pPr>
      <w:r w:rsidRPr="00DB424F">
        <w:rPr>
          <w:rFonts w:asciiTheme="majorHAnsi" w:hAnsiTheme="majorHAnsi"/>
          <w:sz w:val="20"/>
          <w:lang w:val="es-ES"/>
        </w:rPr>
        <w:t xml:space="preserve">     </w:t>
      </w:r>
      <w:r w:rsidRPr="00DB424F">
        <w:rPr>
          <w:rFonts w:asciiTheme="majorHAnsi" w:hAnsiTheme="majorHAnsi"/>
          <w:sz w:val="20"/>
          <w:lang w:val="hy-AM"/>
        </w:rPr>
        <w:t xml:space="preserve">___________________________________________ </w:t>
      </w:r>
      <w:r w:rsidRPr="00DB424F">
        <w:rPr>
          <w:rFonts w:asciiTheme="majorHAnsi" w:hAnsiTheme="majorHAnsi"/>
          <w:sz w:val="20"/>
          <w:lang w:val="hy-AM"/>
        </w:rPr>
        <w:tab/>
        <w:t xml:space="preserve">        </w:t>
      </w:r>
      <w:r w:rsidRPr="00DB424F">
        <w:rPr>
          <w:rFonts w:asciiTheme="majorHAnsi" w:hAnsiTheme="majorHAnsi"/>
          <w:sz w:val="20"/>
          <w:lang w:val="es-ES"/>
        </w:rPr>
        <w:t xml:space="preserve">      </w:t>
      </w:r>
      <w:r w:rsidRPr="00DB424F">
        <w:rPr>
          <w:rFonts w:asciiTheme="majorHAnsi" w:hAnsiTheme="majorHAnsi"/>
          <w:sz w:val="20"/>
          <w:lang w:val="hy-AM"/>
        </w:rPr>
        <w:t xml:space="preserve">_____________ </w:t>
      </w:r>
    </w:p>
    <w:p w14:paraId="420BF63C" w14:textId="77777777" w:rsidR="00DC3B16" w:rsidRPr="00DB424F" w:rsidRDefault="00DC3B16" w:rsidP="00DC3B16">
      <w:pPr>
        <w:rPr>
          <w:rFonts w:asciiTheme="majorHAnsi" w:hAnsiTheme="majorHAnsi"/>
          <w:sz w:val="20"/>
          <w:vertAlign w:val="superscript"/>
          <w:lang w:val="hy-AM"/>
        </w:rPr>
      </w:pPr>
      <w:r w:rsidRPr="00DB424F">
        <w:rPr>
          <w:rFonts w:asciiTheme="majorHAnsi" w:hAnsiTheme="majorHAnsi"/>
          <w:sz w:val="20"/>
          <w:vertAlign w:val="superscript"/>
        </w:rPr>
        <w:t xml:space="preserve">                                                </w:t>
      </w:r>
      <w:r w:rsidRPr="00DB424F">
        <w:rPr>
          <w:rFonts w:asciiTheme="majorHAnsi" w:hAnsiTheme="majorHAnsi"/>
          <w:sz w:val="20"/>
          <w:vertAlign w:val="superscript"/>
          <w:lang w:val="hy-AM"/>
        </w:rPr>
        <w:t>название финансового агента (должность руководителя, имя, фамилия)</w:t>
      </w:r>
      <w:r w:rsidRPr="00DB424F">
        <w:rPr>
          <w:rFonts w:asciiTheme="majorHAnsi" w:hAnsiTheme="majorHAnsi"/>
          <w:sz w:val="20"/>
          <w:vertAlign w:val="superscript"/>
        </w:rPr>
        <w:t xml:space="preserve">                                                         подпись</w:t>
      </w:r>
      <w:r w:rsidRPr="00DB424F">
        <w:rPr>
          <w:rFonts w:asciiTheme="majorHAnsi" w:hAnsiTheme="majorHAnsi"/>
          <w:sz w:val="20"/>
          <w:vertAlign w:val="superscript"/>
          <w:lang w:val="hy-AM"/>
        </w:rPr>
        <w:t xml:space="preserve">                                                                                                                                                                                                                       </w:t>
      </w:r>
    </w:p>
    <w:p w14:paraId="5FF24119" w14:textId="77777777" w:rsidR="00DC3B16" w:rsidRPr="00DB424F" w:rsidRDefault="00DC3B16" w:rsidP="00DC3B16">
      <w:pPr>
        <w:jc w:val="right"/>
        <w:rPr>
          <w:rFonts w:asciiTheme="majorHAnsi" w:hAnsiTheme="majorHAnsi"/>
          <w:sz w:val="20"/>
          <w:lang w:val="hy-AM"/>
        </w:rPr>
      </w:pPr>
      <w:r w:rsidRPr="00DB424F">
        <w:rPr>
          <w:rFonts w:asciiTheme="majorHAnsi" w:hAnsiTheme="majorHAnsi"/>
          <w:sz w:val="20"/>
          <w:lang w:val="hy-AM"/>
        </w:rPr>
        <w:t xml:space="preserve">    </w:t>
      </w:r>
    </w:p>
    <w:p w14:paraId="6BB84C19" w14:textId="77777777" w:rsidR="00DC3B16" w:rsidRPr="00DB424F" w:rsidRDefault="00DC3B16" w:rsidP="00DC3B16">
      <w:pPr>
        <w:jc w:val="center"/>
        <w:rPr>
          <w:rFonts w:asciiTheme="majorHAnsi" w:hAnsiTheme="majorHAnsi" w:cs="Sylfaen"/>
          <w:sz w:val="16"/>
          <w:szCs w:val="16"/>
          <w:lang w:val="es-ES"/>
        </w:rPr>
      </w:pPr>
      <w:r w:rsidRPr="00DB424F">
        <w:rPr>
          <w:rFonts w:asciiTheme="majorHAnsi" w:hAnsiTheme="majorHAnsi"/>
          <w:sz w:val="16"/>
          <w:szCs w:val="16"/>
        </w:rPr>
        <w:t xml:space="preserve">                                                                                                      М. П.</w:t>
      </w:r>
      <w:r w:rsidRPr="00DB424F">
        <w:rPr>
          <w:rFonts w:asciiTheme="majorHAnsi" w:hAnsiTheme="majorHAnsi" w:cs="Sylfaen"/>
          <w:sz w:val="16"/>
          <w:szCs w:val="16"/>
          <w:lang w:val="es-ES"/>
        </w:rPr>
        <w:t xml:space="preserve"> (</w:t>
      </w:r>
      <w:r w:rsidRPr="00DB424F">
        <w:rPr>
          <w:rFonts w:asciiTheme="majorHAnsi" w:hAnsiTheme="majorHAnsi" w:cs="Sylfaen"/>
          <w:sz w:val="16"/>
          <w:szCs w:val="16"/>
        </w:rPr>
        <w:t>при наличии</w:t>
      </w:r>
      <w:r w:rsidRPr="00DB424F">
        <w:rPr>
          <w:rFonts w:asciiTheme="majorHAnsi" w:hAnsiTheme="majorHAnsi" w:cs="Sylfaen"/>
          <w:sz w:val="16"/>
          <w:szCs w:val="16"/>
          <w:lang w:val="es-ES"/>
        </w:rPr>
        <w:t>)</w:t>
      </w:r>
    </w:p>
    <w:p w14:paraId="184C4A21" w14:textId="77777777" w:rsidR="00DC3B16" w:rsidRPr="00DB424F" w:rsidRDefault="00DC3B16" w:rsidP="00DC3B16">
      <w:pPr>
        <w:jc w:val="center"/>
        <w:rPr>
          <w:rFonts w:asciiTheme="majorHAnsi" w:hAnsiTheme="majorHAnsi" w:cs="Sylfaen"/>
          <w:sz w:val="16"/>
          <w:szCs w:val="16"/>
          <w:lang w:val="es-ES"/>
        </w:rPr>
      </w:pPr>
      <w:r w:rsidRPr="00DB424F">
        <w:rPr>
          <w:rFonts w:asciiTheme="majorHAnsi" w:hAnsiTheme="majorHAnsi" w:cs="Sylfaen"/>
          <w:sz w:val="16"/>
          <w:szCs w:val="16"/>
          <w:lang w:val="es-ES"/>
        </w:rPr>
        <w:t xml:space="preserve">                                               </w:t>
      </w:r>
    </w:p>
    <w:p w14:paraId="41C48EF5" w14:textId="77777777" w:rsidR="00DC3B16" w:rsidRPr="00DB424F" w:rsidRDefault="00DC3B16" w:rsidP="00DC3B16">
      <w:pPr>
        <w:jc w:val="center"/>
        <w:rPr>
          <w:rFonts w:asciiTheme="majorHAnsi" w:hAnsiTheme="majorHAnsi" w:cs="Sylfaen"/>
          <w:sz w:val="16"/>
          <w:szCs w:val="16"/>
          <w:lang w:val="es-ES"/>
        </w:rPr>
      </w:pPr>
    </w:p>
    <w:p w14:paraId="2CAD24F9" w14:textId="77777777" w:rsidR="00DC3B16" w:rsidRPr="00DB424F" w:rsidRDefault="00DC3B16" w:rsidP="00DC3B16">
      <w:pPr>
        <w:jc w:val="right"/>
        <w:rPr>
          <w:rFonts w:asciiTheme="majorHAnsi" w:hAnsiTheme="majorHAnsi"/>
          <w:sz w:val="20"/>
          <w:lang w:val="hy-AM"/>
        </w:rPr>
      </w:pPr>
      <w:r w:rsidRPr="00DB424F">
        <w:rPr>
          <w:rFonts w:asciiTheme="majorHAnsi" w:hAnsiTheme="majorHAnsi" w:cs="Sylfaen"/>
          <w:sz w:val="20"/>
          <w:szCs w:val="20"/>
          <w:lang w:val="es-ES"/>
        </w:rPr>
        <w:t xml:space="preserve">«--»         20  </w:t>
      </w:r>
      <w:r w:rsidRPr="00DB424F">
        <w:rPr>
          <w:rFonts w:asciiTheme="majorHAnsi" w:hAnsiTheme="majorHAnsi" w:cs="Sylfaen"/>
          <w:sz w:val="20"/>
          <w:szCs w:val="20"/>
        </w:rPr>
        <w:t>г.</w:t>
      </w:r>
      <w:r w:rsidRPr="00DB424F">
        <w:rPr>
          <w:rFonts w:asciiTheme="majorHAnsi" w:hAnsiTheme="majorHAnsi"/>
          <w:sz w:val="20"/>
          <w:lang w:val="hy-AM"/>
        </w:rPr>
        <w:tab/>
        <w:t xml:space="preserve"> </w:t>
      </w:r>
    </w:p>
    <w:p w14:paraId="09702161" w14:textId="77777777" w:rsidR="00DC3B16" w:rsidRPr="00DB424F" w:rsidRDefault="00DC3B16" w:rsidP="00DC3B16">
      <w:pPr>
        <w:jc w:val="center"/>
        <w:rPr>
          <w:ins w:id="21" w:author="Inesa Kocharyan" w:date="2025-02-19T10:39:00Z"/>
          <w:rFonts w:asciiTheme="majorHAnsi" w:hAnsiTheme="majorHAnsi" w:cs="Sylfaen"/>
          <w:b/>
          <w:lang w:val="es-ES"/>
        </w:rPr>
      </w:pPr>
    </w:p>
    <w:p w14:paraId="2DBD2D34" w14:textId="77777777" w:rsidR="00DC3B16" w:rsidRPr="00DB424F" w:rsidRDefault="00DC3B16" w:rsidP="00DC3B16">
      <w:pPr>
        <w:widowControl w:val="0"/>
        <w:spacing w:after="160"/>
        <w:ind w:left="-142" w:firstLine="142"/>
        <w:jc w:val="center"/>
        <w:rPr>
          <w:rFonts w:asciiTheme="majorHAnsi" w:hAnsiTheme="majorHAnsi" w:cs="Sylfaen"/>
          <w:b/>
        </w:rPr>
      </w:pPr>
    </w:p>
    <w:p w14:paraId="59FBECF7" w14:textId="77777777" w:rsidR="00071D1C" w:rsidRPr="00DB424F" w:rsidRDefault="00071D1C" w:rsidP="00DC3B16">
      <w:pPr>
        <w:widowControl w:val="0"/>
        <w:spacing w:after="160"/>
        <w:jc w:val="right"/>
        <w:rPr>
          <w:rFonts w:asciiTheme="majorHAnsi" w:hAnsiTheme="majorHAnsi"/>
          <w:b/>
        </w:rPr>
      </w:pPr>
    </w:p>
    <w:sectPr w:rsidR="00071D1C" w:rsidRPr="00DB424F"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638ABC" w14:textId="77777777" w:rsidR="00A64208" w:rsidRDefault="00A64208">
      <w:r>
        <w:separator/>
      </w:r>
    </w:p>
  </w:endnote>
  <w:endnote w:type="continuationSeparator" w:id="0">
    <w:p w14:paraId="21A06B13" w14:textId="77777777" w:rsidR="00A64208" w:rsidRDefault="00A64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800006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94027879"/>
      <w:docPartObj>
        <w:docPartGallery w:val="Page Numbers (Bottom of Page)"/>
        <w:docPartUnique/>
      </w:docPartObj>
    </w:sdtPr>
    <w:sdtEndPr>
      <w:rPr>
        <w:rFonts w:ascii="GHEA Grapalat" w:hAnsi="GHEA Grapalat"/>
        <w:sz w:val="24"/>
        <w:szCs w:val="24"/>
      </w:rPr>
    </w:sdtEndPr>
    <w:sdtContent>
      <w:p w14:paraId="077260F9" w14:textId="77777777" w:rsidR="00E840AF" w:rsidRPr="00C861E9" w:rsidRDefault="00E840AF">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8</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8B3857" w14:textId="77777777" w:rsidR="00A64208" w:rsidRDefault="00A64208">
      <w:r>
        <w:separator/>
      </w:r>
    </w:p>
  </w:footnote>
  <w:footnote w:type="continuationSeparator" w:id="0">
    <w:p w14:paraId="74D7915B" w14:textId="77777777" w:rsidR="00A64208" w:rsidRDefault="00A64208">
      <w:r>
        <w:continuationSeparator/>
      </w:r>
    </w:p>
  </w:footnote>
  <w:footnote w:id="1">
    <w:p w14:paraId="14F1DAA6" w14:textId="77777777" w:rsidR="00E840AF" w:rsidRPr="00ED3BA4" w:rsidRDefault="00E840AF" w:rsidP="007A5F50">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w:t>
      </w:r>
      <w:proofErr w:type="spellStart"/>
      <w:r w:rsidRPr="00ED3BA4">
        <w:rPr>
          <w:rFonts w:ascii="GHEA Grapalat" w:hAnsi="GHEA Grapalat"/>
          <w:i/>
        </w:rPr>
        <w:t>BMAPDzB</w:t>
      </w:r>
      <w:proofErr w:type="spellEnd"/>
      <w:r w:rsidRPr="00ED3BA4">
        <w:rPr>
          <w:rFonts w:ascii="GHEA Grapalat" w:hAnsi="GHEA Grapalat"/>
          <w:i/>
        </w:rPr>
        <w:t>", соответственно словами  "</w:t>
      </w:r>
      <w:proofErr w:type="spellStart"/>
      <w:r w:rsidRPr="00ED3BA4">
        <w:rPr>
          <w:rFonts w:ascii="GHEA Grapalat" w:hAnsi="GHEA Grapalat"/>
          <w:i/>
        </w:rPr>
        <w:t>GHAPDzB</w:t>
      </w:r>
      <w:proofErr w:type="spellEnd"/>
      <w:r w:rsidRPr="00ED3BA4">
        <w:rPr>
          <w:rFonts w:ascii="GHEA Grapalat" w:hAnsi="GHEA Grapalat"/>
          <w:i/>
        </w:rPr>
        <w:t>" и "</w:t>
      </w:r>
      <w:proofErr w:type="spellStart"/>
      <w:r w:rsidRPr="00ED3BA4">
        <w:rPr>
          <w:rFonts w:ascii="GHEA Grapalat" w:hAnsi="GHEA Grapalat"/>
          <w:i/>
        </w:rPr>
        <w:t>HMAAPDzB</w:t>
      </w:r>
      <w:proofErr w:type="spellEnd"/>
      <w:r w:rsidRPr="00ED3BA4">
        <w:rPr>
          <w:rFonts w:ascii="GHEA Grapalat" w:hAnsi="GHEA Grapalat"/>
          <w:i/>
        </w:rPr>
        <w:t>",</w:t>
      </w:r>
    </w:p>
  </w:footnote>
  <w:footnote w:id="2">
    <w:p w14:paraId="30E6C1ED" w14:textId="77777777" w:rsidR="00E840AF" w:rsidRPr="00541313" w:rsidRDefault="00E840AF"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 xml:space="preserve">7-й раздел первой части </w:t>
      </w:r>
      <w:proofErr w:type="gramStart"/>
      <w:r w:rsidRPr="002D6A4F">
        <w:rPr>
          <w:rFonts w:ascii="GHEA Grapalat" w:hAnsi="GHEA Grapalat"/>
          <w:i/>
          <w:sz w:val="20"/>
          <w:szCs w:val="20"/>
        </w:rPr>
        <w:t>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тся</w:t>
      </w:r>
      <w:proofErr w:type="gramEnd"/>
      <w:r w:rsidRPr="00D3436F">
        <w:rPr>
          <w:rFonts w:ascii="GHEA Grapalat" w:hAnsi="GHEA Grapalat"/>
          <w:i/>
          <w:sz w:val="20"/>
          <w:szCs w:val="20"/>
        </w:rPr>
        <w:t xml:space="preserve"> из приглашения, если </w:t>
      </w:r>
      <w:r w:rsidRPr="00541313">
        <w:rPr>
          <w:rFonts w:ascii="GHEA Grapalat" w:hAnsi="GHEA Grapalat"/>
          <w:i/>
          <w:sz w:val="20"/>
          <w:szCs w:val="20"/>
        </w:rPr>
        <w:t>:</w:t>
      </w:r>
    </w:p>
    <w:p w14:paraId="1FAA667C" w14:textId="77777777" w:rsidR="00E840AF" w:rsidRPr="00DB4FE3" w:rsidRDefault="00E840AF" w:rsidP="00541313">
      <w:pPr>
        <w:widowControl w:val="0"/>
        <w:ind w:firstLine="142"/>
        <w:jc w:val="both"/>
        <w:rPr>
          <w:rFonts w:ascii="GHEA Grapalat" w:hAnsi="GHEA Grapalat"/>
          <w:i/>
          <w:sz w:val="20"/>
          <w:szCs w:val="20"/>
        </w:rPr>
      </w:pPr>
      <w:r w:rsidRPr="00DB4FE3">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1-ого пункта </w:t>
      </w:r>
      <w:r w:rsidRPr="00DB4FE3">
        <w:rPr>
          <w:rFonts w:ascii="GHEA Grapalat" w:hAnsi="GHEA Grapalat"/>
          <w:i/>
          <w:sz w:val="20"/>
          <w:szCs w:val="20"/>
        </w:rPr>
        <w:t>части 6 статьи 15 Закона РА "О закупках</w:t>
      </w:r>
      <w:r w:rsidRPr="001D49E4">
        <w:rPr>
          <w:rFonts w:ascii="GHEA Grapalat" w:hAnsi="GHEA Grapalat"/>
          <w:i/>
          <w:sz w:val="20"/>
          <w:szCs w:val="20"/>
        </w:rPr>
        <w:t>"</w:t>
      </w:r>
      <w:r w:rsidRPr="00DB4FE3">
        <w:rPr>
          <w:rFonts w:ascii="GHEA Grapalat" w:hAnsi="GHEA Grapalat"/>
          <w:i/>
          <w:sz w:val="20"/>
          <w:szCs w:val="20"/>
        </w:rPr>
        <w:t xml:space="preserve">, </w:t>
      </w:r>
    </w:p>
    <w:p w14:paraId="672A5E2A" w14:textId="77777777" w:rsidR="00E840AF" w:rsidRPr="00DB4FE3" w:rsidRDefault="00E840AF" w:rsidP="00541313">
      <w:pPr>
        <w:widowControl w:val="0"/>
        <w:ind w:firstLine="142"/>
        <w:jc w:val="both"/>
        <w:rPr>
          <w:rFonts w:ascii="GHEA Grapalat" w:hAnsi="GHEA Grapalat"/>
          <w:i/>
          <w:sz w:val="20"/>
          <w:szCs w:val="20"/>
        </w:rPr>
      </w:pPr>
      <w:r w:rsidRPr="00DB4FE3">
        <w:rPr>
          <w:rFonts w:ascii="GHEA Grapalat" w:hAnsi="GHEA Grapalat"/>
          <w:i/>
          <w:sz w:val="20"/>
          <w:szCs w:val="20"/>
        </w:rPr>
        <w:t>-</w:t>
      </w:r>
      <w:r w:rsidRPr="001D49E4">
        <w:rPr>
          <w:rFonts w:ascii="GHEA Grapalat" w:hAnsi="GHEA Grapalat"/>
          <w:i/>
          <w:sz w:val="20"/>
          <w:szCs w:val="20"/>
        </w:rPr>
        <w:t xml:space="preserve">  запланированная (прогнозируемая) общая цена закупки товара</w:t>
      </w:r>
      <w:r w:rsidRPr="00DB4FE3">
        <w:rPr>
          <w:rFonts w:ascii="GHEA Grapalat" w:hAnsi="GHEA Grapalat"/>
          <w:i/>
          <w:sz w:val="20"/>
          <w:szCs w:val="20"/>
        </w:rPr>
        <w:t xml:space="preserve"> по заявке на закупку в рамках данной процедуры не превышает 25 млн. </w:t>
      </w:r>
      <w:proofErr w:type="spellStart"/>
      <w:r w:rsidRPr="00DB4FE3">
        <w:rPr>
          <w:rFonts w:ascii="GHEA Grapalat" w:hAnsi="GHEA Grapalat"/>
          <w:i/>
          <w:sz w:val="20"/>
          <w:szCs w:val="20"/>
        </w:rPr>
        <w:t>драмов</w:t>
      </w:r>
      <w:proofErr w:type="spellEnd"/>
      <w:r w:rsidRPr="00DB4FE3">
        <w:rPr>
          <w:rFonts w:ascii="GHEA Grapalat" w:hAnsi="GHEA Grapalat"/>
          <w:i/>
          <w:sz w:val="20"/>
          <w:szCs w:val="20"/>
        </w:rPr>
        <w:t xml:space="preserve"> РА</w:t>
      </w:r>
    </w:p>
    <w:p w14:paraId="5F6B5729" w14:textId="77777777" w:rsidR="00E840AF" w:rsidRDefault="00E840AF" w:rsidP="00541313">
      <w:pPr>
        <w:widowControl w:val="0"/>
        <w:jc w:val="both"/>
        <w:rPr>
          <w:rFonts w:ascii="GHEA Grapalat" w:hAnsi="GHEA Grapalat"/>
          <w:i/>
          <w:sz w:val="20"/>
          <w:szCs w:val="20"/>
        </w:rPr>
      </w:pPr>
      <w:r w:rsidRPr="00DB4FE3">
        <w:rPr>
          <w:rFonts w:ascii="GHEA Grapalat" w:hAnsi="GHEA Grapalat"/>
          <w:i/>
          <w:sz w:val="20"/>
          <w:szCs w:val="20"/>
        </w:rPr>
        <w:t xml:space="preserve">  -</w:t>
      </w:r>
      <w:r w:rsidRPr="001D49E4">
        <w:rPr>
          <w:rFonts w:ascii="GHEA Grapalat" w:hAnsi="GHEA Grapalat"/>
          <w:i/>
          <w:sz w:val="20"/>
          <w:szCs w:val="20"/>
        </w:rPr>
        <w:t xml:space="preserve"> </w:t>
      </w:r>
      <w:r w:rsidRPr="00DB4FE3">
        <w:rPr>
          <w:rFonts w:ascii="GHEA Grapalat" w:hAnsi="GHEA Grapalat"/>
          <w:i/>
          <w:sz w:val="20"/>
          <w:szCs w:val="20"/>
        </w:rPr>
        <w:t xml:space="preserve">закупка осуществляется в форме закупки у одного лица, обусловленная </w:t>
      </w:r>
      <w:r>
        <w:rPr>
          <w:rFonts w:ascii="GHEA Grapalat" w:hAnsi="GHEA Grapalat"/>
          <w:i/>
          <w:sz w:val="20"/>
          <w:szCs w:val="20"/>
        </w:rPr>
        <w:t>безотлагательностью.</w:t>
      </w:r>
    </w:p>
    <w:p w14:paraId="33FB9AEF" w14:textId="77777777" w:rsidR="00E840AF" w:rsidRPr="00D3436F" w:rsidRDefault="00E840AF"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567390E6" w14:textId="77777777" w:rsidR="00E840AF" w:rsidRPr="008842CE" w:rsidRDefault="00E840AF" w:rsidP="001831C4">
      <w:pPr>
        <w:pStyle w:val="af2"/>
        <w:widowControl w:val="0"/>
        <w:jc w:val="both"/>
        <w:rPr>
          <w:rFonts w:ascii="GHEA Grapalat" w:hAnsi="GHEA Grapalat"/>
          <w:lang w:val="af-ZA"/>
        </w:rPr>
      </w:pPr>
    </w:p>
    <w:p w14:paraId="2A8AABBC" w14:textId="77777777" w:rsidR="00E840AF" w:rsidRPr="008842CE" w:rsidRDefault="00E840AF" w:rsidP="008842CE">
      <w:pPr>
        <w:pStyle w:val="af2"/>
        <w:widowControl w:val="0"/>
        <w:jc w:val="both"/>
        <w:rPr>
          <w:rFonts w:ascii="GHEA Grapalat" w:hAnsi="GHEA Grapalat"/>
          <w:lang w:val="af-ZA"/>
        </w:rPr>
      </w:pPr>
    </w:p>
  </w:footnote>
  <w:footnote w:id="3">
    <w:p w14:paraId="24EB1F85" w14:textId="77777777" w:rsidR="00E840AF" w:rsidRPr="00CD6B60" w:rsidRDefault="00E840AF"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6B24EB15" w14:textId="77777777" w:rsidR="00E840AF" w:rsidRPr="00CD6B60" w:rsidRDefault="00E840A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r w:rsidRPr="00CD6B60">
        <w:rPr>
          <w:rFonts w:ascii="GHEA Grapalat" w:hAnsi="GHEA Grapalat"/>
          <w:i/>
          <w:sz w:val="20"/>
          <w:szCs w:val="20"/>
        </w:rPr>
        <w:t>процедуру.Разъяснение</w:t>
      </w:r>
      <w:proofErr w:type="spell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25B868F" w14:textId="77777777" w:rsidR="00E840AF" w:rsidRPr="00CD6B60" w:rsidRDefault="00E840A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C45CE3B" w14:textId="77777777" w:rsidR="00E840AF" w:rsidRPr="00CD6B60" w:rsidRDefault="00E840AF"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14:paraId="6D055C57" w14:textId="77777777" w:rsidR="00E840AF" w:rsidRPr="00CA2B01" w:rsidRDefault="00E840AF"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01B45B34" w14:textId="77777777" w:rsidR="00E840AF" w:rsidRPr="00CA2B01" w:rsidRDefault="00E840AF"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14:paraId="7F1B89EB" w14:textId="77777777" w:rsidR="00E840AF" w:rsidRPr="00CA2B01" w:rsidRDefault="00E840AF"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 xml:space="preserve">цена закупаемого товара по заявке на закупку в рамках данной процедуры не превышает 25 млн. </w:t>
      </w:r>
      <w:proofErr w:type="spellStart"/>
      <w:r w:rsidRPr="00CA2B01">
        <w:rPr>
          <w:rFonts w:ascii="GHEA Grapalat" w:hAnsi="GHEA Grapalat"/>
          <w:i/>
          <w:sz w:val="20"/>
          <w:szCs w:val="20"/>
        </w:rPr>
        <w:t>драмов</w:t>
      </w:r>
      <w:proofErr w:type="spellEnd"/>
      <w:r w:rsidRPr="00CA2B01">
        <w:rPr>
          <w:rFonts w:ascii="GHEA Grapalat" w:hAnsi="GHEA Grapalat"/>
          <w:i/>
          <w:sz w:val="20"/>
          <w:szCs w:val="20"/>
        </w:rPr>
        <w:t xml:space="preserve"> РА</w:t>
      </w:r>
    </w:p>
  </w:footnote>
  <w:footnote w:id="5">
    <w:p w14:paraId="5E86E6C5" w14:textId="77777777" w:rsidR="00E840AF" w:rsidRPr="005D5092" w:rsidRDefault="00E840AF"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785001C8" w14:textId="77777777" w:rsidR="00E840AF" w:rsidRPr="0034222E" w:rsidDel="00932115" w:rsidRDefault="00E840AF" w:rsidP="00AF1F59">
      <w:pPr>
        <w:pStyle w:val="af2"/>
        <w:jc w:val="both"/>
        <w:rPr>
          <w:del w:id="2"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w:t>
      </w:r>
      <w:proofErr w:type="gramStart"/>
      <w:r w:rsidRPr="0034222E">
        <w:rPr>
          <w:rFonts w:ascii="GHEA Grapalat" w:hAnsi="GHEA Grapalat"/>
          <w:i/>
        </w:rPr>
        <w:t>, ,</w:t>
      </w:r>
      <w:proofErr w:type="gramEnd"/>
      <w:r w:rsidRPr="0034222E">
        <w:rPr>
          <w:rFonts w:ascii="GHEA Grapalat" w:hAnsi="GHEA Grapalat"/>
          <w:i/>
        </w:rPr>
        <w:t xml:space="preserve">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6">
    <w:p w14:paraId="30615D47" w14:textId="77777777" w:rsidR="00E840AF" w:rsidRPr="00D3436F" w:rsidRDefault="00E840AF"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22443DF1" w14:textId="77777777" w:rsidR="00E840AF" w:rsidRPr="000811C1" w:rsidRDefault="00E840AF">
      <w:pPr>
        <w:pStyle w:val="af2"/>
        <w:rPr>
          <w:rFonts w:asciiTheme="minorHAnsi" w:hAnsiTheme="minorHAnsi"/>
        </w:rPr>
      </w:pPr>
    </w:p>
  </w:footnote>
  <w:footnote w:id="7">
    <w:p w14:paraId="2F091587" w14:textId="77777777" w:rsidR="00E840AF" w:rsidRDefault="00E840AF" w:rsidP="00AA4D5E">
      <w:pPr>
        <w:pStyle w:val="af2"/>
        <w:jc w:val="both"/>
        <w:rPr>
          <w:ins w:id="4" w:author="Vardan" w:date="2022-10-29T23:53:00Z"/>
          <w:rFonts w:ascii="GHEA Grapalat" w:hAnsi="GHEA Grapalat"/>
          <w:i/>
        </w:rPr>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14:paraId="0A8BA0C1" w14:textId="77777777" w:rsidR="00E840AF" w:rsidRDefault="00E840AF" w:rsidP="00AA4D5E">
      <w:pPr>
        <w:pStyle w:val="af2"/>
        <w:jc w:val="both"/>
        <w:rPr>
          <w:rFonts w:ascii="GHEA Grapalat" w:hAnsi="GHEA Grapalat"/>
          <w:i/>
          <w:sz w:val="18"/>
          <w:szCs w:val="18"/>
        </w:rPr>
      </w:pPr>
      <w:r>
        <w:rPr>
          <w:rFonts w:ascii="GHEA Grapalat" w:hAnsi="GHEA Grapalat"/>
          <w:i/>
          <w:sz w:val="18"/>
          <w:szCs w:val="18"/>
          <w:vertAlign w:val="superscript"/>
        </w:rPr>
        <w:t>9.1</w:t>
      </w:r>
      <w:r w:rsidRPr="0067398F">
        <w:rPr>
          <w:rFonts w:ascii="GHEA Grapalat" w:hAnsi="GHEA Grapalat"/>
          <w:i/>
          <w:sz w:val="18"/>
          <w:szCs w:val="18"/>
        </w:rPr>
        <w:t>П</w:t>
      </w:r>
      <w:r>
        <w:rPr>
          <w:rFonts w:ascii="GHEA Grapalat" w:hAnsi="GHEA Grapalat"/>
          <w:i/>
          <w:sz w:val="18"/>
          <w:szCs w:val="18"/>
        </w:rPr>
        <w:t>редп</w:t>
      </w:r>
      <w:r w:rsidRPr="00AA4D5E">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14:paraId="29A2D53F" w14:textId="77777777" w:rsidR="00E840AF" w:rsidRPr="00EE76ED" w:rsidRDefault="00E840AF" w:rsidP="00AA4D5E">
      <w:pPr>
        <w:pStyle w:val="af2"/>
        <w:jc w:val="both"/>
        <w:rPr>
          <w:rFonts w:asciiTheme="minorHAnsi" w:hAnsiTheme="minorHAnsi"/>
          <w:vertAlign w:val="superscript"/>
        </w:rPr>
      </w:pPr>
      <w:r w:rsidRPr="00FD55EB">
        <w:rPr>
          <w:rFonts w:ascii="GHEA Grapalat" w:hAnsi="GHEA Grapalat"/>
          <w:i/>
          <w:sz w:val="18"/>
          <w:szCs w:val="18"/>
          <w:vertAlign w:val="superscript"/>
        </w:rPr>
        <w:t>9.2</w:t>
      </w:r>
      <w:r w:rsidRPr="002F0DCF">
        <w:rPr>
          <w:rFonts w:ascii="GHEA Grapalat" w:hAnsi="GHEA Grapalat"/>
          <w:i/>
          <w:sz w:val="18"/>
          <w:szCs w:val="18"/>
          <w:vertAlign w:val="superscript"/>
        </w:rPr>
        <w:t xml:space="preserve"> </w:t>
      </w:r>
      <w:r w:rsidRPr="002F0DCF">
        <w:rPr>
          <w:rFonts w:ascii="GHEA Grapalat" w:hAnsi="GHEA Grapalat"/>
          <w:i/>
        </w:rPr>
        <w:t xml:space="preserve">Если процедура организуется на основании пункта 2 части 6 статьи 15 Закона </w:t>
      </w:r>
      <w:r w:rsidRPr="00AA4D5E">
        <w:rPr>
          <w:rFonts w:ascii="GHEA Grapalat" w:hAnsi="GHEA Grapalat"/>
          <w:i/>
        </w:rPr>
        <w:t>"</w:t>
      </w:r>
      <w:r w:rsidRPr="002F0DCF">
        <w:rPr>
          <w:rFonts w:ascii="GHEA Grapalat" w:hAnsi="GHEA Grapalat"/>
          <w:i/>
        </w:rPr>
        <w:t xml:space="preserve">О закупках </w:t>
      </w:r>
      <w:r w:rsidRPr="00AA4D5E">
        <w:rPr>
          <w:rFonts w:ascii="GHEA Grapalat" w:hAnsi="GHEA Grapalat"/>
          <w:i/>
        </w:rPr>
        <w:t>"</w:t>
      </w:r>
      <w:r w:rsidRPr="002F0DCF">
        <w:rPr>
          <w:rFonts w:ascii="GHEA Grapalat" w:hAnsi="GHEA Grapalat"/>
          <w:i/>
        </w:rPr>
        <w:t xml:space="preserve"> и по заявке на закупку общая запланированная (прогнозируемая) закупочная цена закупаемого в рамках данной процедуры товара превышает 25 млн. </w:t>
      </w:r>
      <w:proofErr w:type="spellStart"/>
      <w:r w:rsidRPr="002F0DCF">
        <w:rPr>
          <w:rFonts w:ascii="GHEA Grapalat" w:hAnsi="GHEA Grapalat"/>
          <w:i/>
        </w:rPr>
        <w:t>драмов</w:t>
      </w:r>
      <w:proofErr w:type="spellEnd"/>
      <w:r w:rsidRPr="002F0DCF">
        <w:rPr>
          <w:rFonts w:ascii="GHEA Grapalat" w:hAnsi="GHEA Grapalat"/>
          <w:i/>
        </w:rPr>
        <w:t xml:space="preserve"> РА, то в пункте 7.4 слова </w:t>
      </w:r>
      <w:r w:rsidRPr="00AA4D5E">
        <w:rPr>
          <w:rFonts w:ascii="GHEA Grapalat" w:hAnsi="GHEA Grapalat"/>
          <w:i/>
        </w:rPr>
        <w:t>"</w:t>
      </w:r>
      <w:r w:rsidRPr="002F0DCF">
        <w:rPr>
          <w:rFonts w:ascii="GHEA Grapalat" w:hAnsi="GHEA Grapalat"/>
          <w:i/>
        </w:rPr>
        <w:t>90 (девяноста) рабочих дней</w:t>
      </w:r>
      <w:r w:rsidRPr="00AA4D5E">
        <w:rPr>
          <w:rFonts w:ascii="GHEA Grapalat" w:hAnsi="GHEA Grapalat"/>
          <w:i/>
        </w:rPr>
        <w:t>"</w:t>
      </w:r>
      <w:r w:rsidRPr="002F0DCF">
        <w:rPr>
          <w:rFonts w:ascii="GHEA Grapalat" w:hAnsi="GHEA Grapalat"/>
          <w:i/>
        </w:rPr>
        <w:t xml:space="preserve"> заменяются на слова </w:t>
      </w:r>
      <w:r w:rsidRPr="00AA4D5E">
        <w:rPr>
          <w:rFonts w:ascii="GHEA Grapalat" w:hAnsi="GHEA Grapalat"/>
          <w:i/>
        </w:rPr>
        <w:t>"</w:t>
      </w:r>
      <w:r w:rsidRPr="002F0DCF">
        <w:rPr>
          <w:rFonts w:ascii="GHEA Grapalat" w:hAnsi="GHEA Grapalat"/>
          <w:i/>
        </w:rPr>
        <w:t>120 (сто двадцати) рабочих дней</w:t>
      </w:r>
      <w:r w:rsidRPr="00AA4D5E">
        <w:rPr>
          <w:rFonts w:ascii="GHEA Grapalat" w:hAnsi="GHEA Grapalat"/>
          <w:i/>
        </w:rPr>
        <w:t>".</w:t>
      </w:r>
    </w:p>
    <w:p w14:paraId="66DB9026" w14:textId="77777777" w:rsidR="00E840AF" w:rsidRPr="002C2499" w:rsidRDefault="00E840AF" w:rsidP="00AA4D5E">
      <w:pPr>
        <w:pStyle w:val="af2"/>
        <w:jc w:val="both"/>
      </w:pPr>
    </w:p>
    <w:p w14:paraId="1035FFD6" w14:textId="77777777" w:rsidR="00E840AF" w:rsidRPr="000811C1" w:rsidRDefault="00E840AF">
      <w:pPr>
        <w:pStyle w:val="af2"/>
        <w:rPr>
          <w:rFonts w:asciiTheme="minorHAnsi" w:hAnsiTheme="minorHAnsi"/>
        </w:rPr>
      </w:pPr>
    </w:p>
  </w:footnote>
  <w:footnote w:id="8">
    <w:p w14:paraId="02A47C27" w14:textId="77777777" w:rsidR="00E840AF" w:rsidRPr="00FE2AA4" w:rsidRDefault="00E840AF">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9">
    <w:p w14:paraId="7B3B9B9D" w14:textId="77777777" w:rsidR="00E840AF" w:rsidRPr="008842CE" w:rsidRDefault="00E840AF"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8CDBFC3" w14:textId="77777777" w:rsidR="00E840AF" w:rsidRPr="000811C1" w:rsidRDefault="00E840AF">
      <w:pPr>
        <w:pStyle w:val="af2"/>
        <w:rPr>
          <w:lang w:val="af-ZA"/>
        </w:rPr>
      </w:pPr>
    </w:p>
  </w:footnote>
  <w:footnote w:id="10">
    <w:p w14:paraId="76009224" w14:textId="77777777" w:rsidR="00E840AF" w:rsidRPr="004A4643" w:rsidRDefault="00E840AF"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w:t>
      </w:r>
      <w:proofErr w:type="spellStart"/>
      <w:r w:rsidRPr="004A4643">
        <w:rPr>
          <w:rFonts w:ascii="GHEA Grapalat" w:hAnsi="GHEA Grapalat"/>
          <w:i/>
        </w:rPr>
        <w:t>драмов</w:t>
      </w:r>
      <w:proofErr w:type="spellEnd"/>
      <w:r w:rsidRPr="004A4643">
        <w:rPr>
          <w:rFonts w:ascii="GHEA Grapalat" w:hAnsi="GHEA Grapalat"/>
          <w:i/>
        </w:rPr>
        <w:t xml:space="preserve">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1">
    <w:p w14:paraId="0EF35DE7" w14:textId="77777777" w:rsidR="00E840AF" w:rsidRPr="008E4439" w:rsidRDefault="00E840AF"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29660CE9" w14:textId="77777777" w:rsidR="00E840AF" w:rsidRPr="000811C1" w:rsidRDefault="00E840AF" w:rsidP="0027573B">
      <w:pPr>
        <w:pStyle w:val="af2"/>
        <w:rPr>
          <w:rFonts w:ascii="Sylfaen" w:hAnsi="Sylfaen"/>
          <w:sz w:val="18"/>
          <w:szCs w:val="18"/>
        </w:rPr>
      </w:pPr>
    </w:p>
  </w:footnote>
  <w:footnote w:id="12">
    <w:p w14:paraId="4B09FDA4" w14:textId="77777777" w:rsidR="00E840AF" w:rsidRPr="00A31673" w:rsidRDefault="00E840AF">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14:paraId="595462DB" w14:textId="77777777" w:rsidR="00E840AF" w:rsidRPr="00DE7706" w:rsidRDefault="00E840AF">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14:paraId="4F570FBC" w14:textId="77777777" w:rsidR="00E840AF" w:rsidRPr="008416BA" w:rsidRDefault="00E840AF"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5A038559" w14:textId="77777777" w:rsidR="00E840AF" w:rsidRDefault="00E840AF" w:rsidP="006B3E56">
      <w:pPr>
        <w:jc w:val="both"/>
      </w:pPr>
    </w:p>
    <w:p w14:paraId="541F904E" w14:textId="77777777" w:rsidR="00E840AF" w:rsidRPr="008B70EB" w:rsidRDefault="00E840AF"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59EFEC88" w14:textId="77777777" w:rsidR="00E840AF" w:rsidRPr="008B70EB" w:rsidRDefault="00E840AF"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64520255" w14:textId="77777777" w:rsidR="00E840AF" w:rsidRPr="008B70EB" w:rsidRDefault="00E840AF"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9306A6B" w14:textId="77777777" w:rsidR="00E840AF" w:rsidRDefault="00E840AF" w:rsidP="00637230">
      <w:pPr>
        <w:jc w:val="both"/>
        <w:rPr>
          <w:rFonts w:asciiTheme="minorHAnsi" w:hAnsiTheme="minorHAnsi"/>
          <w:lang w:val="af-ZA"/>
        </w:rPr>
      </w:pPr>
    </w:p>
  </w:footnote>
  <w:footnote w:id="15">
    <w:p w14:paraId="116F6829" w14:textId="77777777" w:rsidR="00E840AF" w:rsidRPr="00A25D1B" w:rsidRDefault="00E840AF"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6">
    <w:p w14:paraId="79FBA5D6" w14:textId="77777777" w:rsidR="00E840AF" w:rsidRPr="00DC619D" w:rsidRDefault="00E840AF"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7">
    <w:p w14:paraId="461604BE" w14:textId="77777777" w:rsidR="00E840AF" w:rsidRPr="00D3436F" w:rsidRDefault="00E840AF"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55C0CC8E" w14:textId="77777777" w:rsidR="00E840AF" w:rsidRPr="00D3436F" w:rsidRDefault="00E840AF">
      <w:pPr>
        <w:pStyle w:val="af2"/>
        <w:rPr>
          <w:lang w:val="es-ES"/>
        </w:rPr>
      </w:pPr>
    </w:p>
  </w:footnote>
  <w:footnote w:id="18">
    <w:p w14:paraId="2C99842B" w14:textId="77777777" w:rsidR="00E840AF" w:rsidRPr="00217344" w:rsidRDefault="00E840AF" w:rsidP="007B3F5F">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14:paraId="1870387F" w14:textId="77777777" w:rsidR="00E840AF" w:rsidRPr="00217344" w:rsidRDefault="00E840AF" w:rsidP="003E31E5">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14:paraId="24340F91" w14:textId="77777777" w:rsidR="00E840AF" w:rsidRPr="008842CE" w:rsidRDefault="00E840AF"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7C4606B0" w14:textId="77777777" w:rsidR="00E840AF" w:rsidRPr="008842CE" w:rsidRDefault="00E840AF" w:rsidP="003D2FE2">
      <w:pPr>
        <w:pStyle w:val="af2"/>
        <w:jc w:val="both"/>
        <w:rPr>
          <w:rFonts w:ascii="GHEA Grapalat" w:hAnsi="GHEA Grapalat"/>
        </w:rPr>
      </w:pPr>
    </w:p>
  </w:footnote>
  <w:footnote w:id="21">
    <w:p w14:paraId="257B860D" w14:textId="77777777" w:rsidR="00E840AF" w:rsidRPr="008842CE" w:rsidRDefault="00E840AF" w:rsidP="003D2FE2">
      <w:pPr>
        <w:pStyle w:val="af2"/>
        <w:jc w:val="both"/>
      </w:pPr>
    </w:p>
  </w:footnote>
  <w:footnote w:id="22">
    <w:p w14:paraId="0ED25ACC" w14:textId="77777777" w:rsidR="00E840AF" w:rsidRPr="00217344" w:rsidRDefault="00E840AF" w:rsidP="00235549">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14:paraId="36F1EED2" w14:textId="77777777" w:rsidR="00E840AF" w:rsidRPr="008842CE" w:rsidRDefault="00E840AF"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7A63B64B" w14:textId="77777777" w:rsidR="00E840AF" w:rsidRPr="008842CE" w:rsidRDefault="00E840AF" w:rsidP="000A214C">
      <w:pPr>
        <w:pStyle w:val="af2"/>
        <w:jc w:val="both"/>
        <w:rPr>
          <w:rFonts w:ascii="GHEA Grapalat" w:hAnsi="GHEA Grapalat"/>
        </w:rPr>
      </w:pPr>
    </w:p>
  </w:footnote>
  <w:footnote w:id="24">
    <w:p w14:paraId="5E554A70" w14:textId="77777777" w:rsidR="00E840AF" w:rsidRPr="008842CE" w:rsidRDefault="00E840AF" w:rsidP="000A214C">
      <w:pPr>
        <w:pStyle w:val="af2"/>
        <w:jc w:val="both"/>
      </w:pPr>
    </w:p>
  </w:footnote>
  <w:footnote w:id="25">
    <w:p w14:paraId="091599CF" w14:textId="77777777" w:rsidR="00E840AF" w:rsidRPr="00217344" w:rsidRDefault="00E840AF" w:rsidP="00A943A0">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6">
    <w:p w14:paraId="3467BED2" w14:textId="77777777" w:rsidR="00E840AF" w:rsidRDefault="00E840AF" w:rsidP="00D3436F">
      <w:pPr>
        <w:pStyle w:val="af2"/>
        <w:widowControl w:val="0"/>
        <w:jc w:val="both"/>
        <w:rPr>
          <w:ins w:id="19"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0B1043D3" w14:textId="77777777" w:rsidR="00E840AF" w:rsidRPr="00F21C0D" w:rsidRDefault="00E840AF" w:rsidP="00D3436F">
      <w:pPr>
        <w:pStyle w:val="af2"/>
        <w:widowControl w:val="0"/>
        <w:jc w:val="both"/>
        <w:rPr>
          <w:lang w:val="hy-AM"/>
        </w:rPr>
      </w:pPr>
    </w:p>
  </w:footnote>
  <w:footnote w:id="27">
    <w:p w14:paraId="0A06BEB6" w14:textId="77777777" w:rsidR="00E840AF" w:rsidRDefault="00E840AF"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3FCF036A" w14:textId="77777777" w:rsidR="00E840AF" w:rsidRDefault="00E840AF" w:rsidP="005E52ED">
      <w:pPr>
        <w:pStyle w:val="af2"/>
        <w:widowControl w:val="0"/>
        <w:jc w:val="both"/>
        <w:rPr>
          <w:rFonts w:ascii="GHEA Grapalat" w:hAnsi="GHEA Grapalat"/>
          <w:i/>
        </w:rPr>
      </w:pPr>
    </w:p>
    <w:p w14:paraId="03C2D54D" w14:textId="77777777" w:rsidR="00E840AF" w:rsidRDefault="00E840AF" w:rsidP="005E52ED">
      <w:pPr>
        <w:pStyle w:val="af2"/>
        <w:widowControl w:val="0"/>
        <w:jc w:val="both"/>
        <w:rPr>
          <w:rFonts w:ascii="GHEA Grapalat" w:hAnsi="GHEA Grapalat"/>
          <w:i/>
        </w:rPr>
      </w:pPr>
    </w:p>
    <w:p w14:paraId="647D8BA4" w14:textId="77777777" w:rsidR="00E840AF" w:rsidRPr="00EB336B" w:rsidRDefault="00E840AF"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3F62F3E9" w14:textId="77777777" w:rsidR="00E840AF" w:rsidRPr="00D3436F" w:rsidRDefault="00E840AF">
      <w:pPr>
        <w:pStyle w:val="af2"/>
        <w:rPr>
          <w:lang w:val="hy-AM"/>
        </w:rPr>
      </w:pPr>
    </w:p>
  </w:footnote>
  <w:footnote w:id="28">
    <w:p w14:paraId="0EEA7FF5" w14:textId="77777777" w:rsidR="00E840AF" w:rsidRPr="00402BC3" w:rsidRDefault="00E840AF"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553B8AB5" w14:textId="77777777" w:rsidR="00E840AF" w:rsidRPr="00552088" w:rsidRDefault="00E840AF"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68451E23" w14:textId="77777777" w:rsidR="00E840AF" w:rsidRPr="00D3436F" w:rsidRDefault="00E840AF">
      <w:pPr>
        <w:pStyle w:val="af2"/>
        <w:rPr>
          <w:lang w:val="hy-AM"/>
        </w:rPr>
      </w:pPr>
    </w:p>
  </w:footnote>
  <w:footnote w:id="29">
    <w:p w14:paraId="3EA2237E" w14:textId="77777777" w:rsidR="00E840AF" w:rsidRPr="008842CE" w:rsidRDefault="00E840AF"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6D387F7F" w14:textId="77777777" w:rsidR="00E840AF" w:rsidRPr="00D3436F" w:rsidRDefault="00E840AF">
      <w:pPr>
        <w:pStyle w:val="af2"/>
        <w:rPr>
          <w:lang w:val="hy-AM"/>
        </w:rPr>
      </w:pPr>
    </w:p>
  </w:footnote>
  <w:footnote w:id="30">
    <w:p w14:paraId="2B802C77" w14:textId="77777777" w:rsidR="00E840AF" w:rsidRPr="00D3436F" w:rsidRDefault="00E840AF"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1">
    <w:p w14:paraId="6F36987C" w14:textId="77777777" w:rsidR="00E840AF" w:rsidRPr="008842CE" w:rsidRDefault="00E840AF"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1C84C349" w14:textId="77777777" w:rsidR="00E840AF" w:rsidRPr="00D3436F" w:rsidRDefault="00E840AF">
      <w:pPr>
        <w:pStyle w:val="af2"/>
        <w:rPr>
          <w:lang w:val="hy-AM"/>
        </w:rPr>
      </w:pPr>
    </w:p>
  </w:footnote>
  <w:footnote w:id="32">
    <w:p w14:paraId="345D5C47" w14:textId="1B92BAB9" w:rsidR="00E840AF" w:rsidRPr="008C6BEA" w:rsidRDefault="00E840AF" w:rsidP="008C6BEA">
      <w:pPr>
        <w:pStyle w:val="af2"/>
        <w:widowControl w:val="0"/>
        <w:jc w:val="both"/>
        <w:rPr>
          <w:rFonts w:ascii="GHEA Grapalat" w:hAnsi="GHEA Grapalat"/>
          <w:i/>
          <w:sz w:val="18"/>
          <w:szCs w:val="18"/>
        </w:rPr>
      </w:pPr>
      <w:r w:rsidRPr="008C6BEA">
        <w:rPr>
          <w:rFonts w:ascii="GHEA Grapalat" w:hAnsi="GHEA Grapalat"/>
          <w:i/>
          <w:sz w:val="18"/>
          <w:szCs w:val="18"/>
        </w:rPr>
        <w:t>* Срок поставки товара, а в случае поэтапной поставки — срок первого этапа пост</w:t>
      </w:r>
      <w:r w:rsidRPr="00BC2220">
        <w:rPr>
          <w:rFonts w:ascii="GHEA Grapalat" w:hAnsi="GHEA Grapalat"/>
          <w:i/>
          <w:sz w:val="18"/>
          <w:szCs w:val="18"/>
        </w:rPr>
        <w:t xml:space="preserve"> </w:t>
      </w:r>
      <w:proofErr w:type="spellStart"/>
      <w:r w:rsidRPr="008C6BEA">
        <w:rPr>
          <w:rFonts w:ascii="GHEA Grapalat" w:hAnsi="GHEA Grapalat"/>
          <w:i/>
          <w:sz w:val="18"/>
          <w:szCs w:val="18"/>
        </w:rPr>
        <w:t>авки</w:t>
      </w:r>
      <w:proofErr w:type="spellEnd"/>
      <w:r w:rsidRPr="008C6BEA">
        <w:rPr>
          <w:rFonts w:ascii="GHEA Grapalat" w:hAnsi="GHEA Grapalat"/>
          <w:i/>
          <w:sz w:val="18"/>
          <w:szCs w:val="18"/>
        </w:rPr>
        <w:t>,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del w:id="20" w:author="Inesa Kocharyan" w:date="2023-07-07T17:10:00Z">
        <w:r w:rsidRPr="008C6BEA" w:rsidDel="00B733F3">
          <w:rPr>
            <w:rFonts w:ascii="GHEA Grapalat" w:hAnsi="GHEA Grapalat"/>
            <w:i/>
            <w:sz w:val="18"/>
            <w:szCs w:val="18"/>
          </w:rPr>
          <w:delText xml:space="preserve"> Окончательный срок поставки не может быть позднее 25 декабря данного года</w:delText>
        </w:r>
      </w:del>
      <w:r w:rsidRPr="008C6BEA">
        <w:rPr>
          <w:rFonts w:ascii="GHEA Grapalat" w:hAnsi="GHEA Grapalat"/>
          <w:i/>
          <w:sz w:val="18"/>
          <w:szCs w:val="18"/>
        </w:rPr>
        <w:t>.</w:t>
      </w:r>
    </w:p>
  </w:footnote>
  <w:footnote w:id="33">
    <w:p w14:paraId="7CA9E56F" w14:textId="77777777" w:rsidR="00E840AF" w:rsidRPr="008C6BEA" w:rsidRDefault="00E840AF" w:rsidP="003D7EC5">
      <w:pPr>
        <w:pStyle w:val="af2"/>
        <w:widowControl w:val="0"/>
        <w:jc w:val="both"/>
        <w:rPr>
          <w:rFonts w:ascii="GHEA Grapalat" w:hAnsi="GHEA Grapalat"/>
          <w:i/>
          <w:sz w:val="18"/>
          <w:szCs w:val="18"/>
        </w:rPr>
      </w:pPr>
      <w:r w:rsidRPr="008C6BEA">
        <w:rPr>
          <w:rFonts w:ascii="GHEA Grapalat" w:hAnsi="GHEA Grapalat"/>
          <w:i/>
          <w:sz w:val="18"/>
          <w:szCs w:val="18"/>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модель, то удовлетворительно оцененные из них включаются в данное приложение.</w:t>
      </w:r>
    </w:p>
    <w:p w14:paraId="1CD3C4C5" w14:textId="77777777" w:rsidR="00E840AF" w:rsidRPr="008C6BEA" w:rsidRDefault="00E840AF" w:rsidP="003D7EC5">
      <w:pPr>
        <w:pStyle w:val="af2"/>
        <w:widowControl w:val="0"/>
        <w:jc w:val="both"/>
        <w:rPr>
          <w:rFonts w:ascii="GHEA Grapalat" w:hAnsi="GHEA Grapalat"/>
          <w:i/>
          <w:sz w:val="18"/>
          <w:szCs w:val="18"/>
        </w:rPr>
      </w:pPr>
      <w:r w:rsidRPr="008C6BEA">
        <w:rPr>
          <w:rFonts w:ascii="GHEA Grapalat" w:hAnsi="GHEA Grapalat"/>
          <w:i/>
          <w:sz w:val="18"/>
          <w:szCs w:val="18"/>
        </w:rPr>
        <w:t xml:space="preserve">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модель и наименование производителя " исключается.</w:t>
      </w:r>
    </w:p>
    <w:p w14:paraId="03306D59" w14:textId="77777777" w:rsidR="00E840AF" w:rsidRPr="008C6BEA" w:rsidRDefault="00E840AF" w:rsidP="003D7EC5">
      <w:pPr>
        <w:pStyle w:val="af2"/>
        <w:widowControl w:val="0"/>
        <w:jc w:val="both"/>
        <w:rPr>
          <w:rFonts w:ascii="GHEA Grapalat" w:hAnsi="GHEA Grapalat"/>
          <w:i/>
          <w:sz w:val="18"/>
          <w:szCs w:val="18"/>
        </w:rPr>
      </w:pPr>
      <w:r w:rsidRPr="008C6BEA">
        <w:rPr>
          <w:rFonts w:ascii="GHEA Grapalat" w:hAnsi="GHEA Grapalat"/>
          <w:i/>
          <w:sz w:val="18"/>
          <w:szCs w:val="18"/>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34">
    <w:p w14:paraId="62A9F113" w14:textId="77777777" w:rsidR="00E840AF" w:rsidRPr="008842CE" w:rsidRDefault="00E840AF" w:rsidP="008842CE">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35">
    <w:p w14:paraId="2C924CA1" w14:textId="77777777" w:rsidR="00536C27" w:rsidRPr="008842CE" w:rsidRDefault="00536C27"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C70166"/>
    <w:multiLevelType w:val="hybridMultilevel"/>
    <w:tmpl w:val="CF20B2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32D65B8"/>
    <w:multiLevelType w:val="hybridMultilevel"/>
    <w:tmpl w:val="66924E14"/>
    <w:lvl w:ilvl="0" w:tplc="0419000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5"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393EC8"/>
    <w:multiLevelType w:val="hybridMultilevel"/>
    <w:tmpl w:val="FFC842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11"/>
  </w:num>
  <w:num w:numId="3">
    <w:abstractNumId w:val="21"/>
  </w:num>
  <w:num w:numId="4">
    <w:abstractNumId w:val="16"/>
  </w:num>
  <w:num w:numId="5">
    <w:abstractNumId w:val="26"/>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9"/>
  </w:num>
  <w:num w:numId="12">
    <w:abstractNumId w:val="31"/>
  </w:num>
  <w:num w:numId="13">
    <w:abstractNumId w:val="29"/>
  </w:num>
  <w:num w:numId="14">
    <w:abstractNumId w:val="13"/>
  </w:num>
  <w:num w:numId="15">
    <w:abstractNumId w:val="30"/>
  </w:num>
  <w:num w:numId="16">
    <w:abstractNumId w:val="15"/>
  </w:num>
  <w:num w:numId="17">
    <w:abstractNumId w:val="7"/>
  </w:num>
  <w:num w:numId="18">
    <w:abstractNumId w:val="1"/>
  </w:num>
  <w:num w:numId="19">
    <w:abstractNumId w:val="17"/>
  </w:num>
  <w:num w:numId="20">
    <w:abstractNumId w:val="17"/>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8"/>
  </w:num>
  <w:num w:numId="24">
    <w:abstractNumId w:val="20"/>
  </w:num>
  <w:num w:numId="25">
    <w:abstractNumId w:val="12"/>
  </w:num>
  <w:num w:numId="26">
    <w:abstractNumId w:val="4"/>
  </w:num>
  <w:num w:numId="27">
    <w:abstractNumId w:val="3"/>
  </w:num>
  <w:num w:numId="28">
    <w:abstractNumId w:val="0"/>
  </w:num>
  <w:num w:numId="29">
    <w:abstractNumId w:val="10"/>
  </w:num>
  <w:num w:numId="30">
    <w:abstractNumId w:val="28"/>
  </w:num>
  <w:num w:numId="31">
    <w:abstractNumId w:val="24"/>
  </w:num>
  <w:num w:numId="32">
    <w:abstractNumId w:val="25"/>
  </w:num>
  <w:num w:numId="33">
    <w:abstractNumId w:val="14"/>
  </w:num>
  <w:num w:numId="34">
    <w:abstractNumId w:val="27"/>
  </w:num>
  <w:num w:numId="35">
    <w:abstractNumId w:val="18"/>
  </w:num>
  <w:num w:numId="36">
    <w:abstractNumId w:val="5"/>
  </w:num>
  <w:num w:numId="37">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720"/>
    <w:rsid w:val="00016DFB"/>
    <w:rsid w:val="00017484"/>
    <w:rsid w:val="000209D3"/>
    <w:rsid w:val="00020B2E"/>
    <w:rsid w:val="00020C83"/>
    <w:rsid w:val="00021C2E"/>
    <w:rsid w:val="000228A9"/>
    <w:rsid w:val="00023252"/>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4DC8"/>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573D6"/>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5DD1"/>
    <w:rsid w:val="000763E5"/>
    <w:rsid w:val="00077062"/>
    <w:rsid w:val="00077BB9"/>
    <w:rsid w:val="00080C4E"/>
    <w:rsid w:val="00080E73"/>
    <w:rsid w:val="000811C1"/>
    <w:rsid w:val="000822C1"/>
    <w:rsid w:val="00082ADC"/>
    <w:rsid w:val="00082DE0"/>
    <w:rsid w:val="00083558"/>
    <w:rsid w:val="000845F6"/>
    <w:rsid w:val="00084B51"/>
    <w:rsid w:val="00085931"/>
    <w:rsid w:val="00085A68"/>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64B"/>
    <w:rsid w:val="000A1DB5"/>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4A02"/>
    <w:rsid w:val="000B5664"/>
    <w:rsid w:val="000B6A70"/>
    <w:rsid w:val="000B700B"/>
    <w:rsid w:val="000B751B"/>
    <w:rsid w:val="000B7641"/>
    <w:rsid w:val="000B7C54"/>
    <w:rsid w:val="000C062F"/>
    <w:rsid w:val="000C0A9D"/>
    <w:rsid w:val="000C165F"/>
    <w:rsid w:val="000C264F"/>
    <w:rsid w:val="000C324B"/>
    <w:rsid w:val="000C36C6"/>
    <w:rsid w:val="000C3F69"/>
    <w:rsid w:val="000C529A"/>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6BB"/>
    <w:rsid w:val="000D48B6"/>
    <w:rsid w:val="000D4D0B"/>
    <w:rsid w:val="000D5766"/>
    <w:rsid w:val="000D590A"/>
    <w:rsid w:val="000D5D9D"/>
    <w:rsid w:val="000D6018"/>
    <w:rsid w:val="000D6187"/>
    <w:rsid w:val="000D6A89"/>
    <w:rsid w:val="000D6C21"/>
    <w:rsid w:val="000D701E"/>
    <w:rsid w:val="000D7190"/>
    <w:rsid w:val="000D77C1"/>
    <w:rsid w:val="000E13F8"/>
    <w:rsid w:val="000E18C6"/>
    <w:rsid w:val="000E1C31"/>
    <w:rsid w:val="000E2427"/>
    <w:rsid w:val="000E267C"/>
    <w:rsid w:val="000E308B"/>
    <w:rsid w:val="000E3D1E"/>
    <w:rsid w:val="000E3F9A"/>
    <w:rsid w:val="000E4039"/>
    <w:rsid w:val="000E426E"/>
    <w:rsid w:val="000E4C35"/>
    <w:rsid w:val="000E53B7"/>
    <w:rsid w:val="000E5659"/>
    <w:rsid w:val="000E5A91"/>
    <w:rsid w:val="000E5C19"/>
    <w:rsid w:val="000E5F25"/>
    <w:rsid w:val="000E624C"/>
    <w:rsid w:val="000E7612"/>
    <w:rsid w:val="000E79BD"/>
    <w:rsid w:val="000E7E93"/>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0F7B5C"/>
    <w:rsid w:val="0010050E"/>
    <w:rsid w:val="001005B0"/>
    <w:rsid w:val="00100C10"/>
    <w:rsid w:val="001017E8"/>
    <w:rsid w:val="00101C9A"/>
    <w:rsid w:val="00101F06"/>
    <w:rsid w:val="0010213D"/>
    <w:rsid w:val="0010323D"/>
    <w:rsid w:val="00103763"/>
    <w:rsid w:val="001042AE"/>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864"/>
    <w:rsid w:val="00122FC9"/>
    <w:rsid w:val="00123294"/>
    <w:rsid w:val="001235E7"/>
    <w:rsid w:val="00123F5E"/>
    <w:rsid w:val="00124461"/>
    <w:rsid w:val="00125AA6"/>
    <w:rsid w:val="00126D48"/>
    <w:rsid w:val="001276C9"/>
    <w:rsid w:val="00130202"/>
    <w:rsid w:val="001305C6"/>
    <w:rsid w:val="00130A69"/>
    <w:rsid w:val="00131417"/>
    <w:rsid w:val="00131E9C"/>
    <w:rsid w:val="00132157"/>
    <w:rsid w:val="00132600"/>
    <w:rsid w:val="00132FA8"/>
    <w:rsid w:val="00132FDD"/>
    <w:rsid w:val="00133A5A"/>
    <w:rsid w:val="00133CE4"/>
    <w:rsid w:val="00133D80"/>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5F8"/>
    <w:rsid w:val="0014472E"/>
    <w:rsid w:val="00144E38"/>
    <w:rsid w:val="00144F73"/>
    <w:rsid w:val="001458D6"/>
    <w:rsid w:val="00145CC3"/>
    <w:rsid w:val="00146685"/>
    <w:rsid w:val="00146FC5"/>
    <w:rsid w:val="00147CD0"/>
    <w:rsid w:val="00147F14"/>
    <w:rsid w:val="001507F3"/>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140"/>
    <w:rsid w:val="00161428"/>
    <w:rsid w:val="00161B32"/>
    <w:rsid w:val="0016213E"/>
    <w:rsid w:val="0016232B"/>
    <w:rsid w:val="00163324"/>
    <w:rsid w:val="001647D2"/>
    <w:rsid w:val="001649C8"/>
    <w:rsid w:val="00164BBC"/>
    <w:rsid w:val="0016519F"/>
    <w:rsid w:val="001679A6"/>
    <w:rsid w:val="001679E5"/>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445"/>
    <w:rsid w:val="00182C2E"/>
    <w:rsid w:val="00183004"/>
    <w:rsid w:val="0018301A"/>
    <w:rsid w:val="001831C4"/>
    <w:rsid w:val="00183DD8"/>
    <w:rsid w:val="00183FEA"/>
    <w:rsid w:val="0018407F"/>
    <w:rsid w:val="00184A5E"/>
    <w:rsid w:val="00184D18"/>
    <w:rsid w:val="00184F17"/>
    <w:rsid w:val="00185684"/>
    <w:rsid w:val="0018591C"/>
    <w:rsid w:val="00185DF9"/>
    <w:rsid w:val="00186559"/>
    <w:rsid w:val="001878F0"/>
    <w:rsid w:val="00190792"/>
    <w:rsid w:val="001909BC"/>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5AD4"/>
    <w:rsid w:val="001B6FCF"/>
    <w:rsid w:val="001C07C6"/>
    <w:rsid w:val="001C0849"/>
    <w:rsid w:val="001C1570"/>
    <w:rsid w:val="001C278A"/>
    <w:rsid w:val="001C3D83"/>
    <w:rsid w:val="001C3F6C"/>
    <w:rsid w:val="001C6688"/>
    <w:rsid w:val="001C7110"/>
    <w:rsid w:val="001C72DC"/>
    <w:rsid w:val="001C76F7"/>
    <w:rsid w:val="001C7E0E"/>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0C4A"/>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071"/>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968"/>
    <w:rsid w:val="00251CF9"/>
    <w:rsid w:val="00251F9C"/>
    <w:rsid w:val="002520FB"/>
    <w:rsid w:val="0025254A"/>
    <w:rsid w:val="00252C9C"/>
    <w:rsid w:val="002542AE"/>
    <w:rsid w:val="00254A36"/>
    <w:rsid w:val="00254F42"/>
    <w:rsid w:val="002554A3"/>
    <w:rsid w:val="002559B9"/>
    <w:rsid w:val="00256280"/>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2CDE"/>
    <w:rsid w:val="002737E0"/>
    <w:rsid w:val="00273A88"/>
    <w:rsid w:val="00273B4F"/>
    <w:rsid w:val="00273E01"/>
    <w:rsid w:val="00274353"/>
    <w:rsid w:val="0027499F"/>
    <w:rsid w:val="00274F0E"/>
    <w:rsid w:val="002754C4"/>
    <w:rsid w:val="0027573B"/>
    <w:rsid w:val="00276441"/>
    <w:rsid w:val="00276B03"/>
    <w:rsid w:val="0027775F"/>
    <w:rsid w:val="00277C88"/>
    <w:rsid w:val="00277F14"/>
    <w:rsid w:val="00280E91"/>
    <w:rsid w:val="00281D16"/>
    <w:rsid w:val="00282865"/>
    <w:rsid w:val="00283198"/>
    <w:rsid w:val="00283750"/>
    <w:rsid w:val="00283E26"/>
    <w:rsid w:val="00283F0A"/>
    <w:rsid w:val="002845EA"/>
    <w:rsid w:val="002846B1"/>
    <w:rsid w:val="00286CDB"/>
    <w:rsid w:val="00286D44"/>
    <w:rsid w:val="0028726A"/>
    <w:rsid w:val="00287E24"/>
    <w:rsid w:val="00291919"/>
    <w:rsid w:val="00291EFF"/>
    <w:rsid w:val="002926D4"/>
    <w:rsid w:val="002929F0"/>
    <w:rsid w:val="00293A25"/>
    <w:rsid w:val="00293A76"/>
    <w:rsid w:val="00293BEE"/>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579"/>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78F"/>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2BE3"/>
    <w:rsid w:val="002C36A0"/>
    <w:rsid w:val="002C3CAA"/>
    <w:rsid w:val="002C4DBF"/>
    <w:rsid w:val="002C4F04"/>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41D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210"/>
    <w:rsid w:val="0035631F"/>
    <w:rsid w:val="00356463"/>
    <w:rsid w:val="003572A0"/>
    <w:rsid w:val="003572EA"/>
    <w:rsid w:val="003579C1"/>
    <w:rsid w:val="00357A33"/>
    <w:rsid w:val="00357AA2"/>
    <w:rsid w:val="00357AE7"/>
    <w:rsid w:val="00357D48"/>
    <w:rsid w:val="00357DB8"/>
    <w:rsid w:val="00357E1B"/>
    <w:rsid w:val="0036041E"/>
    <w:rsid w:val="003605D5"/>
    <w:rsid w:val="003607CE"/>
    <w:rsid w:val="00360B50"/>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175"/>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26"/>
    <w:rsid w:val="00391852"/>
    <w:rsid w:val="00391E56"/>
    <w:rsid w:val="00391F90"/>
    <w:rsid w:val="00392525"/>
    <w:rsid w:val="0039338D"/>
    <w:rsid w:val="003942B4"/>
    <w:rsid w:val="003946B4"/>
    <w:rsid w:val="00394990"/>
    <w:rsid w:val="003949A5"/>
    <w:rsid w:val="00395D6D"/>
    <w:rsid w:val="00395F4A"/>
    <w:rsid w:val="0039608D"/>
    <w:rsid w:val="003960EA"/>
    <w:rsid w:val="0039646A"/>
    <w:rsid w:val="00396D60"/>
    <w:rsid w:val="00396E38"/>
    <w:rsid w:val="003972CC"/>
    <w:rsid w:val="00397DC0"/>
    <w:rsid w:val="003A0A31"/>
    <w:rsid w:val="003A145D"/>
    <w:rsid w:val="003A1EBB"/>
    <w:rsid w:val="003A2064"/>
    <w:rsid w:val="003A2BE0"/>
    <w:rsid w:val="003A2D11"/>
    <w:rsid w:val="003A39AC"/>
    <w:rsid w:val="003A4356"/>
    <w:rsid w:val="003A5049"/>
    <w:rsid w:val="003A5533"/>
    <w:rsid w:val="003A5C2A"/>
    <w:rsid w:val="003A62A4"/>
    <w:rsid w:val="003A645E"/>
    <w:rsid w:val="003A6791"/>
    <w:rsid w:val="003A734A"/>
    <w:rsid w:val="003A7F22"/>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1C1"/>
    <w:rsid w:val="003C53D4"/>
    <w:rsid w:val="003C562D"/>
    <w:rsid w:val="003C5795"/>
    <w:rsid w:val="003C594F"/>
    <w:rsid w:val="003C5E16"/>
    <w:rsid w:val="003C61D5"/>
    <w:rsid w:val="003C670C"/>
    <w:rsid w:val="003C6A92"/>
    <w:rsid w:val="003C7160"/>
    <w:rsid w:val="003C78D9"/>
    <w:rsid w:val="003D0075"/>
    <w:rsid w:val="003D0E3C"/>
    <w:rsid w:val="003D14E9"/>
    <w:rsid w:val="003D1CF4"/>
    <w:rsid w:val="003D2FA3"/>
    <w:rsid w:val="003D2FE2"/>
    <w:rsid w:val="003D38E8"/>
    <w:rsid w:val="003D3964"/>
    <w:rsid w:val="003D56A5"/>
    <w:rsid w:val="003D57AD"/>
    <w:rsid w:val="003D58E1"/>
    <w:rsid w:val="003D5CAF"/>
    <w:rsid w:val="003D6CDC"/>
    <w:rsid w:val="003D7720"/>
    <w:rsid w:val="003D7EC5"/>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0A90"/>
    <w:rsid w:val="003F1EEA"/>
    <w:rsid w:val="003F208A"/>
    <w:rsid w:val="003F22D8"/>
    <w:rsid w:val="003F264A"/>
    <w:rsid w:val="003F2899"/>
    <w:rsid w:val="003F28E4"/>
    <w:rsid w:val="003F300B"/>
    <w:rsid w:val="003F4583"/>
    <w:rsid w:val="003F4C5E"/>
    <w:rsid w:val="003F6081"/>
    <w:rsid w:val="003F66A5"/>
    <w:rsid w:val="003F6CF8"/>
    <w:rsid w:val="003F6ED1"/>
    <w:rsid w:val="003F72B9"/>
    <w:rsid w:val="003F762C"/>
    <w:rsid w:val="003F7952"/>
    <w:rsid w:val="003F7B41"/>
    <w:rsid w:val="003F7F2F"/>
    <w:rsid w:val="0040112D"/>
    <w:rsid w:val="00401B30"/>
    <w:rsid w:val="00401BA5"/>
    <w:rsid w:val="00402941"/>
    <w:rsid w:val="00402BC3"/>
    <w:rsid w:val="00403109"/>
    <w:rsid w:val="0040346A"/>
    <w:rsid w:val="004046D6"/>
    <w:rsid w:val="004047BE"/>
    <w:rsid w:val="00404B64"/>
    <w:rsid w:val="00404D54"/>
    <w:rsid w:val="00405194"/>
    <w:rsid w:val="004055C1"/>
    <w:rsid w:val="00405996"/>
    <w:rsid w:val="004066D3"/>
    <w:rsid w:val="004068F5"/>
    <w:rsid w:val="0040703C"/>
    <w:rsid w:val="004072C8"/>
    <w:rsid w:val="0040761D"/>
    <w:rsid w:val="0041023E"/>
    <w:rsid w:val="004110AC"/>
    <w:rsid w:val="0041124D"/>
    <w:rsid w:val="004116A0"/>
    <w:rsid w:val="00411A25"/>
    <w:rsid w:val="00411D9D"/>
    <w:rsid w:val="004123A9"/>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2D9"/>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2DA2"/>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92F"/>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789"/>
    <w:rsid w:val="00475DA7"/>
    <w:rsid w:val="0047619C"/>
    <w:rsid w:val="00476A47"/>
    <w:rsid w:val="004775ED"/>
    <w:rsid w:val="00477E9F"/>
    <w:rsid w:val="00480162"/>
    <w:rsid w:val="0048059F"/>
    <w:rsid w:val="004813B0"/>
    <w:rsid w:val="004813B3"/>
    <w:rsid w:val="00481E4D"/>
    <w:rsid w:val="004825CB"/>
    <w:rsid w:val="00482E18"/>
    <w:rsid w:val="004834BA"/>
    <w:rsid w:val="00483944"/>
    <w:rsid w:val="0048406D"/>
    <w:rsid w:val="0048419C"/>
    <w:rsid w:val="00484FED"/>
    <w:rsid w:val="004859E2"/>
    <w:rsid w:val="004862B6"/>
    <w:rsid w:val="00486B55"/>
    <w:rsid w:val="00487402"/>
    <w:rsid w:val="004874E6"/>
    <w:rsid w:val="004874EC"/>
    <w:rsid w:val="00490743"/>
    <w:rsid w:val="0049206C"/>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B7BBF"/>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282"/>
    <w:rsid w:val="004E037F"/>
    <w:rsid w:val="004E0A8D"/>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6722"/>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640"/>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6C8"/>
    <w:rsid w:val="00526C15"/>
    <w:rsid w:val="00527AB0"/>
    <w:rsid w:val="005303D1"/>
    <w:rsid w:val="00530C17"/>
    <w:rsid w:val="00530DA1"/>
    <w:rsid w:val="00530F97"/>
    <w:rsid w:val="0053262C"/>
    <w:rsid w:val="00532EDD"/>
    <w:rsid w:val="00533989"/>
    <w:rsid w:val="00534395"/>
    <w:rsid w:val="00534468"/>
    <w:rsid w:val="005358F5"/>
    <w:rsid w:val="0053597C"/>
    <w:rsid w:val="00535C30"/>
    <w:rsid w:val="00536021"/>
    <w:rsid w:val="00536BFB"/>
    <w:rsid w:val="00536C27"/>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811"/>
    <w:rsid w:val="00557E3D"/>
    <w:rsid w:val="00560A9B"/>
    <w:rsid w:val="00561321"/>
    <w:rsid w:val="00561665"/>
    <w:rsid w:val="00561AD9"/>
    <w:rsid w:val="00562D58"/>
    <w:rsid w:val="00562EB1"/>
    <w:rsid w:val="0056331A"/>
    <w:rsid w:val="005639B0"/>
    <w:rsid w:val="005646FC"/>
    <w:rsid w:val="00564A46"/>
    <w:rsid w:val="0056608D"/>
    <w:rsid w:val="0056625A"/>
    <w:rsid w:val="005664D2"/>
    <w:rsid w:val="005664F1"/>
    <w:rsid w:val="00567040"/>
    <w:rsid w:val="005674C1"/>
    <w:rsid w:val="00567893"/>
    <w:rsid w:val="005700F1"/>
    <w:rsid w:val="005716B8"/>
    <w:rsid w:val="00571702"/>
    <w:rsid w:val="00571E4C"/>
    <w:rsid w:val="00571F29"/>
    <w:rsid w:val="005722CB"/>
    <w:rsid w:val="00572629"/>
    <w:rsid w:val="005736CA"/>
    <w:rsid w:val="005739AB"/>
    <w:rsid w:val="005744FC"/>
    <w:rsid w:val="00575C75"/>
    <w:rsid w:val="00576B25"/>
    <w:rsid w:val="00576D5D"/>
    <w:rsid w:val="00577582"/>
    <w:rsid w:val="0058062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49E"/>
    <w:rsid w:val="005A57B8"/>
    <w:rsid w:val="005A6435"/>
    <w:rsid w:val="005A79EE"/>
    <w:rsid w:val="005A7FD2"/>
    <w:rsid w:val="005B1797"/>
    <w:rsid w:val="005B18D8"/>
    <w:rsid w:val="005B1CFC"/>
    <w:rsid w:val="005B1DD6"/>
    <w:rsid w:val="005B1E95"/>
    <w:rsid w:val="005B20E7"/>
    <w:rsid w:val="005B24F9"/>
    <w:rsid w:val="005B2723"/>
    <w:rsid w:val="005B2A24"/>
    <w:rsid w:val="005B3410"/>
    <w:rsid w:val="005B3A59"/>
    <w:rsid w:val="005B598A"/>
    <w:rsid w:val="005B6B3E"/>
    <w:rsid w:val="005B6B51"/>
    <w:rsid w:val="005B6DCF"/>
    <w:rsid w:val="005B6F10"/>
    <w:rsid w:val="005C0666"/>
    <w:rsid w:val="005C0D39"/>
    <w:rsid w:val="005C1BF7"/>
    <w:rsid w:val="005C1C00"/>
    <w:rsid w:val="005C1C99"/>
    <w:rsid w:val="005C41CF"/>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235"/>
    <w:rsid w:val="005D3674"/>
    <w:rsid w:val="005D3786"/>
    <w:rsid w:val="005D4AB8"/>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50A"/>
    <w:rsid w:val="005E1F72"/>
    <w:rsid w:val="005E24FD"/>
    <w:rsid w:val="005E2F4D"/>
    <w:rsid w:val="005E2FA5"/>
    <w:rsid w:val="005E3501"/>
    <w:rsid w:val="005E3FC4"/>
    <w:rsid w:val="005E4967"/>
    <w:rsid w:val="005E4C8D"/>
    <w:rsid w:val="005E52ED"/>
    <w:rsid w:val="005E5624"/>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13C3"/>
    <w:rsid w:val="00603D1B"/>
    <w:rsid w:val="0060526C"/>
    <w:rsid w:val="006057C9"/>
    <w:rsid w:val="00606328"/>
    <w:rsid w:val="0060652B"/>
    <w:rsid w:val="00606B84"/>
    <w:rsid w:val="00607120"/>
    <w:rsid w:val="00607F7B"/>
    <w:rsid w:val="00611998"/>
    <w:rsid w:val="0061231B"/>
    <w:rsid w:val="006132ED"/>
    <w:rsid w:val="00613320"/>
    <w:rsid w:val="00613F52"/>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34F"/>
    <w:rsid w:val="006417C7"/>
    <w:rsid w:val="00642172"/>
    <w:rsid w:val="00642EFE"/>
    <w:rsid w:val="006435F5"/>
    <w:rsid w:val="0064473D"/>
    <w:rsid w:val="00644850"/>
    <w:rsid w:val="00644CE2"/>
    <w:rsid w:val="006452C2"/>
    <w:rsid w:val="00645596"/>
    <w:rsid w:val="00646B97"/>
    <w:rsid w:val="00647ACB"/>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2D45"/>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92F"/>
    <w:rsid w:val="00697C38"/>
    <w:rsid w:val="006A0D8B"/>
    <w:rsid w:val="006A134C"/>
    <w:rsid w:val="006A13FB"/>
    <w:rsid w:val="006A14B3"/>
    <w:rsid w:val="006A1922"/>
    <w:rsid w:val="006A1A6B"/>
    <w:rsid w:val="006A1F61"/>
    <w:rsid w:val="006A202F"/>
    <w:rsid w:val="006A26BE"/>
    <w:rsid w:val="006A338D"/>
    <w:rsid w:val="006A3C8A"/>
    <w:rsid w:val="006A475C"/>
    <w:rsid w:val="006A4AFC"/>
    <w:rsid w:val="006A4E85"/>
    <w:rsid w:val="006A5026"/>
    <w:rsid w:val="006A649A"/>
    <w:rsid w:val="006A6C3E"/>
    <w:rsid w:val="006A6D19"/>
    <w:rsid w:val="006A6EAA"/>
    <w:rsid w:val="006A7E82"/>
    <w:rsid w:val="006B0116"/>
    <w:rsid w:val="006B0566"/>
    <w:rsid w:val="006B2F02"/>
    <w:rsid w:val="006B324E"/>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835"/>
    <w:rsid w:val="006D0B02"/>
    <w:rsid w:val="006D0D6F"/>
    <w:rsid w:val="006D0E83"/>
    <w:rsid w:val="006D1826"/>
    <w:rsid w:val="006D1BA0"/>
    <w:rsid w:val="006D2CDF"/>
    <w:rsid w:val="006D2DF7"/>
    <w:rsid w:val="006D4164"/>
    <w:rsid w:val="006D4448"/>
    <w:rsid w:val="006D4E1D"/>
    <w:rsid w:val="006D53E8"/>
    <w:rsid w:val="006D5516"/>
    <w:rsid w:val="006D5D48"/>
    <w:rsid w:val="006D6150"/>
    <w:rsid w:val="006D653D"/>
    <w:rsid w:val="006D7219"/>
    <w:rsid w:val="006D73FB"/>
    <w:rsid w:val="006D770A"/>
    <w:rsid w:val="006E007C"/>
    <w:rsid w:val="006E15CD"/>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14E"/>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6749"/>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4E43"/>
    <w:rsid w:val="0072587C"/>
    <w:rsid w:val="00725ED3"/>
    <w:rsid w:val="00726C0F"/>
    <w:rsid w:val="00730B41"/>
    <w:rsid w:val="00731BD1"/>
    <w:rsid w:val="00731BFC"/>
    <w:rsid w:val="00731D26"/>
    <w:rsid w:val="00734F46"/>
    <w:rsid w:val="00735365"/>
    <w:rsid w:val="00736959"/>
    <w:rsid w:val="00736A43"/>
    <w:rsid w:val="00737986"/>
    <w:rsid w:val="00737B2F"/>
    <w:rsid w:val="00737D8E"/>
    <w:rsid w:val="00740919"/>
    <w:rsid w:val="00740EF5"/>
    <w:rsid w:val="007417BD"/>
    <w:rsid w:val="00741ACC"/>
    <w:rsid w:val="00741D11"/>
    <w:rsid w:val="00742F7B"/>
    <w:rsid w:val="0074334C"/>
    <w:rsid w:val="007437EE"/>
    <w:rsid w:val="007442CF"/>
    <w:rsid w:val="00744742"/>
    <w:rsid w:val="0074495B"/>
    <w:rsid w:val="00744D01"/>
    <w:rsid w:val="00745561"/>
    <w:rsid w:val="00746D13"/>
    <w:rsid w:val="007477E0"/>
    <w:rsid w:val="00747893"/>
    <w:rsid w:val="00747E00"/>
    <w:rsid w:val="00747F4A"/>
    <w:rsid w:val="00750274"/>
    <w:rsid w:val="00750406"/>
    <w:rsid w:val="0075061D"/>
    <w:rsid w:val="0075067F"/>
    <w:rsid w:val="00750AED"/>
    <w:rsid w:val="00750E05"/>
    <w:rsid w:val="00750FFF"/>
    <w:rsid w:val="00751081"/>
    <w:rsid w:val="00751116"/>
    <w:rsid w:val="00751C28"/>
    <w:rsid w:val="00752343"/>
    <w:rsid w:val="007525C0"/>
    <w:rsid w:val="00752E11"/>
    <w:rsid w:val="007531AA"/>
    <w:rsid w:val="0075330D"/>
    <w:rsid w:val="00753C9B"/>
    <w:rsid w:val="00753E6E"/>
    <w:rsid w:val="007542A6"/>
    <w:rsid w:val="00754697"/>
    <w:rsid w:val="007547BE"/>
    <w:rsid w:val="00754A6A"/>
    <w:rsid w:val="00754E14"/>
    <w:rsid w:val="007554B5"/>
    <w:rsid w:val="00755AA2"/>
    <w:rsid w:val="00755B77"/>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139"/>
    <w:rsid w:val="007669A4"/>
    <w:rsid w:val="0076763C"/>
    <w:rsid w:val="00767AD3"/>
    <w:rsid w:val="00767B04"/>
    <w:rsid w:val="007706D9"/>
    <w:rsid w:val="00770B03"/>
    <w:rsid w:val="007712B7"/>
    <w:rsid w:val="00771A7D"/>
    <w:rsid w:val="00771C0F"/>
    <w:rsid w:val="00771DCB"/>
    <w:rsid w:val="00772052"/>
    <w:rsid w:val="00772280"/>
    <w:rsid w:val="007726A2"/>
    <w:rsid w:val="00772B06"/>
    <w:rsid w:val="00772F69"/>
    <w:rsid w:val="00773210"/>
    <w:rsid w:val="00773485"/>
    <w:rsid w:val="0077364F"/>
    <w:rsid w:val="00773841"/>
    <w:rsid w:val="00773BD2"/>
    <w:rsid w:val="00774C67"/>
    <w:rsid w:val="0077504D"/>
    <w:rsid w:val="007756FD"/>
    <w:rsid w:val="00775FAF"/>
    <w:rsid w:val="00776E6C"/>
    <w:rsid w:val="00777C4A"/>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293"/>
    <w:rsid w:val="0079334F"/>
    <w:rsid w:val="007938B0"/>
    <w:rsid w:val="00793D88"/>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0BE3"/>
    <w:rsid w:val="007B188A"/>
    <w:rsid w:val="007B207A"/>
    <w:rsid w:val="007B36E4"/>
    <w:rsid w:val="007B3F5F"/>
    <w:rsid w:val="007B5865"/>
    <w:rsid w:val="007B6000"/>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21"/>
    <w:rsid w:val="007D0C96"/>
    <w:rsid w:val="007D1008"/>
    <w:rsid w:val="007D1213"/>
    <w:rsid w:val="007D12B1"/>
    <w:rsid w:val="007D13EE"/>
    <w:rsid w:val="007D1692"/>
    <w:rsid w:val="007D16BB"/>
    <w:rsid w:val="007D2B56"/>
    <w:rsid w:val="007D3E45"/>
    <w:rsid w:val="007D4017"/>
    <w:rsid w:val="007D4470"/>
    <w:rsid w:val="007D4E09"/>
    <w:rsid w:val="007D52DC"/>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84B"/>
    <w:rsid w:val="00802C55"/>
    <w:rsid w:val="008030B6"/>
    <w:rsid w:val="00803ED8"/>
    <w:rsid w:val="00804016"/>
    <w:rsid w:val="008040A9"/>
    <w:rsid w:val="0080437A"/>
    <w:rsid w:val="008046F3"/>
    <w:rsid w:val="008055DB"/>
    <w:rsid w:val="008067C5"/>
    <w:rsid w:val="00806EF0"/>
    <w:rsid w:val="00807178"/>
    <w:rsid w:val="0080777B"/>
    <w:rsid w:val="00807F1E"/>
    <w:rsid w:val="00807F3B"/>
    <w:rsid w:val="008105B4"/>
    <w:rsid w:val="008106C0"/>
    <w:rsid w:val="00811D16"/>
    <w:rsid w:val="00812A19"/>
    <w:rsid w:val="00814699"/>
    <w:rsid w:val="00814DBD"/>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4B"/>
    <w:rsid w:val="00825AAE"/>
    <w:rsid w:val="00826193"/>
    <w:rsid w:val="008264EB"/>
    <w:rsid w:val="008277AC"/>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37F27"/>
    <w:rsid w:val="00840327"/>
    <w:rsid w:val="00840FE0"/>
    <w:rsid w:val="008416BA"/>
    <w:rsid w:val="00842193"/>
    <w:rsid w:val="00842CDF"/>
    <w:rsid w:val="00842D08"/>
    <w:rsid w:val="00843381"/>
    <w:rsid w:val="008435A4"/>
    <w:rsid w:val="008435DB"/>
    <w:rsid w:val="00843892"/>
    <w:rsid w:val="00843BAF"/>
    <w:rsid w:val="00844434"/>
    <w:rsid w:val="00844BBB"/>
    <w:rsid w:val="0084513E"/>
    <w:rsid w:val="00845AA5"/>
    <w:rsid w:val="00845E50"/>
    <w:rsid w:val="008463FB"/>
    <w:rsid w:val="00847EB9"/>
    <w:rsid w:val="0085042E"/>
    <w:rsid w:val="008504E0"/>
    <w:rsid w:val="00850570"/>
    <w:rsid w:val="00850857"/>
    <w:rsid w:val="00850DE8"/>
    <w:rsid w:val="008510F1"/>
    <w:rsid w:val="0085236E"/>
    <w:rsid w:val="00852545"/>
    <w:rsid w:val="00853563"/>
    <w:rsid w:val="00853CBA"/>
    <w:rsid w:val="008543B4"/>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0B7E"/>
    <w:rsid w:val="008617BA"/>
    <w:rsid w:val="00861BEB"/>
    <w:rsid w:val="00861EC8"/>
    <w:rsid w:val="00862230"/>
    <w:rsid w:val="008626E5"/>
    <w:rsid w:val="008628CD"/>
    <w:rsid w:val="00863197"/>
    <w:rsid w:val="00863C1E"/>
    <w:rsid w:val="00863E4D"/>
    <w:rsid w:val="00864673"/>
    <w:rsid w:val="00865E9B"/>
    <w:rsid w:val="008662D9"/>
    <w:rsid w:val="008663F9"/>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182"/>
    <w:rsid w:val="00893487"/>
    <w:rsid w:val="008937EA"/>
    <w:rsid w:val="00893F09"/>
    <w:rsid w:val="00895E05"/>
    <w:rsid w:val="00895E2E"/>
    <w:rsid w:val="00896212"/>
    <w:rsid w:val="0089622B"/>
    <w:rsid w:val="00896485"/>
    <w:rsid w:val="00896AAF"/>
    <w:rsid w:val="00897EBC"/>
    <w:rsid w:val="008A0AF2"/>
    <w:rsid w:val="008A120F"/>
    <w:rsid w:val="008A1422"/>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359F"/>
    <w:rsid w:val="008C417C"/>
    <w:rsid w:val="008C5F2A"/>
    <w:rsid w:val="008C5FC1"/>
    <w:rsid w:val="008C6800"/>
    <w:rsid w:val="008C6886"/>
    <w:rsid w:val="008C6890"/>
    <w:rsid w:val="008C6A78"/>
    <w:rsid w:val="008C6BEA"/>
    <w:rsid w:val="008C750C"/>
    <w:rsid w:val="008D0121"/>
    <w:rsid w:val="008D0A48"/>
    <w:rsid w:val="008D0BCF"/>
    <w:rsid w:val="008D0FB6"/>
    <w:rsid w:val="008D262F"/>
    <w:rsid w:val="008D294A"/>
    <w:rsid w:val="008D2B99"/>
    <w:rsid w:val="008D352C"/>
    <w:rsid w:val="008D4137"/>
    <w:rsid w:val="008D426C"/>
    <w:rsid w:val="008D4370"/>
    <w:rsid w:val="008D493D"/>
    <w:rsid w:val="008D5016"/>
    <w:rsid w:val="008D5704"/>
    <w:rsid w:val="008D5808"/>
    <w:rsid w:val="008D5FE7"/>
    <w:rsid w:val="008D68DB"/>
    <w:rsid w:val="008D6A46"/>
    <w:rsid w:val="008D77B2"/>
    <w:rsid w:val="008D7CC0"/>
    <w:rsid w:val="008D7FF8"/>
    <w:rsid w:val="008E00F2"/>
    <w:rsid w:val="008E0490"/>
    <w:rsid w:val="008E138A"/>
    <w:rsid w:val="008E1532"/>
    <w:rsid w:val="008E15C3"/>
    <w:rsid w:val="008E1FEB"/>
    <w:rsid w:val="008E24DC"/>
    <w:rsid w:val="008E24FB"/>
    <w:rsid w:val="008E3307"/>
    <w:rsid w:val="008E3548"/>
    <w:rsid w:val="008E38E6"/>
    <w:rsid w:val="008E39C2"/>
    <w:rsid w:val="008E3B1B"/>
    <w:rsid w:val="008E3C53"/>
    <w:rsid w:val="008E4010"/>
    <w:rsid w:val="008E43BF"/>
    <w:rsid w:val="008E4439"/>
    <w:rsid w:val="008E4477"/>
    <w:rsid w:val="008E45A5"/>
    <w:rsid w:val="008E4AA7"/>
    <w:rsid w:val="008E5B7C"/>
    <w:rsid w:val="008E5BA8"/>
    <w:rsid w:val="008E60B3"/>
    <w:rsid w:val="008E6E51"/>
    <w:rsid w:val="008E6E7B"/>
    <w:rsid w:val="008F0732"/>
    <w:rsid w:val="008F07AA"/>
    <w:rsid w:val="008F15B9"/>
    <w:rsid w:val="008F185B"/>
    <w:rsid w:val="008F1F9B"/>
    <w:rsid w:val="008F2148"/>
    <w:rsid w:val="008F2365"/>
    <w:rsid w:val="008F2B76"/>
    <w:rsid w:val="008F527F"/>
    <w:rsid w:val="008F6B74"/>
    <w:rsid w:val="008F72F3"/>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4CA9"/>
    <w:rsid w:val="00915104"/>
    <w:rsid w:val="00915337"/>
    <w:rsid w:val="00915798"/>
    <w:rsid w:val="00915A97"/>
    <w:rsid w:val="009160C2"/>
    <w:rsid w:val="00916A53"/>
    <w:rsid w:val="00917234"/>
    <w:rsid w:val="00917747"/>
    <w:rsid w:val="00917FAA"/>
    <w:rsid w:val="00920009"/>
    <w:rsid w:val="0092041F"/>
    <w:rsid w:val="00920C90"/>
    <w:rsid w:val="00922272"/>
    <w:rsid w:val="009229DF"/>
    <w:rsid w:val="00923394"/>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0F9F"/>
    <w:rsid w:val="009414B2"/>
    <w:rsid w:val="00941728"/>
    <w:rsid w:val="00941924"/>
    <w:rsid w:val="0094193A"/>
    <w:rsid w:val="00941E17"/>
    <w:rsid w:val="00941F7A"/>
    <w:rsid w:val="009426DB"/>
    <w:rsid w:val="00945082"/>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D78"/>
    <w:rsid w:val="00963E00"/>
    <w:rsid w:val="009647B3"/>
    <w:rsid w:val="009648D5"/>
    <w:rsid w:val="00965350"/>
    <w:rsid w:val="00965545"/>
    <w:rsid w:val="00965800"/>
    <w:rsid w:val="00965901"/>
    <w:rsid w:val="00965B76"/>
    <w:rsid w:val="00965E05"/>
    <w:rsid w:val="00965FCF"/>
    <w:rsid w:val="0096646C"/>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5CAC"/>
    <w:rsid w:val="00976CAD"/>
    <w:rsid w:val="009771B9"/>
    <w:rsid w:val="009775DB"/>
    <w:rsid w:val="00981214"/>
    <w:rsid w:val="009813C4"/>
    <w:rsid w:val="00981540"/>
    <w:rsid w:val="00982181"/>
    <w:rsid w:val="0098244A"/>
    <w:rsid w:val="00982592"/>
    <w:rsid w:val="0098330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2F88"/>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578"/>
    <w:rsid w:val="009A3C00"/>
    <w:rsid w:val="009A4C67"/>
    <w:rsid w:val="009A5190"/>
    <w:rsid w:val="009A6301"/>
    <w:rsid w:val="009A73D5"/>
    <w:rsid w:val="009A73EA"/>
    <w:rsid w:val="009A796C"/>
    <w:rsid w:val="009B0273"/>
    <w:rsid w:val="009B0824"/>
    <w:rsid w:val="009B0DA1"/>
    <w:rsid w:val="009B110C"/>
    <w:rsid w:val="009B127B"/>
    <w:rsid w:val="009B13C3"/>
    <w:rsid w:val="009B18AF"/>
    <w:rsid w:val="009B2113"/>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4B9F"/>
    <w:rsid w:val="009E5048"/>
    <w:rsid w:val="009E68A6"/>
    <w:rsid w:val="009E7100"/>
    <w:rsid w:val="009E77E3"/>
    <w:rsid w:val="009F0660"/>
    <w:rsid w:val="009F06BA"/>
    <w:rsid w:val="009F0AB3"/>
    <w:rsid w:val="009F0E95"/>
    <w:rsid w:val="009F10E4"/>
    <w:rsid w:val="009F18D0"/>
    <w:rsid w:val="009F1FF7"/>
    <w:rsid w:val="009F2C5D"/>
    <w:rsid w:val="009F30E4"/>
    <w:rsid w:val="009F337A"/>
    <w:rsid w:val="009F3A0F"/>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07C97"/>
    <w:rsid w:val="00A104D1"/>
    <w:rsid w:val="00A10D1E"/>
    <w:rsid w:val="00A10D1F"/>
    <w:rsid w:val="00A11105"/>
    <w:rsid w:val="00A112E2"/>
    <w:rsid w:val="00A11DA5"/>
    <w:rsid w:val="00A11E49"/>
    <w:rsid w:val="00A11F49"/>
    <w:rsid w:val="00A1275F"/>
    <w:rsid w:val="00A12A5E"/>
    <w:rsid w:val="00A12C95"/>
    <w:rsid w:val="00A13428"/>
    <w:rsid w:val="00A134CC"/>
    <w:rsid w:val="00A13FAF"/>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D36"/>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3754F"/>
    <w:rsid w:val="00A4028C"/>
    <w:rsid w:val="00A40446"/>
    <w:rsid w:val="00A41058"/>
    <w:rsid w:val="00A412F1"/>
    <w:rsid w:val="00A41723"/>
    <w:rsid w:val="00A423A0"/>
    <w:rsid w:val="00A425E2"/>
    <w:rsid w:val="00A42E71"/>
    <w:rsid w:val="00A43166"/>
    <w:rsid w:val="00A4360B"/>
    <w:rsid w:val="00A437ED"/>
    <w:rsid w:val="00A43D3A"/>
    <w:rsid w:val="00A4426D"/>
    <w:rsid w:val="00A442A3"/>
    <w:rsid w:val="00A44EF2"/>
    <w:rsid w:val="00A45002"/>
    <w:rsid w:val="00A452CD"/>
    <w:rsid w:val="00A45662"/>
    <w:rsid w:val="00A4566B"/>
    <w:rsid w:val="00A45946"/>
    <w:rsid w:val="00A45D0A"/>
    <w:rsid w:val="00A45D8C"/>
    <w:rsid w:val="00A46F92"/>
    <w:rsid w:val="00A4729F"/>
    <w:rsid w:val="00A502FC"/>
    <w:rsid w:val="00A5050E"/>
    <w:rsid w:val="00A50C53"/>
    <w:rsid w:val="00A51421"/>
    <w:rsid w:val="00A51C3A"/>
    <w:rsid w:val="00A51D7C"/>
    <w:rsid w:val="00A52061"/>
    <w:rsid w:val="00A524AC"/>
    <w:rsid w:val="00A530B3"/>
    <w:rsid w:val="00A54850"/>
    <w:rsid w:val="00A5512C"/>
    <w:rsid w:val="00A55972"/>
    <w:rsid w:val="00A55C6C"/>
    <w:rsid w:val="00A55E59"/>
    <w:rsid w:val="00A55FEE"/>
    <w:rsid w:val="00A56536"/>
    <w:rsid w:val="00A572D8"/>
    <w:rsid w:val="00A574CE"/>
    <w:rsid w:val="00A57B1A"/>
    <w:rsid w:val="00A60D60"/>
    <w:rsid w:val="00A61746"/>
    <w:rsid w:val="00A619F2"/>
    <w:rsid w:val="00A62933"/>
    <w:rsid w:val="00A63445"/>
    <w:rsid w:val="00A637FF"/>
    <w:rsid w:val="00A63D83"/>
    <w:rsid w:val="00A63EB8"/>
    <w:rsid w:val="00A64208"/>
    <w:rsid w:val="00A64339"/>
    <w:rsid w:val="00A65307"/>
    <w:rsid w:val="00A65C38"/>
    <w:rsid w:val="00A6609C"/>
    <w:rsid w:val="00A660E4"/>
    <w:rsid w:val="00A66431"/>
    <w:rsid w:val="00A6756D"/>
    <w:rsid w:val="00A677CD"/>
    <w:rsid w:val="00A67EAC"/>
    <w:rsid w:val="00A67EAD"/>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6B2"/>
    <w:rsid w:val="00A8081F"/>
    <w:rsid w:val="00A80ECD"/>
    <w:rsid w:val="00A8134C"/>
    <w:rsid w:val="00A81620"/>
    <w:rsid w:val="00A81DD5"/>
    <w:rsid w:val="00A82F21"/>
    <w:rsid w:val="00A8328A"/>
    <w:rsid w:val="00A835ED"/>
    <w:rsid w:val="00A86287"/>
    <w:rsid w:val="00A8771E"/>
    <w:rsid w:val="00A9027E"/>
    <w:rsid w:val="00A90E28"/>
    <w:rsid w:val="00A90FCD"/>
    <w:rsid w:val="00A921FF"/>
    <w:rsid w:val="00A93710"/>
    <w:rsid w:val="00A93AFE"/>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A9C"/>
    <w:rsid w:val="00AB3FFE"/>
    <w:rsid w:val="00AB4EAB"/>
    <w:rsid w:val="00AB5AF2"/>
    <w:rsid w:val="00AB5D5B"/>
    <w:rsid w:val="00AB5E50"/>
    <w:rsid w:val="00AB64C0"/>
    <w:rsid w:val="00AB65DB"/>
    <w:rsid w:val="00AB6E69"/>
    <w:rsid w:val="00AB77E2"/>
    <w:rsid w:val="00AB7D2E"/>
    <w:rsid w:val="00AC0541"/>
    <w:rsid w:val="00AC082E"/>
    <w:rsid w:val="00AC2276"/>
    <w:rsid w:val="00AC30D5"/>
    <w:rsid w:val="00AC3F2F"/>
    <w:rsid w:val="00AC434A"/>
    <w:rsid w:val="00AC4EAF"/>
    <w:rsid w:val="00AC5807"/>
    <w:rsid w:val="00AC6523"/>
    <w:rsid w:val="00AC743C"/>
    <w:rsid w:val="00AC7A2E"/>
    <w:rsid w:val="00AC7D4E"/>
    <w:rsid w:val="00AD0BEB"/>
    <w:rsid w:val="00AD106B"/>
    <w:rsid w:val="00AD1246"/>
    <w:rsid w:val="00AD1BFE"/>
    <w:rsid w:val="00AD2081"/>
    <w:rsid w:val="00AD305B"/>
    <w:rsid w:val="00AD34C9"/>
    <w:rsid w:val="00AD432A"/>
    <w:rsid w:val="00AD522C"/>
    <w:rsid w:val="00AD57B3"/>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156"/>
    <w:rsid w:val="00AE679C"/>
    <w:rsid w:val="00AE70BE"/>
    <w:rsid w:val="00AE73A7"/>
    <w:rsid w:val="00AE7B56"/>
    <w:rsid w:val="00AF023B"/>
    <w:rsid w:val="00AF0ED7"/>
    <w:rsid w:val="00AF0EF7"/>
    <w:rsid w:val="00AF1563"/>
    <w:rsid w:val="00AF1673"/>
    <w:rsid w:val="00AF1CF1"/>
    <w:rsid w:val="00AF1F03"/>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AF7F09"/>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6AC"/>
    <w:rsid w:val="00B31881"/>
    <w:rsid w:val="00B31A63"/>
    <w:rsid w:val="00B32124"/>
    <w:rsid w:val="00B325AF"/>
    <w:rsid w:val="00B32C46"/>
    <w:rsid w:val="00B333DF"/>
    <w:rsid w:val="00B351F5"/>
    <w:rsid w:val="00B35777"/>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50"/>
    <w:rsid w:val="00B53B93"/>
    <w:rsid w:val="00B53D73"/>
    <w:rsid w:val="00B54C2F"/>
    <w:rsid w:val="00B54C65"/>
    <w:rsid w:val="00B54F63"/>
    <w:rsid w:val="00B55371"/>
    <w:rsid w:val="00B553D4"/>
    <w:rsid w:val="00B56769"/>
    <w:rsid w:val="00B569E8"/>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577"/>
    <w:rsid w:val="00B716B0"/>
    <w:rsid w:val="00B71D73"/>
    <w:rsid w:val="00B72055"/>
    <w:rsid w:val="00B725B4"/>
    <w:rsid w:val="00B733F3"/>
    <w:rsid w:val="00B73AB8"/>
    <w:rsid w:val="00B73DE0"/>
    <w:rsid w:val="00B744F6"/>
    <w:rsid w:val="00B74B63"/>
    <w:rsid w:val="00B75687"/>
    <w:rsid w:val="00B75D2D"/>
    <w:rsid w:val="00B776A2"/>
    <w:rsid w:val="00B81197"/>
    <w:rsid w:val="00B81AD3"/>
    <w:rsid w:val="00B82520"/>
    <w:rsid w:val="00B853BF"/>
    <w:rsid w:val="00B8636F"/>
    <w:rsid w:val="00B86BCB"/>
    <w:rsid w:val="00B86C5F"/>
    <w:rsid w:val="00B9100A"/>
    <w:rsid w:val="00B916D0"/>
    <w:rsid w:val="00B925B0"/>
    <w:rsid w:val="00B92CA7"/>
    <w:rsid w:val="00B932B8"/>
    <w:rsid w:val="00B93607"/>
    <w:rsid w:val="00B941D0"/>
    <w:rsid w:val="00B9581C"/>
    <w:rsid w:val="00B95FE0"/>
    <w:rsid w:val="00B961C7"/>
    <w:rsid w:val="00B96662"/>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A7B4F"/>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20"/>
    <w:rsid w:val="00BC2255"/>
    <w:rsid w:val="00BC256B"/>
    <w:rsid w:val="00BC2E4D"/>
    <w:rsid w:val="00BC354F"/>
    <w:rsid w:val="00BC3A0B"/>
    <w:rsid w:val="00BC3E66"/>
    <w:rsid w:val="00BC4594"/>
    <w:rsid w:val="00BC502B"/>
    <w:rsid w:val="00BC54CA"/>
    <w:rsid w:val="00BC5956"/>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A4A"/>
    <w:rsid w:val="00BE7FE1"/>
    <w:rsid w:val="00BF0913"/>
    <w:rsid w:val="00BF09F8"/>
    <w:rsid w:val="00BF0BF6"/>
    <w:rsid w:val="00BF1CBD"/>
    <w:rsid w:val="00BF1D90"/>
    <w:rsid w:val="00BF270F"/>
    <w:rsid w:val="00BF2785"/>
    <w:rsid w:val="00BF2B30"/>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68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1A82"/>
    <w:rsid w:val="00C527F9"/>
    <w:rsid w:val="00C52A88"/>
    <w:rsid w:val="00C53648"/>
    <w:rsid w:val="00C53926"/>
    <w:rsid w:val="00C53D1C"/>
    <w:rsid w:val="00C5459B"/>
    <w:rsid w:val="00C54730"/>
    <w:rsid w:val="00C54B53"/>
    <w:rsid w:val="00C54CEE"/>
    <w:rsid w:val="00C5588A"/>
    <w:rsid w:val="00C56BBA"/>
    <w:rsid w:val="00C57D7E"/>
    <w:rsid w:val="00C611EE"/>
    <w:rsid w:val="00C616D2"/>
    <w:rsid w:val="00C61F21"/>
    <w:rsid w:val="00C6256F"/>
    <w:rsid w:val="00C6299A"/>
    <w:rsid w:val="00C6329E"/>
    <w:rsid w:val="00C6467B"/>
    <w:rsid w:val="00C647D8"/>
    <w:rsid w:val="00C648B6"/>
    <w:rsid w:val="00C648DF"/>
    <w:rsid w:val="00C64BF0"/>
    <w:rsid w:val="00C64E56"/>
    <w:rsid w:val="00C658A8"/>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5B8C"/>
    <w:rsid w:val="00C767C7"/>
    <w:rsid w:val="00C8055A"/>
    <w:rsid w:val="00C806B2"/>
    <w:rsid w:val="00C807D9"/>
    <w:rsid w:val="00C80B25"/>
    <w:rsid w:val="00C81187"/>
    <w:rsid w:val="00C813A9"/>
    <w:rsid w:val="00C816CA"/>
    <w:rsid w:val="00C81FE2"/>
    <w:rsid w:val="00C82BD2"/>
    <w:rsid w:val="00C83D8F"/>
    <w:rsid w:val="00C84419"/>
    <w:rsid w:val="00C84B20"/>
    <w:rsid w:val="00C85093"/>
    <w:rsid w:val="00C85FFA"/>
    <w:rsid w:val="00C861E9"/>
    <w:rsid w:val="00C864DC"/>
    <w:rsid w:val="00C869C9"/>
    <w:rsid w:val="00C86AB3"/>
    <w:rsid w:val="00C87B61"/>
    <w:rsid w:val="00C87BF8"/>
    <w:rsid w:val="00C90003"/>
    <w:rsid w:val="00C90796"/>
    <w:rsid w:val="00C9153B"/>
    <w:rsid w:val="00C91E17"/>
    <w:rsid w:val="00C91F69"/>
    <w:rsid w:val="00C929A7"/>
    <w:rsid w:val="00C93168"/>
    <w:rsid w:val="00C94323"/>
    <w:rsid w:val="00C961A9"/>
    <w:rsid w:val="00C970BB"/>
    <w:rsid w:val="00C97552"/>
    <w:rsid w:val="00C978AF"/>
    <w:rsid w:val="00CA0015"/>
    <w:rsid w:val="00CA09C4"/>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0B9E"/>
    <w:rsid w:val="00CB0C8D"/>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6D7"/>
    <w:rsid w:val="00CE7B83"/>
    <w:rsid w:val="00CE7BF1"/>
    <w:rsid w:val="00CF0D0D"/>
    <w:rsid w:val="00CF1653"/>
    <w:rsid w:val="00CF1742"/>
    <w:rsid w:val="00CF1857"/>
    <w:rsid w:val="00CF1931"/>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5D45"/>
    <w:rsid w:val="00D0677B"/>
    <w:rsid w:val="00D06AAC"/>
    <w:rsid w:val="00D07367"/>
    <w:rsid w:val="00D10298"/>
    <w:rsid w:val="00D104E6"/>
    <w:rsid w:val="00D11611"/>
    <w:rsid w:val="00D11878"/>
    <w:rsid w:val="00D11FD2"/>
    <w:rsid w:val="00D132BC"/>
    <w:rsid w:val="00D13662"/>
    <w:rsid w:val="00D13762"/>
    <w:rsid w:val="00D13918"/>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53F"/>
    <w:rsid w:val="00D60E8B"/>
    <w:rsid w:val="00D612BC"/>
    <w:rsid w:val="00D61D87"/>
    <w:rsid w:val="00D62254"/>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014"/>
    <w:rsid w:val="00D86538"/>
    <w:rsid w:val="00D867C2"/>
    <w:rsid w:val="00D87003"/>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0FFC"/>
    <w:rsid w:val="00DA1801"/>
    <w:rsid w:val="00DA187D"/>
    <w:rsid w:val="00DA1AF1"/>
    <w:rsid w:val="00DA2289"/>
    <w:rsid w:val="00DA296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4F"/>
    <w:rsid w:val="00DB4273"/>
    <w:rsid w:val="00DB4CC7"/>
    <w:rsid w:val="00DB4FE3"/>
    <w:rsid w:val="00DB5701"/>
    <w:rsid w:val="00DB64C8"/>
    <w:rsid w:val="00DB680D"/>
    <w:rsid w:val="00DB6D02"/>
    <w:rsid w:val="00DB6E4E"/>
    <w:rsid w:val="00DB7289"/>
    <w:rsid w:val="00DB7787"/>
    <w:rsid w:val="00DC0B85"/>
    <w:rsid w:val="00DC14CE"/>
    <w:rsid w:val="00DC1B3F"/>
    <w:rsid w:val="00DC30CC"/>
    <w:rsid w:val="00DC3B16"/>
    <w:rsid w:val="00DC4A64"/>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47D"/>
    <w:rsid w:val="00E01503"/>
    <w:rsid w:val="00E01672"/>
    <w:rsid w:val="00E020C1"/>
    <w:rsid w:val="00E02389"/>
    <w:rsid w:val="00E024E0"/>
    <w:rsid w:val="00E02F60"/>
    <w:rsid w:val="00E02FBE"/>
    <w:rsid w:val="00E040F0"/>
    <w:rsid w:val="00E04589"/>
    <w:rsid w:val="00E045AE"/>
    <w:rsid w:val="00E046C2"/>
    <w:rsid w:val="00E048B1"/>
    <w:rsid w:val="00E04CFC"/>
    <w:rsid w:val="00E04FA9"/>
    <w:rsid w:val="00E05F32"/>
    <w:rsid w:val="00E05FDF"/>
    <w:rsid w:val="00E06E9D"/>
    <w:rsid w:val="00E070E6"/>
    <w:rsid w:val="00E07CC1"/>
    <w:rsid w:val="00E10031"/>
    <w:rsid w:val="00E10BB7"/>
    <w:rsid w:val="00E1385B"/>
    <w:rsid w:val="00E141C7"/>
    <w:rsid w:val="00E14672"/>
    <w:rsid w:val="00E15F2E"/>
    <w:rsid w:val="00E161F1"/>
    <w:rsid w:val="00E17450"/>
    <w:rsid w:val="00E17B7F"/>
    <w:rsid w:val="00E20011"/>
    <w:rsid w:val="00E207EB"/>
    <w:rsid w:val="00E20B3E"/>
    <w:rsid w:val="00E20E95"/>
    <w:rsid w:val="00E21547"/>
    <w:rsid w:val="00E21906"/>
    <w:rsid w:val="00E2217F"/>
    <w:rsid w:val="00E222A7"/>
    <w:rsid w:val="00E2296A"/>
    <w:rsid w:val="00E22DDD"/>
    <w:rsid w:val="00E22E51"/>
    <w:rsid w:val="00E23155"/>
    <w:rsid w:val="00E23A9A"/>
    <w:rsid w:val="00E23F7F"/>
    <w:rsid w:val="00E23F8C"/>
    <w:rsid w:val="00E2406F"/>
    <w:rsid w:val="00E242FF"/>
    <w:rsid w:val="00E24EBF"/>
    <w:rsid w:val="00E25D59"/>
    <w:rsid w:val="00E2620A"/>
    <w:rsid w:val="00E2624C"/>
    <w:rsid w:val="00E267E5"/>
    <w:rsid w:val="00E2687C"/>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4D71"/>
    <w:rsid w:val="00E356D3"/>
    <w:rsid w:val="00E35FBA"/>
    <w:rsid w:val="00E3606B"/>
    <w:rsid w:val="00E36717"/>
    <w:rsid w:val="00E36A86"/>
    <w:rsid w:val="00E401EA"/>
    <w:rsid w:val="00E40DE2"/>
    <w:rsid w:val="00E41156"/>
    <w:rsid w:val="00E41620"/>
    <w:rsid w:val="00E4239E"/>
    <w:rsid w:val="00E426B9"/>
    <w:rsid w:val="00E42910"/>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569ED"/>
    <w:rsid w:val="00E6008B"/>
    <w:rsid w:val="00E60276"/>
    <w:rsid w:val="00E6044F"/>
    <w:rsid w:val="00E60526"/>
    <w:rsid w:val="00E61782"/>
    <w:rsid w:val="00E6288F"/>
    <w:rsid w:val="00E63619"/>
    <w:rsid w:val="00E6367A"/>
    <w:rsid w:val="00E63C8D"/>
    <w:rsid w:val="00E64337"/>
    <w:rsid w:val="00E64810"/>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0AF"/>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A7FE7"/>
    <w:rsid w:val="00EB0B3D"/>
    <w:rsid w:val="00EB0C85"/>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1903"/>
    <w:rsid w:val="00ED2352"/>
    <w:rsid w:val="00ED2462"/>
    <w:rsid w:val="00ED35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3E05"/>
    <w:rsid w:val="00EF548A"/>
    <w:rsid w:val="00EF563B"/>
    <w:rsid w:val="00EF6526"/>
    <w:rsid w:val="00EF6AA2"/>
    <w:rsid w:val="00EF7868"/>
    <w:rsid w:val="00F002C6"/>
    <w:rsid w:val="00F00565"/>
    <w:rsid w:val="00F00C96"/>
    <w:rsid w:val="00F016A2"/>
    <w:rsid w:val="00F01D1E"/>
    <w:rsid w:val="00F04AA1"/>
    <w:rsid w:val="00F04FC3"/>
    <w:rsid w:val="00F06F30"/>
    <w:rsid w:val="00F0759D"/>
    <w:rsid w:val="00F07B30"/>
    <w:rsid w:val="00F102AB"/>
    <w:rsid w:val="00F10AB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1CBC"/>
    <w:rsid w:val="00F4264D"/>
    <w:rsid w:val="00F432DC"/>
    <w:rsid w:val="00F4395E"/>
    <w:rsid w:val="00F43A66"/>
    <w:rsid w:val="00F43D7C"/>
    <w:rsid w:val="00F43DE4"/>
    <w:rsid w:val="00F449C0"/>
    <w:rsid w:val="00F45B4D"/>
    <w:rsid w:val="00F45B8B"/>
    <w:rsid w:val="00F45EA4"/>
    <w:rsid w:val="00F460E3"/>
    <w:rsid w:val="00F47AC2"/>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4C2"/>
    <w:rsid w:val="00F70E55"/>
    <w:rsid w:val="00F71F29"/>
    <w:rsid w:val="00F7342A"/>
    <w:rsid w:val="00F73CAB"/>
    <w:rsid w:val="00F73D7F"/>
    <w:rsid w:val="00F7421E"/>
    <w:rsid w:val="00F743B3"/>
    <w:rsid w:val="00F7451F"/>
    <w:rsid w:val="00F7467F"/>
    <w:rsid w:val="00F74843"/>
    <w:rsid w:val="00F74984"/>
    <w:rsid w:val="00F7541A"/>
    <w:rsid w:val="00F7609B"/>
    <w:rsid w:val="00F763EC"/>
    <w:rsid w:val="00F76F4A"/>
    <w:rsid w:val="00F775CA"/>
    <w:rsid w:val="00F80761"/>
    <w:rsid w:val="00F825AC"/>
    <w:rsid w:val="00F82623"/>
    <w:rsid w:val="00F83409"/>
    <w:rsid w:val="00F839B3"/>
    <w:rsid w:val="00F83B76"/>
    <w:rsid w:val="00F83E0A"/>
    <w:rsid w:val="00F8462A"/>
    <w:rsid w:val="00F84A0B"/>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A8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3B2F"/>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36"/>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5E30"/>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307E47"/>
  <w15:docId w15:val="{0C30D208-E96D-4642-B1EF-B6EE837B4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E7A4A"/>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4211043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7187824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45618352">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74746430">
      <w:bodyDiv w:val="1"/>
      <w:marLeft w:val="0"/>
      <w:marRight w:val="0"/>
      <w:marTop w:val="0"/>
      <w:marBottom w:val="0"/>
      <w:divBdr>
        <w:top w:val="none" w:sz="0" w:space="0" w:color="auto"/>
        <w:left w:val="none" w:sz="0" w:space="0" w:color="auto"/>
        <w:bottom w:val="none" w:sz="0" w:space="0" w:color="auto"/>
        <w:right w:val="none" w:sz="0" w:space="0" w:color="auto"/>
      </w:divBdr>
    </w:div>
    <w:div w:id="181471349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393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2023@mail.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AD0A1A-27B2-462D-8B31-DD50E6A3C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2991</TotalTime>
  <Pages>95</Pages>
  <Words>26459</Words>
  <Characters>150817</Characters>
  <Application>Microsoft Office Word</Application>
  <DocSecurity>0</DocSecurity>
  <Lines>1256</Lines>
  <Paragraphs>353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176923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1442</cp:revision>
  <cp:lastPrinted>2018-02-16T07:12:00Z</cp:lastPrinted>
  <dcterms:created xsi:type="dcterms:W3CDTF">2019-10-28T07:04:00Z</dcterms:created>
  <dcterms:modified xsi:type="dcterms:W3CDTF">2025-12-10T11:30:00Z</dcterms:modified>
</cp:coreProperties>
</file>